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932C4F" w14:textId="77777777" w:rsidR="00E71FDB" w:rsidRPr="005D716B" w:rsidRDefault="00E71FDB" w:rsidP="009F1DC1">
      <w:pPr>
        <w:spacing w:before="600" w:after="120" w:line="276" w:lineRule="auto"/>
        <w:jc w:val="both"/>
        <w:outlineLvl w:val="0"/>
        <w:rPr>
          <w:rFonts w:eastAsia="Times New Roman" w:cstheme="minorHAnsi"/>
          <w:b/>
          <w:bCs/>
          <w:color w:val="C00000"/>
          <w:sz w:val="28"/>
          <w:szCs w:val="28"/>
        </w:rPr>
      </w:pPr>
      <w:bookmarkStart w:id="0" w:name="_Toc69845497"/>
      <w:bookmarkStart w:id="1" w:name="_GoBack"/>
      <w:bookmarkEnd w:id="1"/>
      <w:r w:rsidRPr="005D716B">
        <w:rPr>
          <w:rFonts w:eastAsia="Times New Roman" w:cstheme="minorHAnsi"/>
          <w:b/>
          <w:bCs/>
          <w:color w:val="C00000"/>
          <w:sz w:val="28"/>
          <w:szCs w:val="28"/>
        </w:rPr>
        <w:t>Załącznik nr 4 do Regulaminu – Harmonogram Przedsięwzięcia</w:t>
      </w:r>
      <w:bookmarkEnd w:id="0"/>
    </w:p>
    <w:sdt>
      <w:sdtPr>
        <w:rPr>
          <w:rFonts w:asciiTheme="minorHAnsi" w:eastAsiaTheme="minorHAnsi" w:hAnsiTheme="minorHAnsi" w:cstheme="minorHAnsi"/>
          <w:color w:val="auto"/>
          <w:sz w:val="24"/>
          <w:szCs w:val="24"/>
          <w:lang w:eastAsia="en-US"/>
        </w:rPr>
        <w:id w:val="-15601633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C179F0E" w14:textId="77777777" w:rsidR="00E71FDB" w:rsidRPr="005D716B" w:rsidRDefault="00E71FDB" w:rsidP="00F7760F">
          <w:pPr>
            <w:pStyle w:val="Nagwekspisutreci"/>
            <w:numPr>
              <w:ilvl w:val="0"/>
              <w:numId w:val="0"/>
            </w:numPr>
            <w:ind w:left="680" w:hanging="680"/>
            <w:rPr>
              <w:rFonts w:asciiTheme="minorHAnsi" w:hAnsiTheme="minorHAnsi" w:cstheme="minorHAnsi"/>
            </w:rPr>
          </w:pPr>
          <w:r w:rsidRPr="005D716B">
            <w:rPr>
              <w:rFonts w:asciiTheme="minorHAnsi" w:hAnsiTheme="minorHAnsi" w:cstheme="minorHAnsi"/>
            </w:rPr>
            <w:t>Spis treści</w:t>
          </w:r>
        </w:p>
        <w:p w14:paraId="5CD8B460" w14:textId="3D868DEF" w:rsidR="00B5553A" w:rsidRPr="005D716B" w:rsidRDefault="00E71FDB">
          <w:pPr>
            <w:pStyle w:val="Spistreci1"/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r w:rsidRPr="005D716B">
            <w:rPr>
              <w:rFonts w:cstheme="minorHAnsi"/>
            </w:rPr>
            <w:fldChar w:fldCharType="begin"/>
          </w:r>
          <w:r w:rsidRPr="005D716B">
            <w:rPr>
              <w:rFonts w:cstheme="minorHAnsi"/>
            </w:rPr>
            <w:instrText xml:space="preserve"> TOC \o "1-3" \h \z \u </w:instrText>
          </w:r>
          <w:r w:rsidRPr="005D716B">
            <w:rPr>
              <w:rFonts w:cstheme="minorHAnsi"/>
            </w:rPr>
            <w:fldChar w:fldCharType="separate"/>
          </w:r>
          <w:hyperlink w:anchor="_Toc69845497" w:history="1">
            <w:r w:rsidR="00B5553A" w:rsidRPr="005D716B">
              <w:rPr>
                <w:rStyle w:val="Hipercze"/>
                <w:rFonts w:eastAsia="Times New Roman" w:cstheme="minorHAnsi"/>
                <w:b/>
                <w:bCs/>
                <w:noProof/>
              </w:rPr>
              <w:t>Załącznik nr 4 do Regulaminu – Harmonogram Przedsięwzięcia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_Toc69845497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1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08CB6E6" w14:textId="492D7ED9" w:rsidR="00B5553A" w:rsidRPr="005D716B" w:rsidRDefault="005621FE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498" w:history="1">
            <w:r w:rsidR="00B5553A" w:rsidRPr="005D716B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1.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Informacje ogólne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_Toc69845498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1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15137E0" w14:textId="788B4DF0" w:rsidR="00B5553A" w:rsidRPr="005D716B" w:rsidRDefault="005621FE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499" w:history="1">
            <w:r w:rsidR="00B5553A" w:rsidRPr="005D716B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2.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Etap 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_Toc69845499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4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3D94733" w14:textId="20104CE8" w:rsidR="00B5553A" w:rsidRPr="005D716B" w:rsidRDefault="005621FE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00" w:history="1"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2.1.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Informacje wstępne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_Toc69845500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4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18D1EB3" w14:textId="2A3C62AF" w:rsidR="00B5553A" w:rsidRPr="005D716B" w:rsidRDefault="005621FE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01" w:history="1"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2.2.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Zakres Prac B+R w Etapie 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_Toc69845501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4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DDF6678" w14:textId="561AB360" w:rsidR="00B5553A" w:rsidRPr="005D716B" w:rsidRDefault="005621FE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02" w:history="1"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2.3.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Wyniki Prac Etapu 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_Toc69845502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9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E6AFCF2" w14:textId="36DA0C39" w:rsidR="00B5553A" w:rsidRPr="005D716B" w:rsidRDefault="005621FE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03" w:history="1"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2.4.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Ocena Wyników Prac Etapu I i wybór Uczestników Przedsięwzięcia do Etapu II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_Toc69845503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15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976AEFF" w14:textId="31E2FC65" w:rsidR="00B5553A" w:rsidRPr="005D716B" w:rsidRDefault="005621FE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04" w:history="1">
            <w:r w:rsidR="00B5553A" w:rsidRPr="005D716B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3.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Etap II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_Toc69845504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18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92459BC" w14:textId="3AF7BDF5" w:rsidR="00B5553A" w:rsidRPr="005D716B" w:rsidRDefault="005621FE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05" w:history="1"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3.1.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Informacje wstępne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_Toc69845505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18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429346C1" w14:textId="4FCF4EE5" w:rsidR="00B5553A" w:rsidRPr="005D716B" w:rsidRDefault="005621FE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06" w:history="1"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3.2.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Zakres prac w Etapie II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_Toc69845506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18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70E4291" w14:textId="11AAA1A8" w:rsidR="00B5553A" w:rsidRPr="005D716B" w:rsidRDefault="005621FE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07" w:history="1"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3.3.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Warunki przekazania Demonstratora Technologii Użytkownikowi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_Toc69845507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19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91C7017" w14:textId="2288C339" w:rsidR="00B5553A" w:rsidRPr="005D716B" w:rsidRDefault="005621FE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08" w:history="1">
            <w:r w:rsidR="00B5553A" w:rsidRPr="005D716B">
              <w:rPr>
                <w:rStyle w:val="Hipercze"/>
                <w:rFonts w:cstheme="minorHAnsi"/>
                <w:noProof/>
                <w:lang w:eastAsia="pl-PL"/>
              </w:rPr>
              <w:t>3.4.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Wyniki Prac Etapu II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_Toc69845508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19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3052423" w14:textId="2A4B53B2" w:rsidR="00B5553A" w:rsidRPr="005D716B" w:rsidRDefault="005621FE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09" w:history="1"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3.5.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Ocena Końcowa Prac Etapu II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_Toc69845509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22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7747F6E7" w14:textId="23D054FF" w:rsidR="00B5553A" w:rsidRPr="005D716B" w:rsidRDefault="005621FE">
          <w:pPr>
            <w:pStyle w:val="Spistreci3"/>
            <w:tabs>
              <w:tab w:val="left" w:pos="88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10" w:history="1">
            <w:r w:rsidR="00B5553A" w:rsidRPr="005D716B">
              <w:rPr>
                <w:rStyle w:val="Hipercze"/>
                <w:rFonts w:eastAsiaTheme="majorEastAsia" w:cstheme="minorHAnsi"/>
                <w:b/>
                <w:bCs/>
                <w:noProof/>
              </w:rPr>
              <w:t>4.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b/>
                <w:bCs/>
                <w:noProof/>
                <w:lang w:eastAsia="pl-PL"/>
              </w:rPr>
              <w:t>Etap III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_Toc69845510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24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ED7F1DC" w14:textId="7AB63A6A" w:rsidR="00B5553A" w:rsidRPr="005D716B" w:rsidRDefault="005621FE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11" w:history="1"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4.1.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Zakres prac Etapu III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_Toc69845511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24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D664BBA" w14:textId="0EDADE63" w:rsidR="00B5553A" w:rsidRPr="005D716B" w:rsidRDefault="005621FE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12" w:history="1">
            <w:r w:rsidR="00B5553A" w:rsidRPr="005D716B">
              <w:rPr>
                <w:rStyle w:val="Hipercze"/>
                <w:rFonts w:cstheme="minorHAnsi"/>
                <w:noProof/>
                <w:lang w:eastAsia="pl-PL"/>
              </w:rPr>
              <w:t>4.2.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Prezentacja Demonstratora Technologii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_Toc69845512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25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874115C" w14:textId="451858D4" w:rsidR="00B5553A" w:rsidRPr="005D716B" w:rsidRDefault="005621FE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13" w:history="1">
            <w:r w:rsidR="00B5553A" w:rsidRPr="005D716B">
              <w:rPr>
                <w:rStyle w:val="Hipercze"/>
                <w:rFonts w:cstheme="minorHAnsi"/>
                <w:noProof/>
                <w:lang w:eastAsia="pl-PL"/>
              </w:rPr>
              <w:t>4.3.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Raporty Etapu III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_Toc69845513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26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7CADAC0" w14:textId="43C47F4F" w:rsidR="00B5553A" w:rsidRPr="005D716B" w:rsidRDefault="005621FE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14" w:history="1">
            <w:r w:rsidR="00B5553A" w:rsidRPr="005D716B">
              <w:rPr>
                <w:rStyle w:val="Hipercze"/>
                <w:rFonts w:eastAsia="Times New Roman" w:cstheme="minorHAnsi"/>
                <w:noProof/>
              </w:rPr>
              <w:t>4.4.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Ocena Rozwiązania w ramach Etapu III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_Toc69845514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27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E0B5CCC" w14:textId="6B0C05AC" w:rsidR="00E71FDB" w:rsidRPr="005D716B" w:rsidRDefault="00E71FDB" w:rsidP="00E71FDB">
          <w:pPr>
            <w:rPr>
              <w:rFonts w:cstheme="minorHAnsi"/>
            </w:rPr>
          </w:pPr>
          <w:r w:rsidRPr="005D716B">
            <w:rPr>
              <w:rFonts w:cstheme="minorHAnsi"/>
              <w:b/>
              <w:bCs/>
            </w:rPr>
            <w:fldChar w:fldCharType="end"/>
          </w:r>
        </w:p>
      </w:sdtContent>
    </w:sdt>
    <w:p w14:paraId="64F3AD89" w14:textId="77777777" w:rsidR="00E71FDB" w:rsidRPr="005D716B" w:rsidRDefault="00E71FDB" w:rsidP="00E71FDB">
      <w:pPr>
        <w:spacing w:after="120" w:line="276" w:lineRule="auto"/>
        <w:jc w:val="both"/>
        <w:outlineLvl w:val="0"/>
        <w:rPr>
          <w:rFonts w:eastAsia="Times New Roman" w:cstheme="minorHAnsi"/>
          <w:sz w:val="22"/>
          <w:szCs w:val="22"/>
          <w:lang w:eastAsia="pl-PL"/>
        </w:rPr>
      </w:pPr>
    </w:p>
    <w:p w14:paraId="73556025" w14:textId="77777777" w:rsidR="00E71FDB" w:rsidRPr="005D716B" w:rsidRDefault="00E71FDB" w:rsidP="00D501D9">
      <w:pPr>
        <w:keepNext/>
        <w:keepLines/>
        <w:numPr>
          <w:ilvl w:val="0"/>
          <w:numId w:val="37"/>
        </w:numPr>
        <w:spacing w:after="160" w:line="276" w:lineRule="auto"/>
        <w:jc w:val="both"/>
        <w:outlineLvl w:val="2"/>
        <w:rPr>
          <w:rFonts w:eastAsia="Times New Roman" w:cstheme="minorHAnsi"/>
          <w:b/>
          <w:color w:val="1F4D78"/>
          <w:sz w:val="26"/>
          <w:lang w:eastAsia="pl-PL"/>
        </w:rPr>
      </w:pPr>
      <w:bookmarkStart w:id="2" w:name="_Toc69845498"/>
      <w:r w:rsidRPr="005D716B">
        <w:rPr>
          <w:rFonts w:eastAsia="Times New Roman" w:cstheme="minorHAnsi"/>
          <w:b/>
          <w:color w:val="1F4D78"/>
          <w:sz w:val="26"/>
          <w:lang w:eastAsia="pl-PL"/>
        </w:rPr>
        <w:t>Informacje ogólne</w:t>
      </w:r>
      <w:bookmarkEnd w:id="2"/>
    </w:p>
    <w:p w14:paraId="3B5A3FC5" w14:textId="2391789D" w:rsidR="00C35A71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Realizacja Przedsięwzięcia „Ciepłownia Przyszłości, czyli system ciepłowniczy z OZE” rozpoczyna się wraz z podpisaniem Umów pomiędzy </w:t>
      </w:r>
      <w:r w:rsidR="00863593" w:rsidRPr="005D716B">
        <w:rPr>
          <w:rFonts w:eastAsia="Calibri" w:cstheme="minorHAnsi"/>
          <w:sz w:val="22"/>
          <w:szCs w:val="22"/>
          <w:lang w:eastAsia="pl-PL"/>
        </w:rPr>
        <w:t xml:space="preserve">Uczestnikami Przedsięwzięcia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wybranymi w ramach przeprowadzonego </w:t>
      </w:r>
      <w:r w:rsidR="00863593" w:rsidRPr="005D716B">
        <w:rPr>
          <w:rFonts w:eastAsia="Calibri" w:cstheme="minorHAnsi"/>
          <w:sz w:val="22"/>
          <w:szCs w:val="22"/>
          <w:lang w:eastAsia="pl-PL"/>
        </w:rPr>
        <w:t>Postępowania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, a Zamawiającym. </w:t>
      </w:r>
      <w:r w:rsidR="00863593" w:rsidRPr="005D716B">
        <w:rPr>
          <w:rFonts w:eastAsia="Calibri" w:cstheme="minorHAnsi"/>
          <w:sz w:val="22"/>
          <w:szCs w:val="22"/>
          <w:lang w:eastAsia="pl-PL"/>
        </w:rPr>
        <w:t xml:space="preserve">Uczestnicy Przedsięwzięcia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 ramach realizacji Przedsięwzięcia prowadzą </w:t>
      </w:r>
      <w:r w:rsidR="00737FB1" w:rsidRPr="005D716B">
        <w:rPr>
          <w:rFonts w:eastAsia="Calibri" w:cstheme="minorHAnsi"/>
          <w:sz w:val="22"/>
          <w:szCs w:val="22"/>
          <w:lang w:eastAsia="pl-PL"/>
        </w:rPr>
        <w:t xml:space="preserve">najpierw w Etapie I i pod warunkiem dopuszczenia do Etapu II – w Etapie II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prace badawczo-rozwojowe mające na celu opracowanie </w:t>
      </w:r>
      <w:r w:rsidR="008F4F66" w:rsidRPr="005D716B">
        <w:rPr>
          <w:rFonts w:eastAsia="Calibri" w:cstheme="minorHAnsi"/>
          <w:sz w:val="22"/>
          <w:szCs w:val="22"/>
          <w:lang w:eastAsia="pl-PL"/>
        </w:rPr>
        <w:t xml:space="preserve">Rozwiązań </w:t>
      </w:r>
      <w:r w:rsidRPr="005D716B">
        <w:rPr>
          <w:rFonts w:eastAsia="Calibri" w:cstheme="minorHAnsi"/>
          <w:sz w:val="22"/>
          <w:szCs w:val="22"/>
          <w:lang w:eastAsia="pl-PL"/>
        </w:rPr>
        <w:t>umożliwiających modernizowanie systemów ciepłowniczych.</w:t>
      </w:r>
      <w:r w:rsidR="00C35A71" w:rsidRPr="005D716B">
        <w:rPr>
          <w:rFonts w:eastAsia="Calibri" w:cstheme="minorHAnsi"/>
          <w:sz w:val="22"/>
          <w:szCs w:val="22"/>
          <w:lang w:eastAsia="pl-PL"/>
        </w:rPr>
        <w:t xml:space="preserve"> Po wskazanych Etapach badawczo-rozwojowych następuje Etap III, </w:t>
      </w:r>
      <w:r w:rsidR="00FC2894" w:rsidRPr="005D716B">
        <w:rPr>
          <w:rFonts w:eastAsia="Calibri" w:cstheme="minorHAnsi"/>
          <w:sz w:val="22"/>
          <w:szCs w:val="22"/>
          <w:lang w:eastAsia="pl-PL"/>
        </w:rPr>
        <w:t xml:space="preserve">w którym następuje zasadniczo </w:t>
      </w:r>
      <w:r w:rsidR="00F62EB8" w:rsidRPr="005D716B">
        <w:rPr>
          <w:rFonts w:eastAsia="Calibri" w:cstheme="minorHAnsi"/>
          <w:sz w:val="22"/>
          <w:szCs w:val="22"/>
          <w:lang w:eastAsia="pl-PL"/>
        </w:rPr>
        <w:t xml:space="preserve">demonstracja i </w:t>
      </w:r>
      <w:r w:rsidR="00FC2894" w:rsidRPr="005D716B">
        <w:rPr>
          <w:rFonts w:eastAsia="Calibri" w:cstheme="minorHAnsi"/>
          <w:sz w:val="22"/>
          <w:szCs w:val="22"/>
          <w:lang w:eastAsia="pl-PL"/>
        </w:rPr>
        <w:t>obserwacja wyników osiąganych przez Demonstrator</w:t>
      </w:r>
      <w:r w:rsidR="00C47ADB" w:rsidRPr="005D716B">
        <w:rPr>
          <w:rFonts w:eastAsia="Calibri" w:cstheme="minorHAnsi"/>
          <w:sz w:val="22"/>
          <w:szCs w:val="22"/>
          <w:lang w:eastAsia="pl-PL"/>
        </w:rPr>
        <w:t>, przy ewentualnych pracach optymalizacyjnych i naprawczych służących doprowadzeniu Demonstratora do stanu zgodnego z założeniami przedstawionymi w Wynikach Prac Etapu II</w:t>
      </w:r>
      <w:r w:rsidR="00FC2894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2D56638E" w14:textId="5F491669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 Realizując Przedsięwzięcie </w:t>
      </w:r>
      <w:r w:rsidR="00737FB1" w:rsidRPr="005D716B">
        <w:rPr>
          <w:rFonts w:eastAsia="Calibri" w:cstheme="minorHAnsi"/>
          <w:sz w:val="22"/>
          <w:szCs w:val="22"/>
          <w:lang w:eastAsia="pl-PL"/>
        </w:rPr>
        <w:t xml:space="preserve">Uczestnicy Przedsięwzięcia </w:t>
      </w:r>
      <w:r w:rsidRPr="005D716B">
        <w:rPr>
          <w:rFonts w:eastAsia="Calibri" w:cstheme="minorHAnsi"/>
          <w:sz w:val="22"/>
          <w:szCs w:val="22"/>
          <w:lang w:eastAsia="pl-PL"/>
        </w:rPr>
        <w:t>przeprowadzają prace badawczo-rozwojowe, tworzą i wykorzystują innowacyjne technologie, opracowują innowacje procesowe</w:t>
      </w:r>
      <w:r w:rsidR="008F4F66" w:rsidRPr="005D716B">
        <w:rPr>
          <w:rFonts w:eastAsia="Calibri" w:cstheme="minorHAnsi"/>
          <w:sz w:val="22"/>
          <w:szCs w:val="22"/>
          <w:lang w:eastAsia="pl-PL"/>
        </w:rPr>
        <w:t xml:space="preserve"> (Komponent Procesowy) i </w:t>
      </w:r>
      <w:r w:rsidR="004B5847" w:rsidRPr="005D716B">
        <w:rPr>
          <w:rFonts w:eastAsia="Calibri" w:cstheme="minorHAnsi"/>
          <w:sz w:val="22"/>
          <w:szCs w:val="22"/>
          <w:lang w:eastAsia="pl-PL"/>
        </w:rPr>
        <w:t>ewentualnie innowacje produktowe i usługowe (w ramach Komponentu Procesowego lub Technologicznego)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. Najważniejszym </w:t>
      </w: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 xml:space="preserve">celem Przedsięwzięcia jest zwiększenie wykorzystania odnawialnych źródeł energii tam, gdzie obecnie energia pozyskiwana jest z przetwarzania paliw kopalnych w procesach spalania. Istotnym warunkiem akceptacji proponowanego rozwiązania jest utrzymanie racjonalnych kosztów energii dla </w:t>
      </w:r>
      <w:r w:rsidR="2ECF2CB7" w:rsidRPr="005D716B">
        <w:rPr>
          <w:rFonts w:eastAsia="Calibri" w:cstheme="minorHAnsi"/>
          <w:sz w:val="22"/>
          <w:szCs w:val="22"/>
          <w:lang w:eastAsia="pl-PL"/>
        </w:rPr>
        <w:t>Odbiorcy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C849BC7" w:rsidRPr="005D716B">
        <w:rPr>
          <w:rFonts w:eastAsia="Calibri" w:cstheme="minorHAnsi"/>
          <w:sz w:val="22"/>
          <w:szCs w:val="22"/>
          <w:lang w:eastAsia="pl-PL"/>
        </w:rPr>
        <w:t>K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ońcowego. </w:t>
      </w:r>
    </w:p>
    <w:p w14:paraId="6635F8A7" w14:textId="784077BE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ramach </w:t>
      </w:r>
      <w:r w:rsidR="4F3BEA4A" w:rsidRPr="005D716B">
        <w:rPr>
          <w:rFonts w:eastAsia="Calibri" w:cstheme="minorHAnsi"/>
          <w:sz w:val="22"/>
          <w:szCs w:val="22"/>
          <w:lang w:eastAsia="pl-PL"/>
        </w:rPr>
        <w:t xml:space="preserve">Etapu II </w:t>
      </w:r>
      <w:r w:rsidRPr="005D716B">
        <w:rPr>
          <w:rFonts w:eastAsia="Calibri" w:cstheme="minorHAnsi"/>
          <w:sz w:val="22"/>
          <w:szCs w:val="22"/>
          <w:lang w:eastAsia="pl-PL"/>
        </w:rPr>
        <w:t>prowadzonych prac B+R wymagane jest opracowanie i uruchomienie Demonstrator</w:t>
      </w:r>
      <w:r w:rsidR="08111ECA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Technologii – instalacji potwierdzającej efektywność energetyczną i ekonomiczną opracowanych rozwiązań. W szczególności, Demonstrator Technologii musi spełniać wszystkie Wymagania Obligatoryjne wskazane w Załączniku nr 1 do Regulaminu.</w:t>
      </w:r>
    </w:p>
    <w:p w14:paraId="3F91161B" w14:textId="77777777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Realizacja Przedsięwzięcia będzie przebiegała zgodnie z poniższym harmonogramem:</w:t>
      </w:r>
    </w:p>
    <w:p w14:paraId="3C09D1D1" w14:textId="3724385C" w:rsidR="00E71FDB" w:rsidRPr="005D716B" w:rsidRDefault="00E71FDB" w:rsidP="00B4DF64">
      <w:pPr>
        <w:numPr>
          <w:ilvl w:val="0"/>
          <w:numId w:val="3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bookmarkStart w:id="3" w:name="_Hlk69035086"/>
      <w:r w:rsidRPr="005D716B">
        <w:rPr>
          <w:rFonts w:eastAsia="Calibri" w:cstheme="minorHAnsi"/>
          <w:sz w:val="22"/>
          <w:szCs w:val="22"/>
          <w:lang w:eastAsia="pl-PL"/>
        </w:rPr>
        <w:t>Etap I – Uczestnicy Przedsięwzięcia będą prowadzić prace badawczo-rozwojowe obejmujące opracowanie, weryfikację i</w:t>
      </w:r>
      <w:r w:rsidRPr="005D716B">
        <w:rPr>
          <w:rFonts w:cstheme="minorHAnsi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wykonanie </w:t>
      </w:r>
      <w:r w:rsidR="3570DBC7" w:rsidRPr="005D716B">
        <w:rPr>
          <w:rFonts w:eastAsia="Calibri" w:cstheme="minorHAnsi"/>
          <w:sz w:val="22"/>
          <w:szCs w:val="22"/>
          <w:lang w:eastAsia="pl-PL"/>
        </w:rPr>
        <w:t>prac badawczo rozwojowych, potwierdzających hipotezę badawczą o rynkowej wykonalności systemu ciepłowniczego, który dostarczać będzie odbiorcom ciepło pozyskane ze źródeł odnawialnych o udziale minimum 80%</w:t>
      </w:r>
      <w:r w:rsidR="4F3BEA4A" w:rsidRPr="005D716B">
        <w:rPr>
          <w:rFonts w:eastAsia="Calibri" w:cstheme="minorHAnsi"/>
          <w:sz w:val="22"/>
          <w:szCs w:val="22"/>
          <w:lang w:eastAsia="pl-PL"/>
        </w:rPr>
        <w:t>,</w:t>
      </w:r>
      <w:r w:rsidR="367A3D55" w:rsidRPr="005D716B">
        <w:rPr>
          <w:rFonts w:eastAsia="Calibri" w:cstheme="minorHAnsi"/>
          <w:sz w:val="22"/>
          <w:szCs w:val="22"/>
          <w:lang w:eastAsia="pl-PL"/>
        </w:rPr>
        <w:t xml:space="preserve"> z uwzględnien</w:t>
      </w:r>
      <w:r w:rsidR="652F0D77" w:rsidRPr="005D716B">
        <w:rPr>
          <w:rFonts w:eastAsia="Calibri" w:cstheme="minorHAnsi"/>
          <w:sz w:val="22"/>
          <w:szCs w:val="22"/>
          <w:lang w:eastAsia="pl-PL"/>
        </w:rPr>
        <w:t>ie</w:t>
      </w:r>
      <w:r w:rsidR="367A3D55" w:rsidRPr="005D716B">
        <w:rPr>
          <w:rFonts w:eastAsia="Calibri" w:cstheme="minorHAnsi"/>
          <w:sz w:val="22"/>
          <w:szCs w:val="22"/>
          <w:lang w:eastAsia="pl-PL"/>
        </w:rPr>
        <w:t xml:space="preserve">m </w:t>
      </w:r>
      <w:r w:rsidR="11242BAC" w:rsidRPr="005D716B">
        <w:rPr>
          <w:rFonts w:eastAsia="Calibri" w:cstheme="minorHAnsi"/>
          <w:sz w:val="22"/>
          <w:szCs w:val="22"/>
          <w:lang w:eastAsia="pl-PL"/>
        </w:rPr>
        <w:t xml:space="preserve">dopuszczalnej </w:t>
      </w:r>
      <w:r w:rsidR="367A3D55" w:rsidRPr="005D716B">
        <w:rPr>
          <w:rFonts w:eastAsia="Calibri" w:cstheme="minorHAnsi"/>
          <w:sz w:val="22"/>
          <w:szCs w:val="22"/>
          <w:lang w:eastAsia="pl-PL"/>
        </w:rPr>
        <w:t>Granicy Błędu</w:t>
      </w:r>
      <w:r w:rsidR="3B3CABD4" w:rsidRPr="005D716B">
        <w:rPr>
          <w:rFonts w:eastAsia="Calibri" w:cstheme="minorHAnsi"/>
          <w:sz w:val="22"/>
          <w:szCs w:val="22"/>
          <w:lang w:eastAsia="pl-PL"/>
        </w:rPr>
        <w:t xml:space="preserve"> zdefiniowanej przez Zamawiającego w Załączniku nr 1 do Regulaminu</w:t>
      </w:r>
      <w:r w:rsidR="3570DBC7" w:rsidRPr="005D716B">
        <w:rPr>
          <w:rFonts w:eastAsia="Calibri" w:cstheme="minorHAnsi"/>
          <w:sz w:val="22"/>
          <w:szCs w:val="22"/>
          <w:lang w:eastAsia="pl-PL"/>
        </w:rPr>
        <w:t xml:space="preserve">. Weryfikacja hipotez badawczych zostanie zrealizowana w środowisku doświadczalnym, zaprojektowanym i wykonanym w postaci </w:t>
      </w:r>
      <w:r w:rsidR="11242BAC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. </w:t>
      </w:r>
      <w:r w:rsidR="6D68CDB9" w:rsidRPr="005D716B">
        <w:rPr>
          <w:rFonts w:eastAsia="Calibri" w:cstheme="minorHAnsi"/>
          <w:sz w:val="22"/>
          <w:szCs w:val="22"/>
          <w:lang w:eastAsia="pl-PL"/>
        </w:rPr>
        <w:t xml:space="preserve">W trakcie </w:t>
      </w:r>
      <w:r w:rsidR="39F64DCF" w:rsidRPr="005D716B">
        <w:rPr>
          <w:rFonts w:eastAsia="Calibri" w:cstheme="minorHAnsi"/>
          <w:sz w:val="22"/>
          <w:szCs w:val="22"/>
          <w:lang w:eastAsia="pl-PL"/>
        </w:rPr>
        <w:t>realizacji</w:t>
      </w:r>
      <w:r w:rsidR="6D68CDB9" w:rsidRPr="005D716B">
        <w:rPr>
          <w:rFonts w:eastAsia="Calibri" w:cstheme="minorHAnsi"/>
          <w:sz w:val="22"/>
          <w:szCs w:val="22"/>
          <w:lang w:eastAsia="pl-PL"/>
        </w:rPr>
        <w:t xml:space="preserve"> prac w Etapie I Wykonawca rozpoczyna proces pozyskiwania wszystkich zezwoleń i zgód </w:t>
      </w:r>
      <w:r w:rsidR="2498B73F" w:rsidRPr="005D716B">
        <w:rPr>
          <w:rFonts w:eastAsia="Calibri" w:cstheme="minorHAnsi"/>
          <w:sz w:val="22"/>
          <w:szCs w:val="22"/>
          <w:lang w:eastAsia="pl-PL"/>
        </w:rPr>
        <w:t>koniecznych dla</w:t>
      </w:r>
      <w:r w:rsidR="6D68CDB9" w:rsidRPr="005D716B">
        <w:rPr>
          <w:rFonts w:eastAsia="Calibri" w:cstheme="minorHAnsi"/>
          <w:sz w:val="22"/>
          <w:szCs w:val="22"/>
          <w:lang w:eastAsia="pl-PL"/>
        </w:rPr>
        <w:t xml:space="preserve"> zbudowania </w:t>
      </w:r>
      <w:r w:rsidR="7C1E9D63" w:rsidRPr="005D716B">
        <w:rPr>
          <w:rFonts w:eastAsia="Calibri" w:cstheme="minorHAnsi"/>
          <w:sz w:val="22"/>
          <w:szCs w:val="22"/>
          <w:lang w:eastAsia="pl-PL"/>
        </w:rPr>
        <w:t>Demonstratora</w:t>
      </w:r>
      <w:r w:rsidR="6D68CDB9" w:rsidRPr="005D716B">
        <w:rPr>
          <w:rFonts w:eastAsia="Calibri" w:cstheme="minorHAnsi"/>
          <w:sz w:val="22"/>
          <w:szCs w:val="22"/>
          <w:lang w:eastAsia="pl-PL"/>
        </w:rPr>
        <w:t xml:space="preserve"> Technologii. </w:t>
      </w:r>
      <w:r w:rsidRPr="005D716B">
        <w:rPr>
          <w:rFonts w:eastAsia="Calibri" w:cstheme="minorHAnsi"/>
          <w:sz w:val="22"/>
          <w:szCs w:val="22"/>
          <w:lang w:eastAsia="pl-PL"/>
        </w:rPr>
        <w:t>Po zakończeniu realizacji Etapu I, Wykonawcy zobowiązani są do przedstawienia szczegółowego raportu działań i wyników prac badawczo-rozwojowych oraz innych dokumentów określonych w Tabeli nr 2. Po zakończeniu Etapu I, Zamawiający dokona oceny Wyników Prac Etapu I oraz przeprowadzi procedurę Wyboru Uczestnika</w:t>
      </w:r>
      <w:r w:rsidR="0E713F87" w:rsidRPr="005D716B">
        <w:rPr>
          <w:rFonts w:eastAsia="Calibri" w:cstheme="minorHAnsi"/>
          <w:sz w:val="22"/>
          <w:szCs w:val="22"/>
          <w:lang w:eastAsia="pl-PL"/>
        </w:rPr>
        <w:t>/Uczestników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Przedsięwzięcia, któr</w:t>
      </w:r>
      <w:r w:rsidR="364AD0B1" w:rsidRPr="005D716B">
        <w:rPr>
          <w:rFonts w:eastAsia="Calibri" w:cstheme="minorHAnsi"/>
          <w:sz w:val="22"/>
          <w:szCs w:val="22"/>
          <w:lang w:eastAsia="pl-PL"/>
        </w:rPr>
        <w:t>zy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</w:t>
      </w:r>
      <w:r w:rsidR="0BB30BAF" w:rsidRPr="005D716B">
        <w:rPr>
          <w:rFonts w:eastAsia="Calibri" w:cstheme="minorHAnsi"/>
          <w:sz w:val="22"/>
          <w:szCs w:val="22"/>
          <w:lang w:eastAsia="pl-PL"/>
        </w:rPr>
        <w:t>ezmą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udział w realizacji Etapu II.</w:t>
      </w:r>
    </w:p>
    <w:p w14:paraId="5FC307C1" w14:textId="13BD0A44" w:rsidR="00E71FDB" w:rsidRPr="005D716B" w:rsidRDefault="00E71FDB" w:rsidP="00D501D9">
      <w:pPr>
        <w:numPr>
          <w:ilvl w:val="0"/>
          <w:numId w:val="38"/>
        </w:num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Etap II – </w:t>
      </w:r>
      <w:r w:rsidR="71329AE1" w:rsidRPr="005D716B">
        <w:rPr>
          <w:rFonts w:eastAsia="Calibri" w:cstheme="minorHAnsi"/>
          <w:sz w:val="22"/>
          <w:szCs w:val="22"/>
          <w:lang w:eastAsia="pl-PL"/>
        </w:rPr>
        <w:t xml:space="preserve">Uczestnik Przedsięwzięcia </w:t>
      </w:r>
      <w:r w:rsidRPr="005D716B">
        <w:rPr>
          <w:rFonts w:eastAsia="Calibri" w:cstheme="minorHAnsi"/>
          <w:sz w:val="22"/>
          <w:szCs w:val="22"/>
          <w:lang w:eastAsia="pl-PL"/>
        </w:rPr>
        <w:t>wybrany spośród uczestników Etapu I będzie kontynuował prace badawczo-rozwojowe, których celem jest przeniesienie wyników prac teoretycznych do postaci Demonstratora Technologii. Przeprowadzona zostanie również analiza efektywności Technologii Ciepłowni Przyszłości</w:t>
      </w:r>
      <w:r w:rsidR="7862FF6D" w:rsidRPr="005D716B">
        <w:rPr>
          <w:rFonts w:eastAsia="Calibri" w:cstheme="minorHAnsi"/>
          <w:sz w:val="22"/>
          <w:szCs w:val="22"/>
          <w:lang w:eastAsia="pl-PL"/>
        </w:rPr>
        <w:t xml:space="preserve"> według stanu na okres </w:t>
      </w:r>
      <w:r w:rsidR="2BB100FB" w:rsidRPr="005D716B">
        <w:rPr>
          <w:rFonts w:eastAsia="Calibri" w:cstheme="minorHAnsi"/>
          <w:sz w:val="22"/>
          <w:szCs w:val="22"/>
          <w:lang w:eastAsia="pl-PL"/>
        </w:rPr>
        <w:t>rozruchu</w:t>
      </w:r>
      <w:r w:rsidR="7862FF6D" w:rsidRPr="005D716B">
        <w:rPr>
          <w:rFonts w:eastAsia="Calibri" w:cstheme="minorHAnsi"/>
          <w:sz w:val="22"/>
          <w:szCs w:val="22"/>
          <w:lang w:eastAsia="pl-PL"/>
        </w:rPr>
        <w:t xml:space="preserve"> Demonstratora</w:t>
      </w:r>
      <w:r w:rsidR="7EEB5F19" w:rsidRPr="005D716B">
        <w:rPr>
          <w:rFonts w:eastAsia="Calibri" w:cstheme="minorHAnsi"/>
          <w:sz w:val="22"/>
          <w:szCs w:val="22"/>
          <w:lang w:eastAsia="pl-PL"/>
        </w:rPr>
        <w:t xml:space="preserve"> Technologii</w:t>
      </w:r>
      <w:r w:rsidRPr="005D716B">
        <w:rPr>
          <w:rFonts w:eastAsia="Calibri" w:cstheme="minorHAnsi"/>
          <w:sz w:val="22"/>
          <w:szCs w:val="22"/>
          <w:lang w:eastAsia="pl-PL"/>
        </w:rPr>
        <w:t>. W trakcie Etapu II, Zamawiający dokonywał będzie Oceny Technologii Ciepłowni Przyszłości</w:t>
      </w:r>
      <w:r w:rsidR="239B2D21" w:rsidRPr="005D716B">
        <w:rPr>
          <w:rFonts w:eastAsia="Calibri" w:cstheme="minorHAnsi"/>
          <w:sz w:val="22"/>
          <w:szCs w:val="22"/>
          <w:lang w:eastAsia="pl-PL"/>
        </w:rPr>
        <w:t xml:space="preserve"> zgodnie z zasadami i w zakresie opisanymi w pkt. 2.4 poniżej</w:t>
      </w:r>
      <w:r w:rsidRPr="005D716B">
        <w:rPr>
          <w:rFonts w:eastAsia="Calibri" w:cstheme="minorHAnsi"/>
          <w:sz w:val="22"/>
          <w:szCs w:val="22"/>
          <w:lang w:eastAsia="pl-PL"/>
        </w:rPr>
        <w:t>, w tym oceny Demonstratora Te</w:t>
      </w:r>
      <w:r w:rsidR="70B14B60" w:rsidRPr="005D716B">
        <w:rPr>
          <w:rFonts w:eastAsia="Calibri" w:cstheme="minorHAnsi"/>
          <w:sz w:val="22"/>
          <w:szCs w:val="22"/>
          <w:lang w:eastAsia="pl-PL"/>
        </w:rPr>
        <w:t xml:space="preserve">chnologii pod kątem zgodności </w:t>
      </w:r>
      <w:r w:rsidR="0CDBC19B" w:rsidRPr="005D716B">
        <w:rPr>
          <w:rFonts w:eastAsia="Calibri" w:cstheme="minorHAnsi"/>
          <w:sz w:val="22"/>
          <w:szCs w:val="22"/>
          <w:lang w:eastAsia="pl-PL"/>
        </w:rPr>
        <w:t xml:space="preserve">z </w:t>
      </w:r>
      <w:r w:rsidR="70B14B60" w:rsidRPr="005D716B">
        <w:rPr>
          <w:rFonts w:eastAsia="Calibri" w:cstheme="minorHAnsi"/>
          <w:sz w:val="22"/>
          <w:szCs w:val="22"/>
          <w:lang w:eastAsia="pl-PL"/>
        </w:rPr>
        <w:t>z</w:t>
      </w:r>
      <w:r w:rsidRPr="005D716B">
        <w:rPr>
          <w:rFonts w:eastAsia="Calibri" w:cstheme="minorHAnsi"/>
          <w:sz w:val="22"/>
          <w:szCs w:val="22"/>
          <w:lang w:eastAsia="pl-PL"/>
        </w:rPr>
        <w:t>adeklarowanymi na koniec Etapu I przez Wykonawcę wartościami parametrów konkursowych</w:t>
      </w:r>
      <w:r w:rsidR="31F92EA9" w:rsidRPr="005D716B">
        <w:rPr>
          <w:rFonts w:eastAsia="Calibri" w:cstheme="minorHAnsi"/>
          <w:sz w:val="22"/>
          <w:szCs w:val="22"/>
          <w:lang w:eastAsia="pl-PL"/>
        </w:rPr>
        <w:t xml:space="preserve"> 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obligatoryjnych.</w:t>
      </w:r>
    </w:p>
    <w:p w14:paraId="0BA8F953" w14:textId="53A9C5A7" w:rsidR="39233E45" w:rsidRPr="005D716B" w:rsidRDefault="6B696346" w:rsidP="054917F2">
      <w:pPr>
        <w:numPr>
          <w:ilvl w:val="0"/>
          <w:numId w:val="3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Etap III</w:t>
      </w:r>
      <w:r w:rsidR="298A9CFE" w:rsidRPr="005D716B">
        <w:rPr>
          <w:rFonts w:eastAsia="Calibri" w:cstheme="minorHAnsi"/>
          <w:sz w:val="22"/>
          <w:szCs w:val="22"/>
          <w:lang w:eastAsia="pl-PL"/>
        </w:rPr>
        <w:t xml:space="preserve"> – </w:t>
      </w:r>
      <w:r w:rsidR="008430C3" w:rsidRPr="005D716B">
        <w:rPr>
          <w:rFonts w:eastAsia="Calibri" w:cstheme="minorHAnsi"/>
          <w:sz w:val="22"/>
          <w:szCs w:val="22"/>
          <w:lang w:eastAsia="pl-PL"/>
        </w:rPr>
        <w:t xml:space="preserve">Demonstrator </w:t>
      </w:r>
      <w:r w:rsidR="0003189B" w:rsidRPr="005D716B">
        <w:rPr>
          <w:rFonts w:eastAsia="Calibri" w:cstheme="minorHAnsi"/>
          <w:sz w:val="22"/>
          <w:szCs w:val="22"/>
          <w:lang w:eastAsia="pl-PL"/>
        </w:rPr>
        <w:t xml:space="preserve">podlega </w:t>
      </w:r>
      <w:r w:rsidR="3BA2C8D4" w:rsidRPr="005D716B">
        <w:rPr>
          <w:rFonts w:eastAsia="Calibri" w:cstheme="minorHAnsi"/>
          <w:sz w:val="22"/>
          <w:szCs w:val="22"/>
          <w:lang w:eastAsia="pl-PL"/>
        </w:rPr>
        <w:t xml:space="preserve">obserwacji </w:t>
      </w:r>
      <w:r w:rsidR="0003189B" w:rsidRPr="005D716B">
        <w:rPr>
          <w:rFonts w:eastAsia="Calibri" w:cstheme="minorHAnsi"/>
          <w:sz w:val="22"/>
          <w:szCs w:val="22"/>
          <w:lang w:eastAsia="pl-PL"/>
        </w:rPr>
        <w:t xml:space="preserve">przy udziale Wykonawcy, </w:t>
      </w:r>
      <w:r w:rsidR="55412B24" w:rsidRPr="005D716B">
        <w:rPr>
          <w:rFonts w:eastAsia="Calibri" w:cstheme="minorHAnsi"/>
          <w:sz w:val="22"/>
          <w:szCs w:val="22"/>
          <w:lang w:eastAsia="pl-PL"/>
        </w:rPr>
        <w:t>Zamawiającego</w:t>
      </w:r>
      <w:r w:rsidR="0003189B" w:rsidRPr="005D716B">
        <w:rPr>
          <w:rFonts w:eastAsia="Calibri" w:cstheme="minorHAnsi"/>
          <w:sz w:val="22"/>
          <w:szCs w:val="22"/>
          <w:lang w:eastAsia="pl-PL"/>
        </w:rPr>
        <w:t xml:space="preserve"> i Użytkownika</w:t>
      </w:r>
      <w:r w:rsidR="3CD0B623" w:rsidRPr="005D716B">
        <w:rPr>
          <w:rFonts w:eastAsia="Calibri" w:cstheme="minorHAnsi"/>
          <w:sz w:val="22"/>
          <w:szCs w:val="22"/>
          <w:lang w:eastAsia="pl-PL"/>
        </w:rPr>
        <w:t>,</w:t>
      </w:r>
      <w:r w:rsidR="298A9CFE" w:rsidRPr="005D716B">
        <w:rPr>
          <w:rFonts w:eastAsia="Calibri" w:cstheme="minorHAnsi"/>
          <w:sz w:val="22"/>
          <w:szCs w:val="22"/>
          <w:lang w:eastAsia="pl-PL"/>
        </w:rPr>
        <w:t xml:space="preserve"> mając</w:t>
      </w:r>
      <w:r w:rsidR="0003189B" w:rsidRPr="005D716B">
        <w:rPr>
          <w:rFonts w:eastAsia="Calibri" w:cstheme="minorHAnsi"/>
          <w:sz w:val="22"/>
          <w:szCs w:val="22"/>
          <w:lang w:eastAsia="pl-PL"/>
        </w:rPr>
        <w:t>ych</w:t>
      </w:r>
      <w:r w:rsidR="298A9CFE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7AE825F4" w:rsidRPr="005D716B">
        <w:rPr>
          <w:rFonts w:eastAsia="Calibri" w:cstheme="minorHAnsi"/>
          <w:sz w:val="22"/>
          <w:szCs w:val="22"/>
          <w:lang w:eastAsia="pl-PL"/>
        </w:rPr>
        <w:t>na celu</w:t>
      </w:r>
      <w:r w:rsidR="70BBFE26" w:rsidRPr="005D716B">
        <w:rPr>
          <w:rFonts w:eastAsia="Calibri" w:cstheme="minorHAnsi"/>
          <w:sz w:val="22"/>
          <w:szCs w:val="22"/>
          <w:lang w:eastAsia="pl-PL"/>
        </w:rPr>
        <w:t>:</w:t>
      </w:r>
    </w:p>
    <w:p w14:paraId="0C78E162" w14:textId="49011434" w:rsidR="50A8E732" w:rsidRPr="005D716B" w:rsidRDefault="11450D2F" w:rsidP="00B4DF64">
      <w:pPr>
        <w:numPr>
          <w:ilvl w:val="1"/>
          <w:numId w:val="38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zapewnienie oczekiwanego udziału energii OZE</w:t>
      </w:r>
      <w:r w:rsidR="5F279598" w:rsidRPr="005D716B">
        <w:rPr>
          <w:rFonts w:eastAsia="Calibri" w:cstheme="minorHAnsi"/>
          <w:sz w:val="22"/>
          <w:szCs w:val="22"/>
          <w:lang w:eastAsia="pl-PL"/>
        </w:rPr>
        <w:t xml:space="preserve"> i kosztu ciepła LCOH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 </w:t>
      </w:r>
      <w:r w:rsidR="555568AA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na</w:t>
      </w:r>
      <w:r w:rsidR="70B14B60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>poziomie zadeklarowanym przez Wykonawcę</w:t>
      </w:r>
      <w:r w:rsidR="4E97CBEE" w:rsidRPr="005D716B">
        <w:rPr>
          <w:rFonts w:eastAsia="Calibri" w:cstheme="minorHAnsi"/>
          <w:sz w:val="22"/>
          <w:szCs w:val="22"/>
          <w:lang w:eastAsia="pl-PL"/>
        </w:rPr>
        <w:t xml:space="preserve"> w Etapie II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,  </w:t>
      </w:r>
    </w:p>
    <w:p w14:paraId="353DE4EE" w14:textId="1AF0421B" w:rsidR="6AFE174F" w:rsidRPr="005D716B" w:rsidRDefault="6AFE174F" w:rsidP="00D501D9">
      <w:pPr>
        <w:numPr>
          <w:ilvl w:val="1"/>
          <w:numId w:val="38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pozyskiwanie wiedzy w obszarze </w:t>
      </w:r>
      <w:r w:rsidR="118E08F9" w:rsidRPr="005D716B">
        <w:rPr>
          <w:rFonts w:eastAsia="Calibri" w:cstheme="minorHAnsi"/>
          <w:sz w:val="22"/>
          <w:szCs w:val="22"/>
          <w:lang w:eastAsia="pl-PL"/>
        </w:rPr>
        <w:t>eksploatacji</w:t>
      </w:r>
      <w:r w:rsidR="73FF58E7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37B2ADA" w:rsidRPr="005D716B">
        <w:rPr>
          <w:rFonts w:eastAsia="Calibri" w:cstheme="minorHAnsi"/>
          <w:sz w:val="22"/>
          <w:szCs w:val="22"/>
          <w:lang w:eastAsia="pl-PL"/>
        </w:rPr>
        <w:t>urządzeń</w:t>
      </w:r>
      <w:r w:rsidR="73FF58E7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68AD34E5" w:rsidRPr="005D716B">
        <w:rPr>
          <w:rFonts w:eastAsia="Calibri" w:cstheme="minorHAnsi"/>
          <w:sz w:val="22"/>
          <w:szCs w:val="22"/>
          <w:lang w:eastAsia="pl-PL"/>
        </w:rPr>
        <w:t>energetycznych</w:t>
      </w:r>
      <w:r w:rsidR="15AD326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7827EC64" w:rsidRPr="005D716B">
        <w:rPr>
          <w:rFonts w:eastAsia="Calibri" w:cstheme="minorHAnsi"/>
          <w:sz w:val="22"/>
          <w:szCs w:val="22"/>
          <w:lang w:eastAsia="pl-PL"/>
        </w:rPr>
        <w:t>wchodzących w skład</w:t>
      </w:r>
      <w:r w:rsidR="15AD326A" w:rsidRPr="005D716B">
        <w:rPr>
          <w:rFonts w:eastAsia="Calibri" w:cstheme="minorHAnsi"/>
          <w:sz w:val="22"/>
          <w:szCs w:val="22"/>
          <w:lang w:eastAsia="pl-PL"/>
        </w:rPr>
        <w:t xml:space="preserve"> Demonstrator</w:t>
      </w:r>
      <w:r w:rsidR="461BB04B" w:rsidRPr="005D716B">
        <w:rPr>
          <w:rFonts w:eastAsia="Calibri" w:cstheme="minorHAnsi"/>
          <w:sz w:val="22"/>
          <w:szCs w:val="22"/>
          <w:lang w:eastAsia="pl-PL"/>
        </w:rPr>
        <w:t>a</w:t>
      </w:r>
      <w:r w:rsidR="15AD326A" w:rsidRPr="005D716B">
        <w:rPr>
          <w:rFonts w:eastAsia="Calibri" w:cstheme="minorHAnsi"/>
          <w:sz w:val="22"/>
          <w:szCs w:val="22"/>
          <w:lang w:eastAsia="pl-PL"/>
        </w:rPr>
        <w:t xml:space="preserve"> Technologii</w:t>
      </w:r>
      <w:r w:rsidR="73FF58E7" w:rsidRPr="005D716B">
        <w:rPr>
          <w:rFonts w:eastAsia="Calibri" w:cstheme="minorHAnsi"/>
          <w:sz w:val="22"/>
          <w:szCs w:val="22"/>
          <w:lang w:eastAsia="pl-PL"/>
        </w:rPr>
        <w:t>,</w:t>
      </w:r>
      <w:r w:rsidR="075A3A6D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56904682" w14:textId="415F790B" w:rsidR="075A3A6D" w:rsidRPr="005D716B" w:rsidRDefault="075A3A6D" w:rsidP="00D501D9">
      <w:pPr>
        <w:numPr>
          <w:ilvl w:val="1"/>
          <w:numId w:val="38"/>
        </w:numPr>
        <w:spacing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analizę i formułowanie </w:t>
      </w:r>
      <w:r w:rsidR="503A1E88" w:rsidRPr="005D716B">
        <w:rPr>
          <w:rFonts w:eastAsia="Calibri" w:cstheme="minorHAnsi"/>
          <w:sz w:val="22"/>
          <w:szCs w:val="22"/>
          <w:lang w:eastAsia="pl-PL"/>
        </w:rPr>
        <w:t>rekomendacji eksploatacyjnych,</w:t>
      </w:r>
    </w:p>
    <w:p w14:paraId="2362DC3C" w14:textId="003451F9" w:rsidR="73FF58E7" w:rsidRPr="005D716B" w:rsidRDefault="36B1EB16" w:rsidP="00D501D9">
      <w:pPr>
        <w:numPr>
          <w:ilvl w:val="1"/>
          <w:numId w:val="38"/>
        </w:numPr>
        <w:spacing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podejm</w:t>
      </w:r>
      <w:r w:rsidR="6382F00F" w:rsidRPr="005D716B">
        <w:rPr>
          <w:rFonts w:eastAsia="Calibri" w:cstheme="minorHAnsi"/>
          <w:sz w:val="22"/>
          <w:szCs w:val="22"/>
          <w:lang w:eastAsia="pl-PL"/>
        </w:rPr>
        <w:t>owanie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7B6DFC6E" w:rsidRPr="005D716B">
        <w:rPr>
          <w:rFonts w:eastAsia="Calibri" w:cstheme="minorHAnsi"/>
          <w:sz w:val="22"/>
          <w:szCs w:val="22"/>
          <w:lang w:eastAsia="pl-PL"/>
        </w:rPr>
        <w:t>bieżąc</w:t>
      </w:r>
      <w:r w:rsidR="260D4D9C" w:rsidRPr="005D716B">
        <w:rPr>
          <w:rFonts w:eastAsia="Calibri" w:cstheme="minorHAnsi"/>
          <w:sz w:val="22"/>
          <w:szCs w:val="22"/>
          <w:lang w:eastAsia="pl-PL"/>
        </w:rPr>
        <w:t>ych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decyzj</w:t>
      </w:r>
      <w:r w:rsidR="2930A3B7" w:rsidRPr="005D716B">
        <w:rPr>
          <w:rFonts w:eastAsia="Calibri" w:cstheme="minorHAnsi"/>
          <w:sz w:val="22"/>
          <w:szCs w:val="22"/>
          <w:lang w:eastAsia="pl-PL"/>
        </w:rPr>
        <w:t>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o</w:t>
      </w:r>
      <w:r w:rsidR="6E750F37" w:rsidRPr="005D716B">
        <w:rPr>
          <w:rFonts w:eastAsia="Calibri" w:cstheme="minorHAnsi"/>
          <w:sz w:val="22"/>
          <w:szCs w:val="22"/>
          <w:lang w:eastAsia="pl-PL"/>
        </w:rPr>
        <w:t>p</w:t>
      </w:r>
      <w:r w:rsidRPr="005D716B">
        <w:rPr>
          <w:rFonts w:eastAsia="Calibri" w:cstheme="minorHAnsi"/>
          <w:sz w:val="22"/>
          <w:szCs w:val="22"/>
          <w:lang w:eastAsia="pl-PL"/>
        </w:rPr>
        <w:t>eracyjn</w:t>
      </w:r>
      <w:r w:rsidR="739723E4" w:rsidRPr="005D716B">
        <w:rPr>
          <w:rFonts w:eastAsia="Calibri" w:cstheme="minorHAnsi"/>
          <w:sz w:val="22"/>
          <w:szCs w:val="22"/>
          <w:lang w:eastAsia="pl-PL"/>
        </w:rPr>
        <w:t>ych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125BC7ED" w:rsidRPr="005D716B">
        <w:rPr>
          <w:rFonts w:eastAsia="Calibri" w:cstheme="minorHAnsi"/>
          <w:sz w:val="22"/>
          <w:szCs w:val="22"/>
          <w:lang w:eastAsia="pl-PL"/>
        </w:rPr>
        <w:t>dotycząc</w:t>
      </w:r>
      <w:r w:rsidR="647A7C4F" w:rsidRPr="005D716B">
        <w:rPr>
          <w:rFonts w:eastAsia="Calibri" w:cstheme="minorHAnsi"/>
          <w:sz w:val="22"/>
          <w:szCs w:val="22"/>
          <w:lang w:eastAsia="pl-PL"/>
        </w:rPr>
        <w:t>ych</w:t>
      </w:r>
      <w:r w:rsidR="6C8BE526" w:rsidRPr="005D716B">
        <w:rPr>
          <w:rFonts w:eastAsia="Calibri" w:cstheme="minorHAnsi"/>
          <w:sz w:val="22"/>
          <w:szCs w:val="22"/>
          <w:lang w:eastAsia="pl-PL"/>
        </w:rPr>
        <w:t xml:space="preserve"> produkcji</w:t>
      </w:r>
      <w:r w:rsidR="10001FEF" w:rsidRPr="005D716B">
        <w:rPr>
          <w:rFonts w:eastAsia="Calibri" w:cstheme="minorHAnsi"/>
          <w:sz w:val="22"/>
          <w:szCs w:val="22"/>
          <w:lang w:eastAsia="pl-PL"/>
        </w:rPr>
        <w:t>,</w:t>
      </w:r>
      <w:r w:rsidR="72408A2E" w:rsidRPr="005D716B">
        <w:rPr>
          <w:rFonts w:eastAsia="Calibri" w:cstheme="minorHAnsi"/>
          <w:sz w:val="22"/>
          <w:szCs w:val="22"/>
          <w:lang w:eastAsia="pl-PL"/>
        </w:rPr>
        <w:t xml:space="preserve"> dystrybucji i odbior</w:t>
      </w:r>
      <w:r w:rsidR="5DB44559" w:rsidRPr="005D716B">
        <w:rPr>
          <w:rFonts w:eastAsia="Calibri" w:cstheme="minorHAnsi"/>
          <w:sz w:val="22"/>
          <w:szCs w:val="22"/>
          <w:lang w:eastAsia="pl-PL"/>
        </w:rPr>
        <w:t>u</w:t>
      </w:r>
      <w:r w:rsidR="72408A2E" w:rsidRPr="005D716B">
        <w:rPr>
          <w:rFonts w:eastAsia="Calibri" w:cstheme="minorHAnsi"/>
          <w:sz w:val="22"/>
          <w:szCs w:val="22"/>
          <w:lang w:eastAsia="pl-PL"/>
        </w:rPr>
        <w:t xml:space="preserve"> ciepła przez Odbiorców Końcowych</w:t>
      </w:r>
      <w:r w:rsidR="7059FC77" w:rsidRPr="005D716B">
        <w:rPr>
          <w:rFonts w:eastAsia="Calibri" w:cstheme="minorHAnsi"/>
          <w:sz w:val="22"/>
          <w:szCs w:val="22"/>
          <w:lang w:eastAsia="pl-PL"/>
        </w:rPr>
        <w:t xml:space="preserve"> w celu </w:t>
      </w:r>
      <w:r w:rsidR="0CE07817" w:rsidRPr="005D716B">
        <w:rPr>
          <w:rFonts w:eastAsia="Calibri" w:cstheme="minorHAnsi"/>
          <w:sz w:val="22"/>
          <w:szCs w:val="22"/>
          <w:lang w:eastAsia="pl-PL"/>
        </w:rPr>
        <w:t>dotrzymania</w:t>
      </w:r>
      <w:r w:rsidR="7059FC77" w:rsidRPr="005D716B">
        <w:rPr>
          <w:rFonts w:eastAsia="Calibri" w:cstheme="minorHAnsi"/>
          <w:sz w:val="22"/>
          <w:szCs w:val="22"/>
          <w:lang w:eastAsia="pl-PL"/>
        </w:rPr>
        <w:t xml:space="preserve"> zadeklarowanych </w:t>
      </w:r>
      <w:r w:rsidR="330DD5FC" w:rsidRPr="005D716B">
        <w:rPr>
          <w:rFonts w:eastAsia="Calibri" w:cstheme="minorHAnsi"/>
          <w:sz w:val="22"/>
          <w:szCs w:val="22"/>
          <w:lang w:eastAsia="pl-PL"/>
        </w:rPr>
        <w:t>Wymagań</w:t>
      </w:r>
      <w:r w:rsidR="7059FC77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15F203B" w:rsidRPr="005D716B">
        <w:rPr>
          <w:rFonts w:eastAsia="Calibri" w:cstheme="minorHAnsi"/>
          <w:sz w:val="22"/>
          <w:szCs w:val="22"/>
          <w:lang w:eastAsia="pl-PL"/>
        </w:rPr>
        <w:t>K</w:t>
      </w:r>
      <w:r w:rsidR="7059FC77" w:rsidRPr="005D716B">
        <w:rPr>
          <w:rFonts w:eastAsia="Calibri" w:cstheme="minorHAnsi"/>
          <w:sz w:val="22"/>
          <w:szCs w:val="22"/>
          <w:lang w:eastAsia="pl-PL"/>
        </w:rPr>
        <w:t xml:space="preserve">onkursowych </w:t>
      </w:r>
      <w:r w:rsidR="4442E1A3" w:rsidRPr="005D716B">
        <w:rPr>
          <w:rFonts w:eastAsia="Calibri" w:cstheme="minorHAnsi"/>
          <w:sz w:val="22"/>
          <w:szCs w:val="22"/>
          <w:lang w:eastAsia="pl-PL"/>
        </w:rPr>
        <w:t xml:space="preserve">i </w:t>
      </w:r>
      <w:r w:rsidR="46A7A9C7" w:rsidRPr="005D716B">
        <w:rPr>
          <w:rFonts w:eastAsia="Calibri" w:cstheme="minorHAnsi"/>
          <w:sz w:val="22"/>
          <w:szCs w:val="22"/>
          <w:lang w:eastAsia="pl-PL"/>
        </w:rPr>
        <w:t>O</w:t>
      </w:r>
      <w:r w:rsidR="7059FC77" w:rsidRPr="005D716B">
        <w:rPr>
          <w:rFonts w:eastAsia="Calibri" w:cstheme="minorHAnsi"/>
          <w:sz w:val="22"/>
          <w:szCs w:val="22"/>
          <w:lang w:eastAsia="pl-PL"/>
        </w:rPr>
        <w:t>bligatoryjnych,</w:t>
      </w:r>
    </w:p>
    <w:p w14:paraId="68FEBC35" w14:textId="2916E570" w:rsidR="36D1A0A4" w:rsidRPr="005D716B" w:rsidRDefault="58B60F0D" w:rsidP="00D501D9">
      <w:pPr>
        <w:numPr>
          <w:ilvl w:val="1"/>
          <w:numId w:val="38"/>
        </w:numPr>
        <w:spacing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zbiera</w:t>
      </w:r>
      <w:r w:rsidR="010F0ACD" w:rsidRPr="005D716B">
        <w:rPr>
          <w:rFonts w:eastAsia="Calibri" w:cstheme="minorHAnsi"/>
          <w:sz w:val="22"/>
          <w:szCs w:val="22"/>
          <w:lang w:eastAsia="pl-PL"/>
        </w:rPr>
        <w:t>nie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dan</w:t>
      </w:r>
      <w:r w:rsidR="2467A762" w:rsidRPr="005D716B">
        <w:rPr>
          <w:rFonts w:eastAsia="Calibri" w:cstheme="minorHAnsi"/>
          <w:sz w:val="22"/>
          <w:szCs w:val="22"/>
          <w:lang w:eastAsia="pl-PL"/>
        </w:rPr>
        <w:t>ych</w:t>
      </w:r>
      <w:r w:rsidR="32C60EC9" w:rsidRPr="005D716B">
        <w:rPr>
          <w:rFonts w:eastAsia="Calibri" w:cstheme="minorHAnsi"/>
          <w:sz w:val="22"/>
          <w:szCs w:val="22"/>
          <w:lang w:eastAsia="pl-PL"/>
        </w:rPr>
        <w:t xml:space="preserve"> eksploatacyjn</w:t>
      </w:r>
      <w:r w:rsidR="322910E2" w:rsidRPr="005D716B">
        <w:rPr>
          <w:rFonts w:eastAsia="Calibri" w:cstheme="minorHAnsi"/>
          <w:sz w:val="22"/>
          <w:szCs w:val="22"/>
          <w:lang w:eastAsia="pl-PL"/>
        </w:rPr>
        <w:t>ych</w:t>
      </w:r>
      <w:r w:rsidR="32C60EC9" w:rsidRPr="005D716B">
        <w:rPr>
          <w:rFonts w:eastAsia="Calibri" w:cstheme="minorHAnsi"/>
          <w:sz w:val="22"/>
          <w:szCs w:val="22"/>
          <w:lang w:eastAsia="pl-PL"/>
        </w:rPr>
        <w:t xml:space="preserve"> i inn</w:t>
      </w:r>
      <w:r w:rsidR="436EB929" w:rsidRPr="005D716B">
        <w:rPr>
          <w:rFonts w:eastAsia="Calibri" w:cstheme="minorHAnsi"/>
          <w:sz w:val="22"/>
          <w:szCs w:val="22"/>
          <w:lang w:eastAsia="pl-PL"/>
        </w:rPr>
        <w:t>ych</w:t>
      </w:r>
      <w:r w:rsidR="32C60EC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B4EF459" w:rsidRPr="005D716B">
        <w:rPr>
          <w:rFonts w:eastAsia="Calibri" w:cstheme="minorHAnsi"/>
          <w:sz w:val="22"/>
          <w:szCs w:val="22"/>
          <w:lang w:eastAsia="pl-PL"/>
        </w:rPr>
        <w:t xml:space="preserve">o </w:t>
      </w:r>
      <w:r w:rsidR="3922CCF2" w:rsidRPr="005D716B">
        <w:rPr>
          <w:rFonts w:eastAsia="Calibri" w:cstheme="minorHAnsi"/>
          <w:sz w:val="22"/>
          <w:szCs w:val="22"/>
          <w:lang w:eastAsia="pl-PL"/>
        </w:rPr>
        <w:t>czynnikach</w:t>
      </w:r>
      <w:r w:rsidR="3B4EF45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2C60EC9" w:rsidRPr="005D716B">
        <w:rPr>
          <w:rFonts w:eastAsia="Calibri" w:cstheme="minorHAnsi"/>
          <w:sz w:val="22"/>
          <w:szCs w:val="22"/>
          <w:lang w:eastAsia="pl-PL"/>
        </w:rPr>
        <w:t>mając</w:t>
      </w:r>
      <w:r w:rsidR="61EA7E9C" w:rsidRPr="005D716B">
        <w:rPr>
          <w:rFonts w:eastAsia="Calibri" w:cstheme="minorHAnsi"/>
          <w:sz w:val="22"/>
          <w:szCs w:val="22"/>
          <w:lang w:eastAsia="pl-PL"/>
        </w:rPr>
        <w:t>ych</w:t>
      </w:r>
      <w:r w:rsidR="32C60EC9" w:rsidRPr="005D716B">
        <w:rPr>
          <w:rFonts w:eastAsia="Calibri" w:cstheme="minorHAnsi"/>
          <w:sz w:val="22"/>
          <w:szCs w:val="22"/>
          <w:lang w:eastAsia="pl-PL"/>
        </w:rPr>
        <w:t xml:space="preserve"> wpływ na sposób funkcjonowania </w:t>
      </w:r>
      <w:r w:rsidR="7B90722E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="3E295443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2BA364D4" w14:textId="0E24C1D4" w:rsidR="0003189B" w:rsidRPr="005D716B" w:rsidRDefault="0C9B97C9" w:rsidP="0003189B">
      <w:pPr>
        <w:numPr>
          <w:ilvl w:val="1"/>
          <w:numId w:val="38"/>
        </w:numPr>
        <w:spacing w:after="120"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udostępni</w:t>
      </w:r>
      <w:r w:rsidR="69218BC3" w:rsidRPr="005D716B">
        <w:rPr>
          <w:rFonts w:eastAsia="Calibri" w:cstheme="minorHAnsi"/>
          <w:sz w:val="22"/>
          <w:szCs w:val="22"/>
          <w:lang w:eastAsia="pl-PL"/>
        </w:rPr>
        <w:t>a</w:t>
      </w:r>
      <w:r w:rsidR="10407119" w:rsidRPr="005D716B">
        <w:rPr>
          <w:rFonts w:eastAsia="Calibri" w:cstheme="minorHAnsi"/>
          <w:sz w:val="22"/>
          <w:szCs w:val="22"/>
          <w:lang w:eastAsia="pl-PL"/>
        </w:rPr>
        <w:t>nie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Zamawiającemu </w:t>
      </w:r>
      <w:r w:rsidR="699C6F1F" w:rsidRPr="005D716B">
        <w:rPr>
          <w:rFonts w:eastAsia="Calibri" w:cstheme="minorHAnsi"/>
          <w:sz w:val="22"/>
          <w:szCs w:val="22"/>
          <w:lang w:eastAsia="pl-PL"/>
        </w:rPr>
        <w:t>informacji zgromadzonych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2F936B68" w:rsidRPr="005D716B">
        <w:rPr>
          <w:rFonts w:eastAsia="Calibri" w:cstheme="minorHAnsi"/>
          <w:sz w:val="22"/>
          <w:szCs w:val="22"/>
          <w:lang w:eastAsia="pl-PL"/>
        </w:rPr>
        <w:t>z systemu sterowania i kontroli procesu</w:t>
      </w:r>
      <w:r w:rsidR="5B577FB0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1A10EC39" w14:textId="1ECCD43D" w:rsidR="0003189B" w:rsidRPr="005D716B" w:rsidRDefault="0003189B" w:rsidP="0003189B">
      <w:pPr>
        <w:spacing w:after="120" w:line="276" w:lineRule="auto"/>
        <w:ind w:left="708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 xml:space="preserve">W trakcie Etapu III </w:t>
      </w:r>
      <w:r w:rsidR="005F7D30" w:rsidRPr="005D716B">
        <w:rPr>
          <w:rFonts w:cstheme="minorHAnsi"/>
          <w:sz w:val="22"/>
          <w:szCs w:val="22"/>
          <w:lang w:eastAsia="pl-PL"/>
        </w:rPr>
        <w:t>nie są prowadzone prace badawczo-rozwojowe</w:t>
      </w:r>
      <w:r w:rsidR="006C2ABC" w:rsidRPr="005D716B">
        <w:rPr>
          <w:rFonts w:cstheme="minorHAnsi"/>
          <w:sz w:val="22"/>
          <w:szCs w:val="22"/>
          <w:lang w:eastAsia="pl-PL"/>
        </w:rPr>
        <w:t>,</w:t>
      </w:r>
      <w:r w:rsidR="005F7D30" w:rsidRPr="005D716B">
        <w:rPr>
          <w:rFonts w:cstheme="minorHAnsi"/>
          <w:sz w:val="22"/>
          <w:szCs w:val="22"/>
          <w:lang w:eastAsia="pl-PL"/>
        </w:rPr>
        <w:t xml:space="preserve"> z zastrzeżeniem dopuszcz</w:t>
      </w:r>
      <w:r w:rsidR="0FC6E6E5" w:rsidRPr="005D716B">
        <w:rPr>
          <w:rFonts w:cstheme="minorHAnsi"/>
          <w:sz w:val="22"/>
          <w:szCs w:val="22"/>
          <w:lang w:eastAsia="pl-PL"/>
        </w:rPr>
        <w:t>enia</w:t>
      </w:r>
      <w:r w:rsidR="005F7D30" w:rsidRPr="005D716B">
        <w:rPr>
          <w:rFonts w:cstheme="minorHAnsi"/>
          <w:sz w:val="22"/>
          <w:szCs w:val="22"/>
          <w:lang w:eastAsia="pl-PL"/>
        </w:rPr>
        <w:t xml:space="preserve"> prac </w:t>
      </w:r>
      <w:r w:rsidR="2459D5FB" w:rsidRPr="005D716B">
        <w:rPr>
          <w:rFonts w:cstheme="minorHAnsi"/>
          <w:sz w:val="22"/>
          <w:szCs w:val="22"/>
          <w:lang w:eastAsia="pl-PL"/>
        </w:rPr>
        <w:t xml:space="preserve">polegających na </w:t>
      </w:r>
      <w:r w:rsidR="005F7D30" w:rsidRPr="005D716B">
        <w:rPr>
          <w:rFonts w:cstheme="minorHAnsi"/>
          <w:sz w:val="22"/>
          <w:szCs w:val="22"/>
          <w:lang w:eastAsia="pl-PL"/>
        </w:rPr>
        <w:t>optymalizac</w:t>
      </w:r>
      <w:r w:rsidR="6A22BFA9" w:rsidRPr="005D716B">
        <w:rPr>
          <w:rFonts w:cstheme="minorHAnsi"/>
          <w:sz w:val="22"/>
          <w:szCs w:val="22"/>
          <w:lang w:eastAsia="pl-PL"/>
        </w:rPr>
        <w:t>ji</w:t>
      </w:r>
      <w:r w:rsidR="005F7D30" w:rsidRPr="005D716B">
        <w:rPr>
          <w:rFonts w:cstheme="minorHAnsi"/>
          <w:sz w:val="22"/>
          <w:szCs w:val="22"/>
          <w:lang w:eastAsia="pl-PL"/>
        </w:rPr>
        <w:t xml:space="preserve"> lub </w:t>
      </w:r>
      <w:r w:rsidR="170A2AF5" w:rsidRPr="005D716B">
        <w:rPr>
          <w:rFonts w:cstheme="minorHAnsi"/>
          <w:sz w:val="22"/>
          <w:szCs w:val="22"/>
          <w:lang w:eastAsia="pl-PL"/>
        </w:rPr>
        <w:t>realizacji zobowiązań</w:t>
      </w:r>
      <w:r w:rsidR="005F7D30" w:rsidRPr="005D716B">
        <w:rPr>
          <w:rFonts w:cstheme="minorHAnsi"/>
          <w:sz w:val="22"/>
          <w:szCs w:val="22"/>
          <w:lang w:eastAsia="pl-PL"/>
        </w:rPr>
        <w:t xml:space="preserve"> gwarancyjnych Wykonawcy, służących zapewnieniu osiągnięcia zadeklarowanych parametrów Demonstratora.</w:t>
      </w:r>
      <w:bookmarkEnd w:id="3"/>
    </w:p>
    <w:p w14:paraId="32F6DA4A" w14:textId="6F6F5027" w:rsidR="00C47ADB" w:rsidRPr="005D716B" w:rsidRDefault="00C47ADB" w:rsidP="0003189B">
      <w:pPr>
        <w:spacing w:after="120" w:line="276" w:lineRule="auto"/>
        <w:ind w:left="708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lastRenderedPageBreak/>
        <w:t>W przypadku różnic pomiędzy rzeczywistą pracą Demonstratora a Wynikiem Prac Etapu II, NCBR jest uprawnione do nałożenia kary umownej na Wykonawcę</w:t>
      </w:r>
      <w:r w:rsidR="0A8C4466" w:rsidRPr="005D716B">
        <w:rPr>
          <w:rFonts w:cstheme="minorHAnsi"/>
          <w:sz w:val="22"/>
          <w:szCs w:val="22"/>
          <w:lang w:eastAsia="pl-PL"/>
        </w:rPr>
        <w:t>,</w:t>
      </w:r>
      <w:r w:rsidRPr="005D716B">
        <w:rPr>
          <w:rFonts w:cstheme="minorHAnsi"/>
          <w:sz w:val="22"/>
          <w:szCs w:val="22"/>
          <w:lang w:eastAsia="pl-PL"/>
        </w:rPr>
        <w:t xml:space="preserve"> przy czym w celu jej uniknięcia Wykonawca w trakcie Etapu III może prowadzić prace optymalizacyjne i naprawcze, w uzgodnieniu z Użytkownikiem.</w:t>
      </w:r>
    </w:p>
    <w:p w14:paraId="3BAFCE82" w14:textId="1FE4AB54" w:rsidR="32BF9A0D" w:rsidRPr="005D716B" w:rsidRDefault="003366C4" w:rsidP="4A21ECED">
      <w:pPr>
        <w:spacing w:after="160" w:line="276" w:lineRule="auto"/>
        <w:jc w:val="both"/>
        <w:rPr>
          <w:rFonts w:eastAsia="Calibri" w:cstheme="minorHAnsi"/>
          <w:sz w:val="22"/>
          <w:szCs w:val="22"/>
          <w:highlight w:val="yellow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</w:t>
      </w:r>
      <w:r w:rsidR="2AA1F01E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B545730" w:rsidRPr="005D716B">
        <w:rPr>
          <w:rFonts w:eastAsia="Calibri" w:cstheme="minorHAnsi"/>
          <w:sz w:val="22"/>
          <w:szCs w:val="22"/>
          <w:lang w:eastAsia="pl-PL"/>
        </w:rPr>
        <w:t>Etap</w:t>
      </w:r>
      <w:r w:rsidR="348DD440" w:rsidRPr="005D716B">
        <w:rPr>
          <w:rFonts w:eastAsia="Calibri" w:cstheme="minorHAnsi"/>
          <w:sz w:val="22"/>
          <w:szCs w:val="22"/>
          <w:lang w:eastAsia="pl-PL"/>
        </w:rPr>
        <w:t>ie</w:t>
      </w:r>
      <w:r w:rsidR="4B545730" w:rsidRPr="005D716B">
        <w:rPr>
          <w:rFonts w:eastAsia="Calibri" w:cstheme="minorHAnsi"/>
          <w:sz w:val="22"/>
          <w:szCs w:val="22"/>
          <w:lang w:eastAsia="pl-PL"/>
        </w:rPr>
        <w:t xml:space="preserve"> III Wykonawca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przekazuje </w:t>
      </w:r>
      <w:r w:rsidR="35A49745" w:rsidRPr="005D716B">
        <w:rPr>
          <w:rFonts w:eastAsia="Calibri" w:cstheme="minorHAnsi"/>
          <w:sz w:val="22"/>
          <w:szCs w:val="22"/>
          <w:lang w:eastAsia="pl-PL"/>
        </w:rPr>
        <w:t xml:space="preserve">Zamawiającemu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raporty dotyczące przebiegu demonstracji </w:t>
      </w:r>
      <w:r w:rsidR="35A49745" w:rsidRPr="005D716B">
        <w:rPr>
          <w:rFonts w:eastAsia="Calibri" w:cstheme="minorHAnsi"/>
          <w:sz w:val="22"/>
          <w:szCs w:val="22"/>
          <w:lang w:eastAsia="pl-PL"/>
        </w:rPr>
        <w:t xml:space="preserve">w Etapie III, opisane </w:t>
      </w:r>
      <w:r w:rsidR="166A85B9" w:rsidRPr="005D716B">
        <w:rPr>
          <w:rFonts w:eastAsia="Calibri" w:cstheme="minorHAnsi"/>
          <w:sz w:val="22"/>
          <w:szCs w:val="22"/>
          <w:lang w:eastAsia="pl-PL"/>
        </w:rPr>
        <w:t xml:space="preserve">poniżej </w:t>
      </w:r>
      <w:r w:rsidR="35A49745" w:rsidRPr="005D716B">
        <w:rPr>
          <w:rFonts w:eastAsia="Calibri" w:cstheme="minorHAnsi"/>
          <w:sz w:val="22"/>
          <w:szCs w:val="22"/>
          <w:lang w:eastAsia="pl-PL"/>
        </w:rPr>
        <w:t>w</w:t>
      </w:r>
      <w:r w:rsidR="2B4B09EB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5A49745" w:rsidRPr="005D716B">
        <w:rPr>
          <w:rFonts w:eastAsia="Calibri" w:cstheme="minorHAnsi"/>
          <w:sz w:val="22"/>
          <w:szCs w:val="22"/>
          <w:lang w:eastAsia="pl-PL"/>
        </w:rPr>
        <w:t>pkt 4.2</w:t>
      </w:r>
      <w:r w:rsidR="43093B98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i/>
          <w:iCs/>
          <w:sz w:val="22"/>
          <w:szCs w:val="22"/>
          <w:lang w:eastAsia="pl-PL"/>
        </w:rPr>
        <w:t>Raporty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3093B98" w:rsidRPr="005D716B">
        <w:rPr>
          <w:rFonts w:eastAsia="Calibri" w:cstheme="minorHAnsi"/>
          <w:i/>
          <w:iCs/>
          <w:sz w:val="22"/>
          <w:szCs w:val="22"/>
          <w:lang w:eastAsia="pl-PL"/>
        </w:rPr>
        <w:t>Etapu III</w:t>
      </w:r>
      <w:r w:rsidR="35A49745" w:rsidRPr="005D716B">
        <w:rPr>
          <w:rFonts w:eastAsia="Calibri" w:cstheme="minorHAnsi"/>
          <w:sz w:val="22"/>
          <w:szCs w:val="22"/>
          <w:lang w:eastAsia="pl-PL"/>
        </w:rPr>
        <w:t>. Zamawiający dokonuje oceny</w:t>
      </w:r>
      <w:r w:rsidR="25A78002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>Raportów</w:t>
      </w:r>
      <w:r w:rsidR="25A78002" w:rsidRPr="005D716B">
        <w:rPr>
          <w:rFonts w:eastAsia="Calibri" w:cstheme="minorHAnsi"/>
          <w:sz w:val="22"/>
          <w:szCs w:val="22"/>
          <w:lang w:eastAsia="pl-PL"/>
        </w:rPr>
        <w:t xml:space="preserve"> w Etapie III w oparciu o zasady opisane </w:t>
      </w:r>
      <w:r w:rsidR="13F868C3" w:rsidRPr="005D716B">
        <w:rPr>
          <w:rFonts w:eastAsia="Calibri" w:cstheme="minorHAnsi"/>
          <w:sz w:val="22"/>
          <w:szCs w:val="22"/>
          <w:lang w:eastAsia="pl-PL"/>
        </w:rPr>
        <w:t xml:space="preserve">poniżej </w:t>
      </w:r>
      <w:r w:rsidR="25A78002" w:rsidRPr="005D716B">
        <w:rPr>
          <w:rFonts w:eastAsia="Calibri" w:cstheme="minorHAnsi"/>
          <w:sz w:val="22"/>
          <w:szCs w:val="22"/>
          <w:lang w:eastAsia="pl-PL"/>
        </w:rPr>
        <w:t>w pkt 4.</w:t>
      </w:r>
      <w:r w:rsidR="44D86D8D" w:rsidRPr="005D716B">
        <w:rPr>
          <w:rFonts w:eastAsia="Calibri" w:cstheme="minorHAnsi"/>
          <w:sz w:val="22"/>
          <w:szCs w:val="22"/>
          <w:lang w:eastAsia="pl-PL"/>
        </w:rPr>
        <w:t>4</w:t>
      </w:r>
      <w:r w:rsidR="412DD355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5C9A87D1" w:rsidRPr="005D716B">
        <w:rPr>
          <w:rFonts w:eastAsia="Calibri" w:cstheme="minorHAnsi"/>
          <w:i/>
          <w:iCs/>
          <w:sz w:val="22"/>
          <w:szCs w:val="22"/>
          <w:lang w:eastAsia="pl-PL"/>
        </w:rPr>
        <w:t>Ocena Rozwiązania w ramach Etapu III</w:t>
      </w:r>
      <w:r w:rsidR="2DF04084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3AFF0E3B" w14:textId="49CA9663" w:rsidR="6FD42334" w:rsidRPr="005D716B" w:rsidRDefault="6FD42334" w:rsidP="6FD42334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580D663B" w14:textId="6D3AAD11" w:rsidR="00E71FDB" w:rsidRPr="005D716B" w:rsidRDefault="00E71FDB" w:rsidP="6FD42334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Czas trwania poszczególnych etapów Przedsięwzięcia przedstawiono w tabeli poniżej:</w:t>
      </w:r>
    </w:p>
    <w:p w14:paraId="1517CD96" w14:textId="77777777" w:rsidR="00E71FDB" w:rsidRPr="005D716B" w:rsidRDefault="00E71FDB" w:rsidP="00E71FDB">
      <w:pPr>
        <w:spacing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4D36B966" w14:textId="77777777" w:rsidR="00E71FDB" w:rsidRPr="005D716B" w:rsidRDefault="00E71FDB" w:rsidP="00E71FDB">
      <w:pPr>
        <w:pStyle w:val="Legenda"/>
        <w:keepNext/>
        <w:spacing w:line="276" w:lineRule="auto"/>
        <w:jc w:val="both"/>
        <w:rPr>
          <w:rFonts w:cstheme="minorHAnsi"/>
        </w:rPr>
      </w:pPr>
      <w:r w:rsidRPr="005D716B">
        <w:rPr>
          <w:rFonts w:cstheme="minorHAnsi"/>
        </w:rPr>
        <w:t xml:space="preserve">Tabela </w:t>
      </w:r>
      <w:r w:rsidRPr="005D716B">
        <w:rPr>
          <w:rFonts w:cstheme="minorHAnsi"/>
        </w:rPr>
        <w:fldChar w:fldCharType="begin"/>
      </w:r>
      <w:r w:rsidRPr="005D716B">
        <w:rPr>
          <w:rFonts w:cstheme="minorHAnsi"/>
        </w:rPr>
        <w:instrText>SEQ Tabela \* ARABIC</w:instrText>
      </w:r>
      <w:r w:rsidRPr="005D716B">
        <w:rPr>
          <w:rFonts w:cstheme="minorHAnsi"/>
        </w:rPr>
        <w:fldChar w:fldCharType="separate"/>
      </w:r>
      <w:r w:rsidRPr="005D716B">
        <w:rPr>
          <w:rFonts w:cstheme="minorHAnsi"/>
          <w:noProof/>
        </w:rPr>
        <w:t>1</w:t>
      </w:r>
      <w:r w:rsidRPr="005D716B">
        <w:rPr>
          <w:rFonts w:cstheme="minorHAnsi"/>
        </w:rPr>
        <w:fldChar w:fldCharType="end"/>
      </w:r>
      <w:r w:rsidRPr="005D716B">
        <w:rPr>
          <w:rFonts w:cstheme="minorHAnsi"/>
        </w:rPr>
        <w:t>. Harmonogram Przedsięwzięcia Ciepłownia Przyszłości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2"/>
        <w:gridCol w:w="5674"/>
        <w:gridCol w:w="1816"/>
        <w:gridCol w:w="1445"/>
      </w:tblGrid>
      <w:tr w:rsidR="00E71FDB" w:rsidRPr="005D716B" w14:paraId="0266F3A9" w14:textId="77777777" w:rsidTr="122AD824">
        <w:trPr>
          <w:trHeight w:val="469"/>
          <w:jc w:val="center"/>
        </w:trPr>
        <w:tc>
          <w:tcPr>
            <w:tcW w:w="1692" w:type="dxa"/>
            <w:shd w:val="clear" w:color="auto" w:fill="auto"/>
            <w:vAlign w:val="center"/>
            <w:hideMark/>
          </w:tcPr>
          <w:p w14:paraId="477369F4" w14:textId="77777777" w:rsidR="00E71FDB" w:rsidRPr="005D716B" w:rsidRDefault="00E71FDB" w:rsidP="0094387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4" w:type="dxa"/>
            <w:shd w:val="clear" w:color="auto" w:fill="auto"/>
            <w:vAlign w:val="center"/>
            <w:hideMark/>
          </w:tcPr>
          <w:p w14:paraId="31B47EB2" w14:textId="77777777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Opis Etapu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14:paraId="746D5052" w14:textId="77777777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[czas trwania] / termin</w:t>
            </w:r>
          </w:p>
        </w:tc>
        <w:tc>
          <w:tcPr>
            <w:tcW w:w="1445" w:type="dxa"/>
            <w:shd w:val="clear" w:color="auto" w:fill="auto"/>
            <w:vAlign w:val="center"/>
            <w:hideMark/>
          </w:tcPr>
          <w:p w14:paraId="20AF5BF1" w14:textId="77777777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Liczba Uczestników Przedsięwzięcia</w:t>
            </w:r>
          </w:p>
        </w:tc>
      </w:tr>
      <w:tr w:rsidR="00801B70" w:rsidRPr="005D716B" w14:paraId="05F9F569" w14:textId="77777777" w:rsidTr="122AD824">
        <w:trPr>
          <w:trHeight w:val="82"/>
          <w:jc w:val="center"/>
        </w:trPr>
        <w:tc>
          <w:tcPr>
            <w:tcW w:w="1692" w:type="dxa"/>
            <w:vMerge w:val="restart"/>
            <w:shd w:val="clear" w:color="auto" w:fill="auto"/>
            <w:vAlign w:val="center"/>
          </w:tcPr>
          <w:p w14:paraId="429E5C55" w14:textId="04A320CD" w:rsidR="00801B70" w:rsidRPr="005D716B" w:rsidRDefault="00801B70" w:rsidP="0094387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Nabór Uczestników Przedsięwzięcia</w:t>
            </w:r>
            <w:r w:rsidRPr="005D716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4" w:type="dxa"/>
            <w:shd w:val="clear" w:color="auto" w:fill="auto"/>
            <w:vAlign w:val="center"/>
          </w:tcPr>
          <w:p w14:paraId="5048FCBA" w14:textId="77777777" w:rsidR="00801B70" w:rsidRPr="005D716B" w:rsidRDefault="00801B70" w:rsidP="00943870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Ogłoszenie Postępowania 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1B143FDE" w14:textId="2C7FB29B" w:rsidR="00801B70" w:rsidRPr="005D716B" w:rsidRDefault="29F4A569" w:rsidP="00943870">
            <w:pPr>
              <w:spacing w:line="259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  <w:r w:rsidR="4D00C55F"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  <w:r w:rsidR="326E7A92"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kwietnia 2021</w:t>
            </w:r>
          </w:p>
        </w:tc>
        <w:tc>
          <w:tcPr>
            <w:tcW w:w="1445" w:type="dxa"/>
            <w:vMerge w:val="restart"/>
            <w:shd w:val="clear" w:color="auto" w:fill="auto"/>
            <w:vAlign w:val="center"/>
          </w:tcPr>
          <w:p w14:paraId="72E2E862" w14:textId="6000CF7C" w:rsidR="00801B70" w:rsidRPr="005D716B" w:rsidRDefault="00801B70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n.d.</w:t>
            </w:r>
          </w:p>
        </w:tc>
      </w:tr>
      <w:tr w:rsidR="00801B70" w:rsidRPr="005D716B" w14:paraId="2D9E2114" w14:textId="77777777" w:rsidTr="122AD824">
        <w:trPr>
          <w:trHeight w:val="238"/>
          <w:jc w:val="center"/>
        </w:trPr>
        <w:tc>
          <w:tcPr>
            <w:tcW w:w="1692" w:type="dxa"/>
            <w:vMerge/>
            <w:vAlign w:val="center"/>
          </w:tcPr>
          <w:p w14:paraId="61486FB8" w14:textId="77777777" w:rsidR="00801B70" w:rsidRPr="005D716B" w:rsidRDefault="00801B70" w:rsidP="0094387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4" w:type="dxa"/>
            <w:shd w:val="clear" w:color="auto" w:fill="auto"/>
            <w:vAlign w:val="center"/>
          </w:tcPr>
          <w:p w14:paraId="32F2D6FD" w14:textId="77777777" w:rsidR="00801B70" w:rsidRPr="005D716B" w:rsidRDefault="00801B70" w:rsidP="00943870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Zgłaszanie przez Uczestników pytań dotyczących Przedsięwzięcia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292E6607" w14:textId="77777777" w:rsidR="00801B70" w:rsidRPr="005D716B" w:rsidRDefault="00801B70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[+14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dni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45" w:type="dxa"/>
            <w:vMerge/>
            <w:vAlign w:val="center"/>
          </w:tcPr>
          <w:p w14:paraId="740CE445" w14:textId="768CF696" w:rsidR="00801B70" w:rsidRPr="005D716B" w:rsidRDefault="00801B70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01B70" w:rsidRPr="005D716B" w14:paraId="3EC6DBD9" w14:textId="77777777" w:rsidTr="122AD824">
        <w:trPr>
          <w:trHeight w:val="119"/>
          <w:jc w:val="center"/>
        </w:trPr>
        <w:tc>
          <w:tcPr>
            <w:tcW w:w="1692" w:type="dxa"/>
            <w:vMerge/>
            <w:vAlign w:val="center"/>
          </w:tcPr>
          <w:p w14:paraId="2667D967" w14:textId="77777777" w:rsidR="00801B70" w:rsidRPr="005D716B" w:rsidRDefault="00801B70" w:rsidP="0094387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4" w:type="dxa"/>
            <w:shd w:val="clear" w:color="auto" w:fill="auto"/>
            <w:vAlign w:val="center"/>
          </w:tcPr>
          <w:p w14:paraId="790C15C9" w14:textId="77777777" w:rsidR="00801B70" w:rsidRPr="005D716B" w:rsidRDefault="00801B70" w:rsidP="00943870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Udzielanie wyjaśnień i wprowadzanie przez Zamawiającego korekt w dokumentacji Postępowania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5FACCA43" w14:textId="77777777" w:rsidR="00801B70" w:rsidRPr="005D716B" w:rsidRDefault="00801B70" w:rsidP="00943870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[+14 dni]</w:t>
            </w:r>
          </w:p>
        </w:tc>
        <w:tc>
          <w:tcPr>
            <w:tcW w:w="1445" w:type="dxa"/>
            <w:vMerge/>
            <w:vAlign w:val="center"/>
          </w:tcPr>
          <w:p w14:paraId="02D84B21" w14:textId="30171CFC" w:rsidR="00801B70" w:rsidRPr="005D716B" w:rsidRDefault="00801B70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01B70" w:rsidRPr="005D716B" w14:paraId="68016512" w14:textId="77777777" w:rsidTr="122AD824">
        <w:trPr>
          <w:trHeight w:val="70"/>
          <w:jc w:val="center"/>
        </w:trPr>
        <w:tc>
          <w:tcPr>
            <w:tcW w:w="1692" w:type="dxa"/>
            <w:vMerge/>
            <w:vAlign w:val="center"/>
          </w:tcPr>
          <w:p w14:paraId="6DECE9C6" w14:textId="77777777" w:rsidR="00801B70" w:rsidRPr="005D716B" w:rsidRDefault="00801B70" w:rsidP="0094387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4" w:type="dxa"/>
            <w:shd w:val="clear" w:color="auto" w:fill="auto"/>
            <w:vAlign w:val="center"/>
          </w:tcPr>
          <w:p w14:paraId="34D14EE3" w14:textId="77777777" w:rsidR="00801B70" w:rsidRPr="005D716B" w:rsidRDefault="00801B70" w:rsidP="00943870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Składanie Wniosków o dopuszczenie do udziału w Postępowaniu 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5CCC1AFA" w14:textId="00DDE560" w:rsidR="00801B70" w:rsidRPr="005D716B" w:rsidRDefault="00801B70" w:rsidP="001A1EC7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[+</w:t>
            </w:r>
            <w:del w:id="4" w:author="Autor">
              <w:r w:rsidRPr="005D716B" w:rsidDel="001A1EC7">
                <w:rPr>
                  <w:rFonts w:eastAsia="Times New Roman" w:cstheme="minorHAnsi"/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delText xml:space="preserve">14 </w:delText>
              </w:r>
            </w:del>
            <w:ins w:id="5" w:author="Autor">
              <w:r w:rsidR="001A1EC7" w:rsidRPr="005D716B">
                <w:rPr>
                  <w:rFonts w:eastAsia="Times New Roman" w:cstheme="minorHAnsi"/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t>1</w:t>
              </w:r>
              <w:r w:rsidR="001A1EC7">
                <w:rPr>
                  <w:rFonts w:eastAsia="Times New Roman" w:cstheme="minorHAnsi"/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t>8</w:t>
              </w:r>
              <w:r w:rsidR="001A1EC7" w:rsidRPr="005D716B">
                <w:rPr>
                  <w:rFonts w:eastAsia="Times New Roman" w:cstheme="minorHAnsi"/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t xml:space="preserve"> </w:t>
              </w:r>
            </w:ins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dni]</w:t>
            </w:r>
          </w:p>
        </w:tc>
        <w:tc>
          <w:tcPr>
            <w:tcW w:w="1445" w:type="dxa"/>
            <w:vMerge/>
            <w:vAlign w:val="center"/>
          </w:tcPr>
          <w:p w14:paraId="1D33D1B9" w14:textId="0F5DD116" w:rsidR="00801B70" w:rsidRPr="005D716B" w:rsidRDefault="00801B70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01B70" w:rsidRPr="005D716B" w14:paraId="052239CD" w14:textId="77777777" w:rsidTr="122AD824">
        <w:trPr>
          <w:trHeight w:val="70"/>
          <w:jc w:val="center"/>
        </w:trPr>
        <w:tc>
          <w:tcPr>
            <w:tcW w:w="1692" w:type="dxa"/>
            <w:vMerge/>
            <w:vAlign w:val="center"/>
          </w:tcPr>
          <w:p w14:paraId="188F4C97" w14:textId="77777777" w:rsidR="00801B70" w:rsidRPr="005D716B" w:rsidRDefault="00801B70" w:rsidP="0094387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4" w:type="dxa"/>
            <w:shd w:val="clear" w:color="auto" w:fill="auto"/>
            <w:vAlign w:val="center"/>
          </w:tcPr>
          <w:p w14:paraId="4C7A09A8" w14:textId="77777777" w:rsidR="00801B70" w:rsidRPr="005D716B" w:rsidRDefault="00801B70" w:rsidP="00943870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Przeprowadzenie przez Zamawiającego wyboru 10 Wykonawców dla Etapu I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00D152D8" w14:textId="77777777" w:rsidR="00801B70" w:rsidRPr="005D716B" w:rsidRDefault="00801B70" w:rsidP="00943870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[+30 dni]</w:t>
            </w:r>
          </w:p>
        </w:tc>
        <w:tc>
          <w:tcPr>
            <w:tcW w:w="1445" w:type="dxa"/>
            <w:vMerge/>
            <w:vAlign w:val="center"/>
          </w:tcPr>
          <w:p w14:paraId="7963CFA7" w14:textId="77777777" w:rsidR="00801B70" w:rsidRPr="005D716B" w:rsidRDefault="00801B70" w:rsidP="00943870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B2DD4" w:rsidRPr="005D716B" w14:paraId="6978985F" w14:textId="77777777" w:rsidTr="122AD824">
        <w:trPr>
          <w:trHeight w:val="1180"/>
          <w:jc w:val="center"/>
        </w:trPr>
        <w:tc>
          <w:tcPr>
            <w:tcW w:w="1692" w:type="dxa"/>
            <w:vMerge w:val="restart"/>
            <w:shd w:val="clear" w:color="auto" w:fill="E2EFDA"/>
            <w:vAlign w:val="center"/>
            <w:hideMark/>
          </w:tcPr>
          <w:p w14:paraId="0D101D5B" w14:textId="2CC9377B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Etap </w:t>
            </w:r>
            <w:r w:rsidR="0036109B"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I </w:t>
            </w: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– Prace badawczo-rozwojowe</w:t>
            </w:r>
          </w:p>
        </w:tc>
        <w:tc>
          <w:tcPr>
            <w:tcW w:w="5674" w:type="dxa"/>
            <w:shd w:val="clear" w:color="auto" w:fill="E2EFDA"/>
            <w:vAlign w:val="center"/>
            <w:hideMark/>
          </w:tcPr>
          <w:p w14:paraId="3E42E228" w14:textId="3E622C12" w:rsidR="00E71FDB" w:rsidRPr="005D716B" w:rsidRDefault="00E71FDB" w:rsidP="00943870">
            <w:pPr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  <w:t xml:space="preserve">Prowadzenie przez </w:t>
            </w:r>
            <w:r w:rsidR="00DD53C3" w:rsidRPr="005D716B"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  <w:t xml:space="preserve">Uczestników Przedsięwzięcia </w:t>
            </w:r>
            <w:r w:rsidRPr="005D716B"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  <w:t xml:space="preserve">prac badawczo-rozwojowych w celu opracowania </w:t>
            </w:r>
            <w:r w:rsidR="00A62A00" w:rsidRPr="005D716B"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  <w:t xml:space="preserve">Technologii </w:t>
            </w:r>
            <w:r w:rsidRPr="005D716B"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  <w:t>Ciepłowni Przyszłości.</w:t>
            </w:r>
          </w:p>
        </w:tc>
        <w:tc>
          <w:tcPr>
            <w:tcW w:w="1816" w:type="dxa"/>
            <w:shd w:val="clear" w:color="auto" w:fill="E2EFDA"/>
            <w:vAlign w:val="center"/>
            <w:hideMark/>
          </w:tcPr>
          <w:p w14:paraId="26EAF7EB" w14:textId="77777777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6 miesięcy 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[od zawarcia </w:t>
            </w:r>
            <w:r w:rsidRPr="005D716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Umów z Wykonawcami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445" w:type="dxa"/>
            <w:vMerge w:val="restart"/>
            <w:shd w:val="clear" w:color="auto" w:fill="E2EFDA"/>
            <w:vAlign w:val="center"/>
            <w:hideMark/>
          </w:tcPr>
          <w:p w14:paraId="1F35AE9E" w14:textId="77777777" w:rsidR="00E71FDB" w:rsidRPr="005D716B" w:rsidRDefault="00E71FDB" w:rsidP="00943870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10</w:t>
            </w:r>
          </w:p>
        </w:tc>
      </w:tr>
      <w:tr w:rsidR="00DB2DD4" w:rsidRPr="005D716B" w14:paraId="25095C83" w14:textId="77777777" w:rsidTr="122AD824">
        <w:trPr>
          <w:trHeight w:val="763"/>
          <w:jc w:val="center"/>
        </w:trPr>
        <w:tc>
          <w:tcPr>
            <w:tcW w:w="1692" w:type="dxa"/>
            <w:vMerge/>
            <w:vAlign w:val="center"/>
          </w:tcPr>
          <w:p w14:paraId="527A5E76" w14:textId="77777777" w:rsidR="00E71FDB" w:rsidRPr="005D716B" w:rsidRDefault="00E71FDB" w:rsidP="00943870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4" w:type="dxa"/>
            <w:shd w:val="clear" w:color="auto" w:fill="E2EFDA"/>
            <w:vAlign w:val="center"/>
          </w:tcPr>
          <w:p w14:paraId="3B86A890" w14:textId="4DBA2CF6" w:rsidR="00E71FDB" w:rsidRPr="005D716B" w:rsidRDefault="00E71FDB" w:rsidP="00943870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Doręczenie Zamawiającemu przez </w:t>
            </w:r>
            <w:r w:rsidR="00DD53C3"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Uczestników Przedsięwzięcia 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Wyników Prac Etapu I</w:t>
            </w:r>
          </w:p>
        </w:tc>
        <w:tc>
          <w:tcPr>
            <w:tcW w:w="1816" w:type="dxa"/>
            <w:shd w:val="clear" w:color="auto" w:fill="E2EFDA"/>
            <w:vAlign w:val="center"/>
          </w:tcPr>
          <w:p w14:paraId="37FD7208" w14:textId="77777777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Dzień zawarcia Umów z Wykonawcami + 6 miesięcy</w:t>
            </w:r>
          </w:p>
        </w:tc>
        <w:tc>
          <w:tcPr>
            <w:tcW w:w="1445" w:type="dxa"/>
            <w:vMerge/>
            <w:vAlign w:val="center"/>
          </w:tcPr>
          <w:p w14:paraId="110C6EF5" w14:textId="77777777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B2DD4" w:rsidRPr="005D716B" w14:paraId="5B52C0FC" w14:textId="77777777" w:rsidTr="122AD824">
        <w:trPr>
          <w:trHeight w:val="702"/>
          <w:jc w:val="center"/>
        </w:trPr>
        <w:tc>
          <w:tcPr>
            <w:tcW w:w="1692" w:type="dxa"/>
            <w:vMerge/>
            <w:vAlign w:val="center"/>
            <w:hideMark/>
          </w:tcPr>
          <w:p w14:paraId="732EC735" w14:textId="77777777" w:rsidR="00E71FDB" w:rsidRPr="005D716B" w:rsidRDefault="00E71FDB" w:rsidP="00943870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4" w:type="dxa"/>
            <w:shd w:val="clear" w:color="auto" w:fill="E2EFDA"/>
            <w:vAlign w:val="center"/>
            <w:hideMark/>
          </w:tcPr>
          <w:p w14:paraId="649D303E" w14:textId="7A5BB992" w:rsidR="00E71FDB" w:rsidRPr="005D716B" w:rsidRDefault="00E71FDB" w:rsidP="00943870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Przeprowadzenie przez Zamawiającego wyboru </w:t>
            </w:r>
            <w:r w:rsidR="00DD53C3"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Uczestników Przedsięwzięcia 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dla Etapu II</w:t>
            </w:r>
          </w:p>
        </w:tc>
        <w:tc>
          <w:tcPr>
            <w:tcW w:w="1816" w:type="dxa"/>
            <w:shd w:val="clear" w:color="auto" w:fill="E2EFDA"/>
            <w:vAlign w:val="center"/>
            <w:hideMark/>
          </w:tcPr>
          <w:p w14:paraId="7D509B41" w14:textId="6A7FC3ED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30 dni 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[od zakończenia </w:t>
            </w:r>
            <w:r w:rsidR="42430C82"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E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tapu</w:t>
            </w:r>
            <w:r w:rsidR="63C84F7C"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I]</w:t>
            </w:r>
          </w:p>
        </w:tc>
        <w:tc>
          <w:tcPr>
            <w:tcW w:w="1445" w:type="dxa"/>
            <w:vMerge/>
            <w:vAlign w:val="center"/>
            <w:hideMark/>
          </w:tcPr>
          <w:p w14:paraId="1860F990" w14:textId="77777777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B2DD4" w:rsidRPr="005D716B" w14:paraId="6BF1F008" w14:textId="77777777" w:rsidTr="122AD824">
        <w:trPr>
          <w:trHeight w:val="819"/>
          <w:jc w:val="center"/>
        </w:trPr>
        <w:tc>
          <w:tcPr>
            <w:tcW w:w="1692" w:type="dxa"/>
            <w:vMerge w:val="restart"/>
            <w:shd w:val="clear" w:color="auto" w:fill="A9D08E"/>
            <w:vAlign w:val="center"/>
            <w:hideMark/>
          </w:tcPr>
          <w:p w14:paraId="10C25BD1" w14:textId="574185D4" w:rsidR="00E71FDB" w:rsidRPr="005D716B" w:rsidRDefault="00E71FDB" w:rsidP="6FD4233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Etap </w:t>
            </w:r>
            <w:r w:rsidR="0036109B"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II </w:t>
            </w: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– Demonstrator Technologii</w:t>
            </w:r>
          </w:p>
        </w:tc>
        <w:tc>
          <w:tcPr>
            <w:tcW w:w="5674" w:type="dxa"/>
            <w:shd w:val="clear" w:color="auto" w:fill="A9D08E"/>
            <w:vAlign w:val="center"/>
            <w:hideMark/>
          </w:tcPr>
          <w:p w14:paraId="0B49135B" w14:textId="1F81A5B2" w:rsidR="00E71FDB" w:rsidRPr="005D716B" w:rsidRDefault="00E71FDB" w:rsidP="00943870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Prowadzenie przez </w:t>
            </w:r>
            <w:r w:rsidR="271F4C92"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Uczestników Przedsięwzięcia dopuszczonych do Etapu II 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prac badawczo-rozwojowych w celu przeniesienia rozwiązania badawczego do rzeczywistych warunków Systemu </w:t>
            </w:r>
            <w:r w:rsidR="3AFE2875"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Demonstracyjnego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0D7846E7" w14:textId="77777777" w:rsidR="00E71FDB" w:rsidRPr="005D716B" w:rsidRDefault="00E71FDB" w:rsidP="00943870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5A44D246" w14:textId="77777777" w:rsidR="00E71FDB" w:rsidRPr="005D716B" w:rsidRDefault="00E71FDB" w:rsidP="00943870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Przygotowanie dokumentacji wykonawczej, pozyskanie wszystkich wymaganych dokumentów (pozwolenia, certyfikaty itp.).</w:t>
            </w:r>
          </w:p>
          <w:p w14:paraId="1D43B6C7" w14:textId="77777777" w:rsidR="00E71FDB" w:rsidRPr="005D716B" w:rsidRDefault="00E71FDB" w:rsidP="00943870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49C7A09F" w14:textId="77777777" w:rsidR="00E71FDB" w:rsidRPr="005D716B" w:rsidRDefault="00E71FDB" w:rsidP="00943870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Weryfikacja opracowanej innowacyjnej Technologii Ciepłowni Przyszłości poprzez budowę i rozruch Demonstratora Technologii.</w:t>
            </w:r>
          </w:p>
        </w:tc>
        <w:tc>
          <w:tcPr>
            <w:tcW w:w="1816" w:type="dxa"/>
            <w:shd w:val="clear" w:color="auto" w:fill="A9D08E"/>
            <w:vAlign w:val="center"/>
            <w:hideMark/>
          </w:tcPr>
          <w:p w14:paraId="0A69D3AC" w14:textId="3D0043B2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</w:t>
            </w:r>
            <w:r w:rsidR="01BEBCBA" w:rsidRPr="005D716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0</w:t>
            </w:r>
            <w:r w:rsidRPr="005D716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miesięcy 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[od publikacji Listy Rankingowej po Etapie I]</w:t>
            </w:r>
          </w:p>
        </w:tc>
        <w:tc>
          <w:tcPr>
            <w:tcW w:w="1445" w:type="dxa"/>
            <w:vMerge w:val="restart"/>
            <w:shd w:val="clear" w:color="auto" w:fill="A9D08E"/>
            <w:vAlign w:val="center"/>
            <w:hideMark/>
          </w:tcPr>
          <w:p w14:paraId="18EA3425" w14:textId="77777777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  <w:p w14:paraId="6BDF2DEE" w14:textId="77777777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B2DD4" w:rsidRPr="005D716B" w14:paraId="1FEADF79" w14:textId="77777777" w:rsidTr="122AD824">
        <w:trPr>
          <w:trHeight w:val="420"/>
          <w:jc w:val="center"/>
        </w:trPr>
        <w:tc>
          <w:tcPr>
            <w:tcW w:w="1692" w:type="dxa"/>
            <w:vMerge/>
            <w:vAlign w:val="center"/>
          </w:tcPr>
          <w:p w14:paraId="3B924463" w14:textId="77777777" w:rsidR="00E71FDB" w:rsidRPr="005D716B" w:rsidRDefault="00E71FDB" w:rsidP="0094387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4" w:type="dxa"/>
            <w:shd w:val="clear" w:color="auto" w:fill="A9D08E"/>
            <w:vAlign w:val="center"/>
          </w:tcPr>
          <w:p w14:paraId="75566FF0" w14:textId="760E8B44" w:rsidR="00E71FDB" w:rsidRPr="005D716B" w:rsidRDefault="00E71FDB" w:rsidP="00943870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Doręczenie Zamawiającemu przez </w:t>
            </w:r>
            <w:r w:rsidR="00923143"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Uczestników Przedsięwzięcia dopuszczonych do Etapu II 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Wyników Prac Etapu II</w:t>
            </w:r>
          </w:p>
        </w:tc>
        <w:tc>
          <w:tcPr>
            <w:tcW w:w="1816" w:type="dxa"/>
            <w:shd w:val="clear" w:color="auto" w:fill="A9D08E"/>
            <w:vAlign w:val="center"/>
          </w:tcPr>
          <w:p w14:paraId="1011528F" w14:textId="43763C0B" w:rsidR="00E71FDB" w:rsidRPr="005D716B" w:rsidRDefault="00E71FDB" w:rsidP="001A1EC7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Dzień 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publikacji Listy Rankingowej po Etapie I + </w:t>
            </w:r>
            <w:del w:id="6" w:author="Autor">
              <w:r w:rsidRPr="005D716B" w:rsidDel="001A1EC7">
                <w:rPr>
                  <w:rStyle w:val="normaltextrun"/>
                  <w:rFonts w:cstheme="minorHAnsi"/>
                  <w:b/>
                  <w:bCs/>
                  <w:sz w:val="20"/>
                  <w:szCs w:val="20"/>
                </w:rPr>
                <w:delText xml:space="preserve">21 </w:delText>
              </w:r>
            </w:del>
            <w:ins w:id="7" w:author="Autor">
              <w:r w:rsidR="001A1EC7" w:rsidRPr="005D716B">
                <w:rPr>
                  <w:rStyle w:val="normaltextrun"/>
                  <w:rFonts w:cstheme="minorHAnsi"/>
                  <w:b/>
                  <w:bCs/>
                  <w:sz w:val="20"/>
                  <w:szCs w:val="20"/>
                </w:rPr>
                <w:t>2</w:t>
              </w:r>
              <w:r w:rsidR="001A1EC7">
                <w:rPr>
                  <w:rStyle w:val="normaltextrun"/>
                  <w:rFonts w:cstheme="minorHAnsi"/>
                  <w:b/>
                  <w:bCs/>
                  <w:sz w:val="20"/>
                  <w:szCs w:val="20"/>
                </w:rPr>
                <w:t>0</w:t>
              </w:r>
              <w:r w:rsidR="001A1EC7" w:rsidRPr="005D716B">
                <w:rPr>
                  <w:rStyle w:val="normaltextrun"/>
                  <w:rFonts w:cstheme="minorHAnsi"/>
                  <w:b/>
                  <w:bCs/>
                  <w:sz w:val="20"/>
                  <w:szCs w:val="20"/>
                </w:rPr>
                <w:t xml:space="preserve"> </w:t>
              </w:r>
            </w:ins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miesięcy</w:t>
            </w:r>
          </w:p>
        </w:tc>
        <w:tc>
          <w:tcPr>
            <w:tcW w:w="1445" w:type="dxa"/>
            <w:vMerge/>
            <w:vAlign w:val="center"/>
          </w:tcPr>
          <w:p w14:paraId="039901E8" w14:textId="77777777" w:rsidR="00E71FDB" w:rsidRPr="005D716B" w:rsidRDefault="00E71FDB" w:rsidP="00943870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DB2DD4" w:rsidRPr="005D716B" w14:paraId="2CFCC43B" w14:textId="77777777" w:rsidTr="122AD824">
        <w:trPr>
          <w:trHeight w:val="420"/>
          <w:jc w:val="center"/>
        </w:trPr>
        <w:tc>
          <w:tcPr>
            <w:tcW w:w="1692" w:type="dxa"/>
            <w:vMerge/>
            <w:vAlign w:val="center"/>
          </w:tcPr>
          <w:p w14:paraId="108BF5A8" w14:textId="77777777" w:rsidR="00E71FDB" w:rsidRPr="005D716B" w:rsidRDefault="00E71FDB" w:rsidP="0094387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4" w:type="dxa"/>
            <w:shd w:val="clear" w:color="auto" w:fill="A9D08E"/>
            <w:vAlign w:val="center"/>
          </w:tcPr>
          <w:p w14:paraId="645BF98F" w14:textId="77777777" w:rsidR="00E71FDB" w:rsidRPr="005D716B" w:rsidRDefault="00E71FDB" w:rsidP="00943870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Ocena przez Zamawiającego Wyniku Prac Etapu II</w:t>
            </w:r>
          </w:p>
        </w:tc>
        <w:tc>
          <w:tcPr>
            <w:tcW w:w="1816" w:type="dxa"/>
            <w:shd w:val="clear" w:color="auto" w:fill="A9D08E"/>
            <w:vAlign w:val="center"/>
          </w:tcPr>
          <w:p w14:paraId="3781C063" w14:textId="77777777" w:rsidR="00E71FDB" w:rsidRPr="005D716B" w:rsidRDefault="00E71FDB" w:rsidP="00943870">
            <w:pPr>
              <w:jc w:val="center"/>
              <w:rPr>
                <w:rStyle w:val="normaltextrun"/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[+1 miesiąc]</w:t>
            </w:r>
          </w:p>
        </w:tc>
        <w:tc>
          <w:tcPr>
            <w:tcW w:w="1445" w:type="dxa"/>
            <w:vMerge/>
            <w:vAlign w:val="center"/>
          </w:tcPr>
          <w:p w14:paraId="07BE5CDA" w14:textId="77777777" w:rsidR="00E71FDB" w:rsidRPr="005D716B" w:rsidRDefault="00E71FDB" w:rsidP="00943870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520C31B3" w:rsidRPr="005D716B" w:rsidDel="001A1EC7" w14:paraId="4C51F825" w14:textId="7219A847" w:rsidTr="122AD824">
        <w:trPr>
          <w:trHeight w:val="420"/>
          <w:jc w:val="center"/>
          <w:del w:id="8" w:author="Autor"/>
        </w:trPr>
        <w:tc>
          <w:tcPr>
            <w:tcW w:w="7366" w:type="dxa"/>
            <w:gridSpan w:val="2"/>
            <w:shd w:val="clear" w:color="auto" w:fill="70AD47" w:themeFill="accent6"/>
            <w:vAlign w:val="center"/>
            <w:hideMark/>
          </w:tcPr>
          <w:p w14:paraId="644BD3D3" w14:textId="4CB0DF16" w:rsidR="1E2E76E0" w:rsidRPr="005D716B" w:rsidDel="001A1EC7" w:rsidRDefault="72E567C8" w:rsidP="520C31B3">
            <w:pPr>
              <w:jc w:val="center"/>
              <w:rPr>
                <w:del w:id="9" w:author="Autor"/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del w:id="10" w:author="Autor">
              <w:r w:rsidRPr="005D716B" w:rsidDel="001A1EC7">
                <w:rPr>
                  <w:rFonts w:eastAsia="Times New Roman" w:cstheme="minorHAnsi"/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delText>Łącznie</w:delText>
              </w:r>
              <w:r w:rsidR="488E8C00" w:rsidRPr="005D716B" w:rsidDel="001A1EC7">
                <w:rPr>
                  <w:rFonts w:eastAsia="Times New Roman" w:cstheme="minorHAnsi"/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delText xml:space="preserve"> Etap I i Etap II</w:delText>
              </w:r>
            </w:del>
          </w:p>
        </w:tc>
        <w:tc>
          <w:tcPr>
            <w:tcW w:w="1816" w:type="dxa"/>
            <w:shd w:val="clear" w:color="auto" w:fill="70AD47" w:themeFill="accent6"/>
            <w:vAlign w:val="center"/>
          </w:tcPr>
          <w:p w14:paraId="722FA411" w14:textId="76C5BB0F" w:rsidR="5EB80BD5" w:rsidRPr="005D716B" w:rsidDel="001A1EC7" w:rsidRDefault="0B43F7B3" w:rsidP="520C31B3">
            <w:pPr>
              <w:jc w:val="center"/>
              <w:rPr>
                <w:del w:id="11" w:author="Autor"/>
                <w:rStyle w:val="normaltextrun"/>
                <w:rFonts w:cstheme="minorHAnsi"/>
                <w:b/>
                <w:bCs/>
                <w:sz w:val="20"/>
                <w:szCs w:val="20"/>
              </w:rPr>
            </w:pPr>
            <w:del w:id="12" w:author="Autor">
              <w:r w:rsidRPr="005D716B" w:rsidDel="001A1EC7">
                <w:rPr>
                  <w:rStyle w:val="normaltextrun"/>
                  <w:rFonts w:cstheme="minorHAnsi"/>
                  <w:b/>
                  <w:bCs/>
                  <w:sz w:val="20"/>
                  <w:szCs w:val="20"/>
                </w:rPr>
                <w:delText>31</w:delText>
              </w:r>
              <w:r w:rsidR="72E567C8" w:rsidRPr="005D716B" w:rsidDel="001A1EC7">
                <w:rPr>
                  <w:rStyle w:val="normaltextrun"/>
                  <w:rFonts w:cstheme="minorHAnsi"/>
                  <w:b/>
                  <w:bCs/>
                  <w:sz w:val="20"/>
                  <w:szCs w:val="20"/>
                </w:rPr>
                <w:delText xml:space="preserve"> </w:delText>
              </w:r>
              <w:r w:rsidR="0487E877" w:rsidRPr="005D716B" w:rsidDel="001A1EC7">
                <w:rPr>
                  <w:rStyle w:val="normaltextrun"/>
                  <w:rFonts w:cstheme="minorHAnsi"/>
                  <w:b/>
                  <w:bCs/>
                  <w:sz w:val="20"/>
                  <w:szCs w:val="20"/>
                </w:rPr>
                <w:delText>miesięcy</w:delText>
              </w:r>
            </w:del>
          </w:p>
        </w:tc>
        <w:tc>
          <w:tcPr>
            <w:tcW w:w="1445" w:type="dxa"/>
            <w:shd w:val="clear" w:color="auto" w:fill="70AD47" w:themeFill="accent6"/>
            <w:vAlign w:val="center"/>
            <w:hideMark/>
          </w:tcPr>
          <w:p w14:paraId="578B3163" w14:textId="1AA61FAB" w:rsidR="520C31B3" w:rsidRPr="005D716B" w:rsidDel="001A1EC7" w:rsidRDefault="520C31B3" w:rsidP="520C31B3">
            <w:pPr>
              <w:jc w:val="center"/>
              <w:rPr>
                <w:del w:id="13" w:author="Autor"/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B2DD4" w:rsidRPr="005D716B" w14:paraId="6CADB547" w14:textId="77777777" w:rsidTr="122AD824">
        <w:trPr>
          <w:trHeight w:val="2085"/>
          <w:jc w:val="center"/>
        </w:trPr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8BCD"/>
            <w:vAlign w:val="center"/>
            <w:hideMark/>
          </w:tcPr>
          <w:p w14:paraId="1777C284" w14:textId="40D1069A" w:rsidR="471D2412" w:rsidRPr="005D716B" w:rsidRDefault="59459D56" w:rsidP="6FD42334">
            <w:pPr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lastRenderedPageBreak/>
              <w:t xml:space="preserve">Etap </w:t>
            </w:r>
            <w:r w:rsidR="00B465BD" w:rsidRPr="005D716B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III </w:t>
            </w:r>
            <w:r w:rsidR="4E589670" w:rsidRPr="005D716B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– </w:t>
            </w:r>
            <w:r w:rsidR="3A6C298E" w:rsidRPr="005D716B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Obserwacja  Demonstratora Technologii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8BCD"/>
            <w:vAlign w:val="center"/>
          </w:tcPr>
          <w:p w14:paraId="0C3D430C" w14:textId="4FBBDFA4" w:rsidR="528A1A8A" w:rsidRPr="005D716B" w:rsidRDefault="2641191F" w:rsidP="0D9EF67F">
            <w:pPr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</w:pPr>
            <w:r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Prowadzenie przez </w:t>
            </w:r>
            <w:r w:rsidR="6E2C016B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>Uczestników Przedsięwzięcia</w:t>
            </w:r>
            <w:r w:rsidR="23775F21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="6E2C016B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>dopuszczonych do Etapu II</w:t>
            </w:r>
            <w:r w:rsidR="2C233DA3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>,</w:t>
            </w:r>
            <w:r w:rsidR="23775F21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wspólnie z Użytkownikiem </w:t>
            </w:r>
            <w:r w:rsidR="0DDA730C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i </w:t>
            </w:r>
            <w:r w:rsidR="57448F6C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>Zamawiającym obserwacji</w:t>
            </w:r>
            <w:r w:rsidR="34FA794C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 i optymalizacji</w:t>
            </w:r>
            <w:r w:rsidR="262097B7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 Demonstratora Technologii</w:t>
            </w:r>
            <w:r w:rsidR="34FA794C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, </w:t>
            </w:r>
            <w:r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>w celu</w:t>
            </w:r>
            <w:r w:rsidR="56D8117C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 weryfikacji wszystkich parametrów Rozwiązania uzasadnionej specyfiką problemu badawczego, w ramach rzeczywistej pracy Demonstratora w trakcie dwóch </w:t>
            </w:r>
            <w:r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="56D8117C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>sezonó</w:t>
            </w:r>
            <w:r w:rsidR="13B08FA4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>w</w:t>
            </w:r>
            <w:r w:rsidR="4092E26B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fldChar w:fldCharType="begin"/>
            </w:r>
            <w:r w:rsidR="4092E26B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instrText xml:space="preserve"> LISTNUM </w:instrText>
            </w:r>
            <w:r w:rsidR="4092E26B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fldChar w:fldCharType="end">
                <w:numberingChange w:id="14" w:author="Autor" w:original="o"/>
              </w:fldChar>
            </w:r>
            <w:r w:rsidR="56D8117C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="44EAB50A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>grzewczych.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8BCD"/>
            <w:vAlign w:val="center"/>
          </w:tcPr>
          <w:p w14:paraId="0C1B562E" w14:textId="05363963" w:rsidR="7431D31B" w:rsidRPr="005D716B" w:rsidRDefault="7431D31B" w:rsidP="6FD42334">
            <w:pPr>
              <w:jc w:val="center"/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716B"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30 kwietnia 2025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8BCD"/>
            <w:vAlign w:val="center"/>
            <w:hideMark/>
          </w:tcPr>
          <w:p w14:paraId="706BB781" w14:textId="23AE697C" w:rsidR="056A3738" w:rsidRPr="005D716B" w:rsidRDefault="056A3738" w:rsidP="6FD42334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1</w:t>
            </w:r>
          </w:p>
        </w:tc>
      </w:tr>
      <w:tr w:rsidR="00DB2DD4" w:rsidRPr="005D716B" w14:paraId="39DDE6F5" w14:textId="77777777" w:rsidTr="122AD824">
        <w:trPr>
          <w:trHeight w:val="420"/>
          <w:jc w:val="center"/>
        </w:trPr>
        <w:tc>
          <w:tcPr>
            <w:tcW w:w="1692" w:type="dxa"/>
            <w:vMerge/>
            <w:vAlign w:val="center"/>
            <w:hideMark/>
          </w:tcPr>
          <w:p w14:paraId="79371415" w14:textId="77777777" w:rsidR="00725932" w:rsidRPr="005D716B" w:rsidRDefault="0072593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4" w:type="dxa"/>
            <w:shd w:val="clear" w:color="auto" w:fill="1E8BCD"/>
            <w:vAlign w:val="center"/>
          </w:tcPr>
          <w:p w14:paraId="4E3A20D8" w14:textId="34B80E2A" w:rsidR="056A3738" w:rsidRPr="005D716B" w:rsidRDefault="61A459EF" w:rsidP="0D9EF67F">
            <w:pPr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Doręczenie Zamawiającemu </w:t>
            </w:r>
            <w:r w:rsidR="20770146"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Raportów Etapu III </w:t>
            </w:r>
            <w:r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przez </w:t>
            </w:r>
            <w:r w:rsidR="00CC2FB7"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Uczestników Przedsięwzięcia dopuszczonych do Etapu II </w:t>
            </w:r>
            <w:r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16" w:type="dxa"/>
            <w:shd w:val="clear" w:color="auto" w:fill="1E8BCD"/>
            <w:vAlign w:val="center"/>
          </w:tcPr>
          <w:p w14:paraId="517E2A24" w14:textId="2FCEE556" w:rsidR="49F8B109" w:rsidRPr="005D716B" w:rsidRDefault="49F8B109" w:rsidP="6FD42334">
            <w:pPr>
              <w:jc w:val="center"/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716B"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31 maja 2025</w:t>
            </w:r>
          </w:p>
        </w:tc>
        <w:tc>
          <w:tcPr>
            <w:tcW w:w="1445" w:type="dxa"/>
            <w:vMerge/>
            <w:vAlign w:val="center"/>
            <w:hideMark/>
          </w:tcPr>
          <w:p w14:paraId="71B3D097" w14:textId="77777777" w:rsidR="00725932" w:rsidRPr="005D716B" w:rsidRDefault="0072593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B2DD4" w:rsidRPr="005D716B" w14:paraId="76067B9C" w14:textId="77777777" w:rsidTr="122AD824">
        <w:trPr>
          <w:trHeight w:val="420"/>
          <w:jc w:val="center"/>
        </w:trPr>
        <w:tc>
          <w:tcPr>
            <w:tcW w:w="1692" w:type="dxa"/>
            <w:vMerge/>
            <w:vAlign w:val="center"/>
            <w:hideMark/>
          </w:tcPr>
          <w:p w14:paraId="3E724B95" w14:textId="77777777" w:rsidR="00725932" w:rsidRPr="005D716B" w:rsidRDefault="0072593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4" w:type="dxa"/>
            <w:shd w:val="clear" w:color="auto" w:fill="1E8BCD"/>
            <w:vAlign w:val="center"/>
          </w:tcPr>
          <w:p w14:paraId="2793F26E" w14:textId="015BFFC2" w:rsidR="056A3738" w:rsidRPr="005D716B" w:rsidRDefault="61A459EF" w:rsidP="0D9EF67F">
            <w:pPr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Ocena </w:t>
            </w:r>
            <w:r w:rsidR="7EC77BE1"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Raportów Etapu III </w:t>
            </w:r>
            <w:r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przez Zamawiającego </w:t>
            </w:r>
          </w:p>
        </w:tc>
        <w:tc>
          <w:tcPr>
            <w:tcW w:w="1816" w:type="dxa"/>
            <w:shd w:val="clear" w:color="auto" w:fill="1E8BCD"/>
            <w:vAlign w:val="center"/>
          </w:tcPr>
          <w:p w14:paraId="0828A837" w14:textId="71FCAD76" w:rsidR="54774080" w:rsidRPr="005D716B" w:rsidRDefault="54774080" w:rsidP="6FD42334">
            <w:pPr>
              <w:jc w:val="center"/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716B"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31 lipca 2025</w:t>
            </w:r>
          </w:p>
        </w:tc>
        <w:tc>
          <w:tcPr>
            <w:tcW w:w="1445" w:type="dxa"/>
            <w:vMerge/>
            <w:vAlign w:val="center"/>
            <w:hideMark/>
          </w:tcPr>
          <w:p w14:paraId="2B0E1E7F" w14:textId="77777777" w:rsidR="00725932" w:rsidRPr="005D716B" w:rsidRDefault="0072593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FDB" w:rsidRPr="005D716B" w14:paraId="21BB7F42" w14:textId="77777777" w:rsidTr="122AD824">
        <w:trPr>
          <w:trHeight w:val="420"/>
          <w:jc w:val="center"/>
        </w:trPr>
        <w:tc>
          <w:tcPr>
            <w:tcW w:w="7366" w:type="dxa"/>
            <w:gridSpan w:val="2"/>
            <w:vAlign w:val="center"/>
          </w:tcPr>
          <w:p w14:paraId="7800C546" w14:textId="04B0001C" w:rsidR="00E71FDB" w:rsidRPr="005D716B" w:rsidRDefault="00E71FDB" w:rsidP="520C31B3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Łącznie</w:t>
            </w:r>
            <w:r w:rsidR="0FE6536F"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Etap</w:t>
            </w:r>
            <w:ins w:id="15" w:author="Autor">
              <w:r w:rsidR="001A1EC7">
                <w:rPr>
                  <w:rFonts w:eastAsia="Times New Roman" w:cstheme="minorHAnsi"/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t xml:space="preserve"> I, Etap II, Etap</w:t>
              </w:r>
            </w:ins>
            <w:r w:rsidR="0FE6536F"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III</w:t>
            </w:r>
          </w:p>
        </w:tc>
        <w:tc>
          <w:tcPr>
            <w:tcW w:w="1816" w:type="dxa"/>
            <w:vAlign w:val="center"/>
          </w:tcPr>
          <w:p w14:paraId="509D1753" w14:textId="19629150" w:rsidR="00E71FDB" w:rsidRPr="005D716B" w:rsidRDefault="0FE6536F" w:rsidP="0094387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del w:id="16" w:author="Autor">
              <w:r w:rsidRPr="005D716B" w:rsidDel="001A1EC7">
                <w:rPr>
                  <w:rFonts w:cstheme="minorHAnsi"/>
                  <w:b/>
                  <w:bCs/>
                  <w:sz w:val="20"/>
                  <w:szCs w:val="20"/>
                </w:rPr>
                <w:delText>21</w:delText>
              </w:r>
              <w:r w:rsidR="2790D74B" w:rsidRPr="005D716B" w:rsidDel="001A1EC7">
                <w:rPr>
                  <w:rFonts w:cstheme="minorHAnsi"/>
                  <w:b/>
                  <w:bCs/>
                  <w:sz w:val="20"/>
                  <w:szCs w:val="20"/>
                </w:rPr>
                <w:delText xml:space="preserve"> </w:delText>
              </w:r>
            </w:del>
            <w:ins w:id="17" w:author="Autor">
              <w:r w:rsidR="001A1EC7">
                <w:rPr>
                  <w:rFonts w:cstheme="minorHAnsi"/>
                  <w:b/>
                  <w:bCs/>
                  <w:sz w:val="20"/>
                  <w:szCs w:val="20"/>
                </w:rPr>
                <w:t>49</w:t>
              </w:r>
              <w:r w:rsidR="001A1EC7" w:rsidRPr="005D716B">
                <w:rPr>
                  <w:rFonts w:cstheme="minorHAnsi"/>
                  <w:b/>
                  <w:bCs/>
                  <w:sz w:val="20"/>
                  <w:szCs w:val="20"/>
                </w:rPr>
                <w:t xml:space="preserve"> </w:t>
              </w:r>
            </w:ins>
            <w:r w:rsidR="3E9026E9" w:rsidRPr="005D716B">
              <w:rPr>
                <w:rFonts w:cstheme="minorHAnsi"/>
                <w:b/>
                <w:bCs/>
                <w:sz w:val="20"/>
                <w:szCs w:val="20"/>
              </w:rPr>
              <w:t>miesi</w:t>
            </w:r>
            <w:r w:rsidR="13E645C9" w:rsidRPr="005D716B">
              <w:rPr>
                <w:rFonts w:cstheme="minorHAnsi"/>
                <w:b/>
                <w:bCs/>
                <w:sz w:val="20"/>
                <w:szCs w:val="20"/>
              </w:rPr>
              <w:t>ęcy</w:t>
            </w:r>
          </w:p>
        </w:tc>
        <w:tc>
          <w:tcPr>
            <w:tcW w:w="1445" w:type="dxa"/>
            <w:vAlign w:val="center"/>
          </w:tcPr>
          <w:p w14:paraId="35949F99" w14:textId="77777777" w:rsidR="00E71FDB" w:rsidRPr="005D716B" w:rsidRDefault="00E71FDB" w:rsidP="009438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310DD62D" w14:textId="77777777" w:rsidR="00E71FDB" w:rsidRPr="005D716B" w:rsidRDefault="00E71FDB" w:rsidP="00E71FDB">
      <w:pPr>
        <w:spacing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7ADE55F5" w14:textId="77777777" w:rsidR="00E71FDB" w:rsidRPr="005D716B" w:rsidRDefault="00E71FDB" w:rsidP="00E71FDB">
      <w:pPr>
        <w:spacing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Szczegółowe informacje dotyczące poszczególnych etapów przedstawiono w dalszej części niniejszego dokumentu.</w:t>
      </w:r>
    </w:p>
    <w:p w14:paraId="3E94A17F" w14:textId="77777777" w:rsidR="00E71FDB" w:rsidRPr="005D716B" w:rsidRDefault="00E71FDB" w:rsidP="00D501D9">
      <w:pPr>
        <w:keepNext/>
        <w:keepLines/>
        <w:numPr>
          <w:ilvl w:val="0"/>
          <w:numId w:val="37"/>
        </w:numPr>
        <w:spacing w:before="240" w:after="160" w:line="276" w:lineRule="auto"/>
        <w:ind w:left="357" w:hanging="357"/>
        <w:jc w:val="both"/>
        <w:outlineLvl w:val="2"/>
        <w:rPr>
          <w:rFonts w:eastAsia="Times New Roman" w:cstheme="minorHAnsi"/>
          <w:b/>
          <w:color w:val="1F4D78"/>
          <w:sz w:val="26"/>
          <w:lang w:eastAsia="pl-PL"/>
        </w:rPr>
      </w:pPr>
      <w:bookmarkStart w:id="18" w:name="_Toc69845499"/>
      <w:r w:rsidRPr="005D716B">
        <w:rPr>
          <w:rFonts w:eastAsia="Times New Roman" w:cstheme="minorHAnsi"/>
          <w:b/>
          <w:color w:val="1F4D78"/>
          <w:sz w:val="26"/>
          <w:lang w:eastAsia="pl-PL"/>
        </w:rPr>
        <w:t>Etap I</w:t>
      </w:r>
      <w:bookmarkEnd w:id="18"/>
    </w:p>
    <w:p w14:paraId="67046AF6" w14:textId="77777777" w:rsidR="00E71FDB" w:rsidRPr="005D716B" w:rsidRDefault="00E71FDB" w:rsidP="00D501D9">
      <w:pPr>
        <w:keepNext/>
        <w:keepLines/>
        <w:numPr>
          <w:ilvl w:val="1"/>
          <w:numId w:val="37"/>
        </w:numPr>
        <w:spacing w:after="160" w:line="276" w:lineRule="auto"/>
        <w:jc w:val="both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19" w:name="_Toc69845500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Informacje wstępne</w:t>
      </w:r>
      <w:bookmarkEnd w:id="19"/>
    </w:p>
    <w:p w14:paraId="2F8859CD" w14:textId="77777777" w:rsidR="00E71FDB" w:rsidRPr="005D716B" w:rsidRDefault="00E71FDB" w:rsidP="00E71FDB">
      <w:pPr>
        <w:spacing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 xml:space="preserve">W ramach Etapu I, Uczestnicy Przedsięwzięcia prowadzą prace badawczo-rozwojowe w celu opracowania innowacyjnej Technologii Ciepłowni Przyszłości. </w:t>
      </w:r>
    </w:p>
    <w:p w14:paraId="1CE9DFAC" w14:textId="1886EC78" w:rsidR="00E71FDB" w:rsidRPr="005D716B" w:rsidRDefault="00E71FDB" w:rsidP="00E71FDB">
      <w:pPr>
        <w:spacing w:before="240" w:after="160"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 xml:space="preserve">Na zakończenie Etapu I, </w:t>
      </w:r>
      <w:r w:rsidR="00CC2FB7" w:rsidRPr="005D716B">
        <w:rPr>
          <w:rFonts w:cstheme="minorHAnsi"/>
          <w:sz w:val="22"/>
          <w:szCs w:val="22"/>
          <w:lang w:eastAsia="pl-PL"/>
        </w:rPr>
        <w:t xml:space="preserve">Uczestnicy Przedsięwzięcia </w:t>
      </w:r>
      <w:r w:rsidRPr="005D716B">
        <w:rPr>
          <w:rFonts w:cstheme="minorHAnsi"/>
          <w:sz w:val="22"/>
          <w:szCs w:val="22"/>
          <w:lang w:eastAsia="pl-PL"/>
        </w:rPr>
        <w:t>zobowiązani są do przedstawienia szczegółowego raportu wyników zrealizowanych prac badawczo-rozwojowych zgodnie z zapisami w tabeli numer 2.</w:t>
      </w:r>
    </w:p>
    <w:p w14:paraId="533686ED" w14:textId="31020308" w:rsidR="00E71FDB" w:rsidRPr="005D716B" w:rsidRDefault="00E71FDB" w:rsidP="00E71FDB">
      <w:pPr>
        <w:spacing w:before="240"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oceni przedstawione Wyniki Prac Etapu I wszystkich Uczestników Przedsięwzięcia oraz dokona Wyboru </w:t>
      </w:r>
      <w:r w:rsidR="006D35FE" w:rsidRPr="005D716B">
        <w:rPr>
          <w:rFonts w:cstheme="minorHAnsi"/>
          <w:sz w:val="22"/>
          <w:szCs w:val="22"/>
          <w:lang w:eastAsia="pl-PL"/>
        </w:rPr>
        <w:t>Uczestników Przedsięwzięcia</w:t>
      </w:r>
      <w:r w:rsidRPr="005D716B">
        <w:rPr>
          <w:rFonts w:eastAsia="Calibri" w:cstheme="minorHAnsi"/>
          <w:sz w:val="22"/>
          <w:szCs w:val="22"/>
          <w:lang w:eastAsia="pl-PL"/>
        </w:rPr>
        <w:t>, któr</w:t>
      </w:r>
      <w:r w:rsidR="5A14BAED" w:rsidRPr="005D716B">
        <w:rPr>
          <w:rFonts w:eastAsia="Calibri" w:cstheme="minorHAnsi"/>
          <w:sz w:val="22"/>
          <w:szCs w:val="22"/>
          <w:lang w:eastAsia="pl-PL"/>
        </w:rPr>
        <w:t>zy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będ</w:t>
      </w:r>
      <w:r w:rsidR="3AB19AF4" w:rsidRPr="005D716B">
        <w:rPr>
          <w:rFonts w:eastAsia="Calibri" w:cstheme="minorHAnsi"/>
          <w:sz w:val="22"/>
          <w:szCs w:val="22"/>
          <w:lang w:eastAsia="pl-PL"/>
        </w:rPr>
        <w:t>ą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realizowa</w:t>
      </w:r>
      <w:r w:rsidR="4A62068B" w:rsidRPr="005D716B">
        <w:rPr>
          <w:rFonts w:eastAsia="Calibri" w:cstheme="minorHAnsi"/>
          <w:sz w:val="22"/>
          <w:szCs w:val="22"/>
          <w:lang w:eastAsia="pl-PL"/>
        </w:rPr>
        <w:t>ć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Etap II. Szczegółowe informacje odnośnie Kryteriów Wyboru Uczestnik</w:t>
      </w:r>
      <w:r w:rsidR="4B23C3C4" w:rsidRPr="005D716B">
        <w:rPr>
          <w:rFonts w:eastAsia="Calibri" w:cstheme="minorHAnsi"/>
          <w:sz w:val="22"/>
          <w:szCs w:val="22"/>
          <w:lang w:eastAsia="pl-PL"/>
        </w:rPr>
        <w:t>ów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Przedsięwzięcia dla Etapu II zawiera Załącznik nr 5 do Regulaminu.</w:t>
      </w:r>
    </w:p>
    <w:p w14:paraId="6DE309D6" w14:textId="77777777" w:rsidR="00E71FDB" w:rsidRPr="005D716B" w:rsidRDefault="00E71FDB" w:rsidP="00E71FDB">
      <w:pPr>
        <w:spacing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39FD4B7B" w14:textId="77777777" w:rsidR="00E71FDB" w:rsidRPr="005D716B" w:rsidRDefault="00E71FDB" w:rsidP="00D501D9">
      <w:pPr>
        <w:keepNext/>
        <w:keepLines/>
        <w:numPr>
          <w:ilvl w:val="1"/>
          <w:numId w:val="37"/>
        </w:numPr>
        <w:spacing w:after="160" w:line="276" w:lineRule="auto"/>
        <w:jc w:val="both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20" w:name="_Toc69845501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Zakres Prac B+R w Etapie I</w:t>
      </w:r>
      <w:bookmarkEnd w:id="20"/>
    </w:p>
    <w:p w14:paraId="01E81626" w14:textId="614440A2" w:rsidR="00E71FDB" w:rsidRPr="005D716B" w:rsidRDefault="00E71FDB" w:rsidP="6FD42334">
      <w:pPr>
        <w:spacing w:after="160" w:line="276" w:lineRule="auto"/>
        <w:ind w:left="55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Etap I Przedsięwzięcia </w:t>
      </w:r>
      <w:r w:rsidR="006D35FE" w:rsidRPr="005D716B">
        <w:rPr>
          <w:rFonts w:eastAsia="Calibri" w:cstheme="minorHAnsi"/>
          <w:sz w:val="22"/>
          <w:szCs w:val="22"/>
          <w:lang w:eastAsia="pl-PL"/>
        </w:rPr>
        <w:t xml:space="preserve">dla Wykonawcy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rozpoczyna się wraz z podpisaniem Umowy pomiędzy Wykonawcą a Zamawiającym. W ramach Etapu I Wykonawca prowadzi prace badawczo-rozwojowe mające na celu </w:t>
      </w:r>
      <w:r w:rsidR="3A895ED2" w:rsidRPr="005D716B">
        <w:rPr>
          <w:rFonts w:eastAsia="Calibri" w:cstheme="minorHAnsi"/>
          <w:sz w:val="22"/>
          <w:szCs w:val="22"/>
          <w:lang w:eastAsia="pl-PL"/>
        </w:rPr>
        <w:t>doskonalenie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koncepcji przedstawionej we Wniosku.</w:t>
      </w:r>
      <w:r w:rsidR="006D35FE" w:rsidRPr="005D716B">
        <w:rPr>
          <w:rFonts w:eastAsia="Calibri" w:cstheme="minorHAnsi"/>
          <w:sz w:val="22"/>
          <w:szCs w:val="22"/>
          <w:lang w:eastAsia="pl-PL"/>
        </w:rPr>
        <w:t xml:space="preserve"> Prace takie są realizowane równolegle przez Konkurentów Wykonawcy.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Wykonawca opracowuje koncepcję innowacyjnej Technologii Ciepłowni Przyszłości o optymalnych parametrach w </w:t>
      </w:r>
      <w:r w:rsidR="3766B09D" w:rsidRPr="005D716B">
        <w:rPr>
          <w:rFonts w:eastAsia="Calibri" w:cstheme="minorHAnsi"/>
          <w:sz w:val="22"/>
          <w:szCs w:val="22"/>
          <w:lang w:eastAsia="pl-PL"/>
        </w:rPr>
        <w:t xml:space="preserve">ramach </w:t>
      </w:r>
      <w:r w:rsidRPr="005D716B">
        <w:rPr>
          <w:rFonts w:eastAsia="Calibri" w:cstheme="minorHAnsi"/>
          <w:sz w:val="22"/>
          <w:szCs w:val="22"/>
          <w:lang w:eastAsia="pl-PL"/>
        </w:rPr>
        <w:t>budżetu określonego w Umowie</w:t>
      </w:r>
      <w:r w:rsidR="1397F647" w:rsidRPr="005D716B">
        <w:rPr>
          <w:rFonts w:eastAsia="Calibri" w:cstheme="minorHAnsi"/>
          <w:sz w:val="22"/>
          <w:szCs w:val="22"/>
          <w:lang w:eastAsia="pl-PL"/>
        </w:rPr>
        <w:t>.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2BC4CEDE" w14:textId="4E31DEA0" w:rsidR="00E71FDB" w:rsidRPr="005D716B" w:rsidRDefault="00E71FDB" w:rsidP="00B4DF64">
      <w:pPr>
        <w:spacing w:after="160" w:line="276" w:lineRule="auto"/>
        <w:ind w:left="55"/>
        <w:jc w:val="both"/>
        <w:rPr>
          <w:rFonts w:eastAsiaTheme="minorEastAsia" w:cstheme="minorHAnsi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Wykonawca we własnym zakresie decyduje, jakie prace musi przeprowadzić, aby osiągnąć cele</w:t>
      </w:r>
      <w:r w:rsidR="238F60AF" w:rsidRPr="005D716B">
        <w:rPr>
          <w:rFonts w:eastAsia="Calibri" w:cstheme="minorHAnsi"/>
          <w:sz w:val="22"/>
          <w:szCs w:val="22"/>
          <w:lang w:eastAsia="pl-PL"/>
        </w:rPr>
        <w:t xml:space="preserve"> Przedsięwzięcia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. Zamawiający wymaga, aby w zakresie prac badawczo-rozwojowych prowadzonych w ramach Etapu I Wykonawca </w:t>
      </w:r>
      <w:r w:rsidR="2D057428" w:rsidRPr="005D716B">
        <w:rPr>
          <w:rFonts w:eastAsia="Calibri" w:cstheme="minorHAnsi"/>
          <w:sz w:val="22"/>
          <w:szCs w:val="22"/>
          <w:lang w:eastAsia="pl-PL"/>
        </w:rPr>
        <w:t>zrealizował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modelowanie numeryczne </w:t>
      </w:r>
      <w:r w:rsidR="0C989662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20F6E3C6" w:rsidRPr="005D716B">
        <w:rPr>
          <w:rFonts w:eastAsia="Calibri" w:cstheme="minorHAnsi"/>
          <w:sz w:val="22"/>
          <w:szCs w:val="22"/>
          <w:lang w:eastAsia="pl-PL"/>
        </w:rPr>
        <w:t>wykorzystując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do tego oprogramowanie TRNSYS. Dla przeprowadzenia kalkulacji LCOH Zamawiający wymaga </w:t>
      </w:r>
      <w:r w:rsidR="5DBE6576" w:rsidRPr="005D716B">
        <w:rPr>
          <w:rFonts w:eastAsia="Calibri" w:cstheme="minorHAnsi"/>
          <w:sz w:val="22"/>
          <w:szCs w:val="22"/>
          <w:lang w:eastAsia="pl-PL"/>
        </w:rPr>
        <w:t>użyc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ia przez Wykonawcę arkusza kalkulacyjnego, </w:t>
      </w:r>
      <w:r w:rsidR="1CF69A92" w:rsidRPr="005D716B">
        <w:rPr>
          <w:rFonts w:eastAsia="Calibri" w:cstheme="minorHAnsi"/>
          <w:sz w:val="22"/>
          <w:szCs w:val="22"/>
          <w:lang w:eastAsia="pl-PL"/>
        </w:rPr>
        <w:t xml:space="preserve">którego wzór </w:t>
      </w:r>
      <w:r w:rsidRPr="005D716B">
        <w:rPr>
          <w:rFonts w:eastAsia="Calibri" w:cstheme="minorHAnsi"/>
          <w:sz w:val="22"/>
          <w:szCs w:val="22"/>
          <w:lang w:eastAsia="pl-PL"/>
        </w:rPr>
        <w:t>zawart</w:t>
      </w:r>
      <w:r w:rsidR="180D4F95" w:rsidRPr="005D716B">
        <w:rPr>
          <w:rFonts w:eastAsia="Calibri" w:cstheme="minorHAnsi"/>
          <w:sz w:val="22"/>
          <w:szCs w:val="22"/>
          <w:lang w:eastAsia="pl-PL"/>
        </w:rPr>
        <w:t>y został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 załączniku </w:t>
      </w:r>
      <w:r w:rsidR="3F8AA41A" w:rsidRPr="005D716B">
        <w:rPr>
          <w:rFonts w:eastAsiaTheme="minorEastAsia" w:cstheme="minorHAnsi"/>
          <w:sz w:val="22"/>
          <w:szCs w:val="22"/>
        </w:rPr>
        <w:t xml:space="preserve">nr </w:t>
      </w:r>
      <w:r w:rsidR="00D6479A" w:rsidRPr="005D716B">
        <w:rPr>
          <w:rFonts w:eastAsiaTheme="minorEastAsia" w:cstheme="minorHAnsi"/>
          <w:sz w:val="22"/>
          <w:szCs w:val="22"/>
        </w:rPr>
        <w:t>3.2</w:t>
      </w:r>
      <w:r w:rsidR="3F8AA41A" w:rsidRPr="005D716B">
        <w:rPr>
          <w:rFonts w:eastAsiaTheme="minorEastAsia" w:cstheme="minorHAnsi"/>
          <w:sz w:val="22"/>
          <w:szCs w:val="22"/>
        </w:rPr>
        <w:t xml:space="preserve"> do Załącznika </w:t>
      </w:r>
      <w:r w:rsidR="422A66F4" w:rsidRPr="005D716B">
        <w:rPr>
          <w:rFonts w:eastAsiaTheme="minorEastAsia" w:cstheme="minorHAnsi"/>
          <w:sz w:val="22"/>
          <w:szCs w:val="22"/>
        </w:rPr>
        <w:t>3</w:t>
      </w:r>
      <w:r w:rsidR="3F8AA41A" w:rsidRPr="005D716B">
        <w:rPr>
          <w:rFonts w:eastAsiaTheme="minorEastAsia" w:cstheme="minorHAnsi"/>
          <w:sz w:val="22"/>
          <w:szCs w:val="22"/>
        </w:rPr>
        <w:t xml:space="preserve"> do Regulaminu</w:t>
      </w:r>
      <w:r w:rsidR="00D6479A" w:rsidRPr="005D716B">
        <w:rPr>
          <w:rFonts w:eastAsiaTheme="minorEastAsia" w:cstheme="minorHAnsi"/>
          <w:sz w:val="22"/>
          <w:szCs w:val="22"/>
        </w:rPr>
        <w:t>.</w:t>
      </w:r>
    </w:p>
    <w:p w14:paraId="4973E316" w14:textId="48F65DB1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wymaga, aby podczas prowadzenia prac Wykonawca bezwzględnie przestrzegał zasad bezpieczeństwa i higieny pracy oraz wszystkie prace realizował zgodnie z prawem i obowiązującymi normami.</w:t>
      </w:r>
    </w:p>
    <w:p w14:paraId="338CEBE2" w14:textId="52FBEF7F" w:rsidR="2529BA7E" w:rsidRPr="005D716B" w:rsidRDefault="1A5BC5D9" w:rsidP="05FA29A1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Wykonawca odpowiedzialny jest za prowadzenie przygotowań do budowy </w:t>
      </w:r>
      <w:r w:rsidR="5D0A74AB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="712A5947" w:rsidRPr="005D716B">
        <w:rPr>
          <w:rFonts w:eastAsia="Calibri" w:cstheme="minorHAnsi"/>
          <w:sz w:val="22"/>
          <w:szCs w:val="22"/>
          <w:lang w:eastAsia="pl-PL"/>
        </w:rPr>
        <w:t xml:space="preserve">, w szczególności </w:t>
      </w:r>
      <w:r w:rsidR="20C280C9" w:rsidRPr="005D716B">
        <w:rPr>
          <w:rFonts w:eastAsia="Calibri" w:cstheme="minorHAnsi"/>
          <w:sz w:val="22"/>
          <w:szCs w:val="22"/>
          <w:lang w:eastAsia="pl-PL"/>
        </w:rPr>
        <w:t>za</w:t>
      </w:r>
      <w:r w:rsidR="712A5947" w:rsidRPr="005D716B">
        <w:rPr>
          <w:rFonts w:eastAsia="Calibri" w:cstheme="minorHAnsi"/>
          <w:sz w:val="22"/>
          <w:szCs w:val="22"/>
          <w:lang w:eastAsia="pl-PL"/>
        </w:rPr>
        <w:t xml:space="preserve"> podpisani</w:t>
      </w:r>
      <w:r w:rsidR="4D56973C" w:rsidRPr="005D716B">
        <w:rPr>
          <w:rFonts w:eastAsia="Calibri" w:cstheme="minorHAnsi"/>
          <w:sz w:val="22"/>
          <w:szCs w:val="22"/>
          <w:lang w:eastAsia="pl-PL"/>
        </w:rPr>
        <w:t>e</w:t>
      </w:r>
      <w:r w:rsidR="712A5947" w:rsidRPr="005D716B">
        <w:rPr>
          <w:rFonts w:eastAsia="Calibri" w:cstheme="minorHAnsi"/>
          <w:sz w:val="22"/>
          <w:szCs w:val="22"/>
          <w:lang w:eastAsia="pl-PL"/>
        </w:rPr>
        <w:t xml:space="preserve"> umowy z Użytkownikiem</w:t>
      </w:r>
      <w:r w:rsidR="00120018" w:rsidRPr="005D716B">
        <w:rPr>
          <w:rFonts w:eastAsia="Calibri" w:cstheme="minorHAnsi"/>
          <w:sz w:val="22"/>
          <w:szCs w:val="22"/>
          <w:lang w:eastAsia="pl-PL"/>
        </w:rPr>
        <w:t xml:space="preserve"> (chyba że Wykonawca jest użytkownikiem albo wchodzi w skład konsorcjum podmiotów tworzących wspólnie Wykonawcę)</w:t>
      </w:r>
      <w:r w:rsidR="712A5947" w:rsidRPr="005D716B">
        <w:rPr>
          <w:rFonts w:eastAsia="Calibri" w:cstheme="minorHAnsi"/>
          <w:sz w:val="22"/>
          <w:szCs w:val="22"/>
          <w:lang w:eastAsia="pl-PL"/>
        </w:rPr>
        <w:t xml:space="preserve">, </w:t>
      </w:r>
      <w:r w:rsidR="794465ED" w:rsidRPr="005D716B">
        <w:rPr>
          <w:rFonts w:eastAsia="Calibri" w:cstheme="minorHAnsi"/>
          <w:sz w:val="22"/>
          <w:szCs w:val="22"/>
          <w:lang w:eastAsia="pl-PL"/>
        </w:rPr>
        <w:t>potwierdzenie wybranej</w:t>
      </w:r>
      <w:r w:rsidR="712A5947" w:rsidRPr="005D716B">
        <w:rPr>
          <w:rFonts w:eastAsia="Calibri" w:cstheme="minorHAnsi"/>
          <w:sz w:val="22"/>
          <w:szCs w:val="22"/>
          <w:lang w:eastAsia="pl-PL"/>
        </w:rPr>
        <w:t xml:space="preserve"> lokalizacji Demonstratora Technologii oraz wykonani</w:t>
      </w:r>
      <w:r w:rsidR="2AD32C06" w:rsidRPr="005D716B">
        <w:rPr>
          <w:rFonts w:eastAsia="Calibri" w:cstheme="minorHAnsi"/>
          <w:sz w:val="22"/>
          <w:szCs w:val="22"/>
          <w:lang w:eastAsia="pl-PL"/>
        </w:rPr>
        <w:t>e</w:t>
      </w:r>
      <w:r w:rsidR="712A5947" w:rsidRPr="005D716B">
        <w:rPr>
          <w:rFonts w:eastAsia="Calibri" w:cstheme="minorHAnsi"/>
          <w:sz w:val="22"/>
          <w:szCs w:val="22"/>
          <w:lang w:eastAsia="pl-PL"/>
        </w:rPr>
        <w:t xml:space="preserve"> wszystkich innych czynności niezbędnych do jego wybudowania.</w:t>
      </w:r>
    </w:p>
    <w:p w14:paraId="6CE77766" w14:textId="55A7050C" w:rsidR="1B1F2586" w:rsidRPr="005D716B" w:rsidRDefault="317DBE95" w:rsidP="5EFB0F37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>Zmiana lokalizacji Demonstratora Technologii do końca realizacji Etapu I nie wymaga pozyskania zgody Zamawiającego</w:t>
      </w:r>
      <w:r w:rsidR="499077E5" w:rsidRPr="005D716B">
        <w:rPr>
          <w:rFonts w:eastAsia="Calibri" w:cstheme="minorHAnsi"/>
          <w:sz w:val="22"/>
          <w:szCs w:val="22"/>
          <w:lang w:eastAsia="pl-PL"/>
        </w:rPr>
        <w:t xml:space="preserve">, przy czym lokalizacja Demonstratora Technologii musi być zgodna z </w:t>
      </w:r>
      <w:r w:rsidR="220D8B70" w:rsidRPr="005D716B">
        <w:rPr>
          <w:rFonts w:eastAsia="Calibri" w:cstheme="minorHAnsi"/>
          <w:sz w:val="22"/>
          <w:szCs w:val="22"/>
          <w:lang w:eastAsia="pl-PL"/>
        </w:rPr>
        <w:t>wymaganiami określonymi w Załączniku 2</w:t>
      </w:r>
      <w:r w:rsidR="00775D6C" w:rsidRPr="005D716B">
        <w:rPr>
          <w:rFonts w:eastAsia="Calibri" w:cstheme="minorHAnsi"/>
          <w:sz w:val="22"/>
          <w:szCs w:val="22"/>
          <w:lang w:eastAsia="pl-PL"/>
        </w:rPr>
        <w:t>, a jej zmiana nie może prowadzić do przekroczenia przez Wykonawcę terminów określonych w tym Harmonogramie</w:t>
      </w:r>
      <w:r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4093DA03" w14:textId="7C52089B" w:rsidR="23A188FA" w:rsidRPr="005D716B" w:rsidRDefault="131C9447" w:rsidP="05FA29A1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trakcie realizacji Etapu I, </w:t>
      </w:r>
      <w:r w:rsidR="31EC873F" w:rsidRPr="005D716B">
        <w:rPr>
          <w:rFonts w:eastAsia="Calibri" w:cstheme="minorHAnsi"/>
          <w:sz w:val="22"/>
          <w:szCs w:val="22"/>
          <w:lang w:eastAsia="pl-PL"/>
        </w:rPr>
        <w:t>Wykonawca konsult</w:t>
      </w:r>
      <w:r w:rsidR="79973A9B" w:rsidRPr="005D716B">
        <w:rPr>
          <w:rFonts w:eastAsia="Calibri" w:cstheme="minorHAnsi"/>
          <w:sz w:val="22"/>
          <w:szCs w:val="22"/>
          <w:lang w:eastAsia="pl-PL"/>
        </w:rPr>
        <w:t>uje</w:t>
      </w:r>
      <w:r w:rsidR="31EC873F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5C461324" w:rsidRPr="005D716B">
        <w:rPr>
          <w:rFonts w:eastAsia="Calibri" w:cstheme="minorHAnsi"/>
          <w:sz w:val="22"/>
          <w:szCs w:val="22"/>
          <w:lang w:eastAsia="pl-PL"/>
        </w:rPr>
        <w:t xml:space="preserve">elektronicznie lub telefonicznie </w:t>
      </w:r>
      <w:r w:rsidR="31EC873F" w:rsidRPr="005D716B">
        <w:rPr>
          <w:rFonts w:eastAsia="Calibri" w:cstheme="minorHAnsi"/>
          <w:sz w:val="22"/>
          <w:szCs w:val="22"/>
          <w:lang w:eastAsia="pl-PL"/>
        </w:rPr>
        <w:t>z Zamawiającym</w:t>
      </w:r>
      <w:r w:rsidR="3FFDB2DC" w:rsidRPr="005D716B">
        <w:rPr>
          <w:rFonts w:eastAsia="Calibri" w:cstheme="minorHAnsi"/>
          <w:sz w:val="22"/>
          <w:szCs w:val="22"/>
          <w:lang w:eastAsia="pl-PL"/>
        </w:rPr>
        <w:t xml:space="preserve"> aktualny</w:t>
      </w:r>
      <w:r w:rsidR="31EC873F" w:rsidRPr="005D716B">
        <w:rPr>
          <w:rFonts w:eastAsia="Calibri" w:cstheme="minorHAnsi"/>
          <w:sz w:val="22"/>
          <w:szCs w:val="22"/>
          <w:lang w:eastAsia="pl-PL"/>
        </w:rPr>
        <w:t xml:space="preserve"> pos</w:t>
      </w:r>
      <w:r w:rsidR="5DE7DEAE" w:rsidRPr="005D716B">
        <w:rPr>
          <w:rFonts w:eastAsia="Calibri" w:cstheme="minorHAnsi"/>
          <w:sz w:val="22"/>
          <w:szCs w:val="22"/>
          <w:lang w:eastAsia="pl-PL"/>
        </w:rPr>
        <w:t>tęp</w:t>
      </w:r>
      <w:r w:rsidR="6368A63E" w:rsidRPr="005D716B">
        <w:rPr>
          <w:rFonts w:eastAsia="Calibri" w:cstheme="minorHAnsi"/>
          <w:sz w:val="22"/>
          <w:szCs w:val="22"/>
          <w:lang w:eastAsia="pl-PL"/>
        </w:rPr>
        <w:t xml:space="preserve"> p</w:t>
      </w:r>
      <w:r w:rsidR="31EC873F" w:rsidRPr="005D716B">
        <w:rPr>
          <w:rFonts w:eastAsia="Calibri" w:cstheme="minorHAnsi"/>
          <w:sz w:val="22"/>
          <w:szCs w:val="22"/>
          <w:lang w:eastAsia="pl-PL"/>
        </w:rPr>
        <w:t>rac</w:t>
      </w:r>
      <w:r w:rsidR="7B5B6498" w:rsidRPr="005D716B">
        <w:rPr>
          <w:rFonts w:eastAsia="Calibri" w:cstheme="minorHAnsi"/>
          <w:sz w:val="22"/>
          <w:szCs w:val="22"/>
          <w:lang w:eastAsia="pl-PL"/>
        </w:rPr>
        <w:t>, mając na uwadze</w:t>
      </w:r>
      <w:r w:rsidR="26EBC115" w:rsidRPr="005D716B">
        <w:rPr>
          <w:rFonts w:eastAsia="Calibri" w:cstheme="minorHAnsi"/>
          <w:sz w:val="22"/>
          <w:szCs w:val="22"/>
          <w:lang w:eastAsia="pl-PL"/>
        </w:rPr>
        <w:t xml:space="preserve"> potrzebę</w:t>
      </w:r>
      <w:r w:rsidR="6FC25F97" w:rsidRPr="005D716B">
        <w:rPr>
          <w:rFonts w:eastAsia="Calibri" w:cstheme="minorHAnsi"/>
          <w:sz w:val="22"/>
          <w:szCs w:val="22"/>
          <w:lang w:eastAsia="pl-PL"/>
        </w:rPr>
        <w:t>:</w:t>
      </w:r>
      <w:r w:rsidR="69FFB88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60209F02" w14:textId="75B02BB9" w:rsidR="23A188FA" w:rsidRPr="005D716B" w:rsidRDefault="1ADB848A" w:rsidP="00D501D9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określenia stopnia zaawansowania </w:t>
      </w:r>
      <w:r w:rsidR="00231C1B" w:rsidRPr="005D716B">
        <w:rPr>
          <w:rFonts w:eastAsia="Calibri" w:cstheme="minorHAnsi"/>
          <w:sz w:val="22"/>
          <w:szCs w:val="22"/>
          <w:lang w:eastAsia="pl-PL"/>
        </w:rPr>
        <w:t xml:space="preserve">Prac </w:t>
      </w:r>
      <w:r w:rsidRPr="005D716B">
        <w:rPr>
          <w:rFonts w:eastAsia="Calibri" w:cstheme="minorHAnsi"/>
          <w:sz w:val="22"/>
          <w:szCs w:val="22"/>
          <w:lang w:eastAsia="pl-PL"/>
        </w:rPr>
        <w:t>B+R,</w:t>
      </w:r>
    </w:p>
    <w:p w14:paraId="2DDD52E6" w14:textId="24F2234A" w:rsidR="23A188FA" w:rsidRPr="005D716B" w:rsidRDefault="327F7C96" w:rsidP="00B4DF64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przeprowadzenia właściwego modelowania numerycznego</w:t>
      </w:r>
      <w:r w:rsidR="31ABDDB3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F9C13A8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 oprogramowaniu TRNSYS,</w:t>
      </w:r>
    </w:p>
    <w:p w14:paraId="34A2E5A4" w14:textId="7AF15F35" w:rsidR="23A188FA" w:rsidRPr="005D716B" w:rsidRDefault="1A6E7A34" w:rsidP="00D501D9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określenia</w:t>
      </w:r>
      <w:r w:rsidR="5924859C" w:rsidRPr="005D716B">
        <w:rPr>
          <w:rFonts w:eastAsia="Calibri" w:cstheme="minorHAnsi"/>
          <w:sz w:val="22"/>
          <w:szCs w:val="22"/>
          <w:lang w:eastAsia="pl-PL"/>
        </w:rPr>
        <w:t xml:space="preserve"> postęp</w:t>
      </w:r>
      <w:r w:rsidR="5AA5B033" w:rsidRPr="005D716B">
        <w:rPr>
          <w:rFonts w:eastAsia="Calibri" w:cstheme="minorHAnsi"/>
          <w:sz w:val="22"/>
          <w:szCs w:val="22"/>
          <w:lang w:eastAsia="pl-PL"/>
        </w:rPr>
        <w:t>ów</w:t>
      </w:r>
      <w:r w:rsidR="5924859C" w:rsidRPr="005D716B">
        <w:rPr>
          <w:rFonts w:eastAsia="Calibri" w:cstheme="minorHAnsi"/>
          <w:sz w:val="22"/>
          <w:szCs w:val="22"/>
          <w:lang w:eastAsia="pl-PL"/>
        </w:rPr>
        <w:t xml:space="preserve"> w </w:t>
      </w:r>
      <w:r w:rsidR="58D3E278" w:rsidRPr="005D716B">
        <w:rPr>
          <w:rFonts w:eastAsia="Calibri" w:cstheme="minorHAnsi"/>
          <w:sz w:val="22"/>
          <w:szCs w:val="22"/>
          <w:lang w:eastAsia="pl-PL"/>
        </w:rPr>
        <w:t>wykonaniu</w:t>
      </w:r>
      <w:r w:rsidR="5924859C" w:rsidRPr="005D716B">
        <w:rPr>
          <w:rFonts w:eastAsia="Calibri" w:cstheme="minorHAnsi"/>
          <w:sz w:val="22"/>
          <w:szCs w:val="22"/>
          <w:lang w:eastAsia="pl-PL"/>
        </w:rPr>
        <w:t xml:space="preserve"> harmonogramu </w:t>
      </w:r>
      <w:r w:rsidR="00456163" w:rsidRPr="005D716B">
        <w:rPr>
          <w:rFonts w:eastAsia="Calibri" w:cstheme="minorHAnsi"/>
          <w:sz w:val="22"/>
          <w:szCs w:val="22"/>
          <w:lang w:eastAsia="pl-PL"/>
        </w:rPr>
        <w:t xml:space="preserve">Prac </w:t>
      </w:r>
      <w:r w:rsidR="132050A8" w:rsidRPr="005D716B">
        <w:rPr>
          <w:rFonts w:eastAsia="Calibri" w:cstheme="minorHAnsi"/>
          <w:sz w:val="22"/>
          <w:szCs w:val="22"/>
          <w:lang w:eastAsia="pl-PL"/>
        </w:rPr>
        <w:t>B+</w:t>
      </w:r>
      <w:r w:rsidR="36BC23A2" w:rsidRPr="005D716B">
        <w:rPr>
          <w:rFonts w:eastAsia="Calibri" w:cstheme="minorHAnsi"/>
          <w:sz w:val="22"/>
          <w:szCs w:val="22"/>
          <w:lang w:eastAsia="pl-PL"/>
        </w:rPr>
        <w:t xml:space="preserve">R, </w:t>
      </w:r>
    </w:p>
    <w:p w14:paraId="41D07358" w14:textId="63ED83FE" w:rsidR="23A188FA" w:rsidRPr="005D716B" w:rsidRDefault="7A9F443A" w:rsidP="00D501D9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weryfikacj</w:t>
      </w:r>
      <w:r w:rsidR="33584871" w:rsidRPr="005D716B">
        <w:rPr>
          <w:rFonts w:eastAsia="Calibri" w:cstheme="minorHAnsi"/>
          <w:sz w:val="22"/>
          <w:szCs w:val="22"/>
          <w:lang w:eastAsia="pl-PL"/>
        </w:rPr>
        <w:t>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realizacji</w:t>
      </w:r>
      <w:r w:rsidR="676E2FD8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269C0FD8" w:rsidRPr="005D716B">
        <w:rPr>
          <w:rFonts w:eastAsia="Calibri" w:cstheme="minorHAnsi"/>
          <w:sz w:val="22"/>
          <w:szCs w:val="22"/>
          <w:lang w:eastAsia="pl-PL"/>
        </w:rPr>
        <w:t>U</w:t>
      </w:r>
      <w:r w:rsidR="676E2FD8" w:rsidRPr="005D716B">
        <w:rPr>
          <w:rFonts w:eastAsia="Calibri" w:cstheme="minorHAnsi"/>
          <w:sz w:val="22"/>
          <w:szCs w:val="22"/>
          <w:lang w:eastAsia="pl-PL"/>
        </w:rPr>
        <w:t xml:space="preserve">mowy, </w:t>
      </w:r>
    </w:p>
    <w:p w14:paraId="14BBD3D3" w14:textId="18DE71D6" w:rsidR="23A188FA" w:rsidRPr="005D716B" w:rsidRDefault="20BDE8CC" w:rsidP="00D501D9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wsparci</w:t>
      </w:r>
      <w:r w:rsidR="55E730C0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procesu uzyskiwania pozwoleń na budowę</w:t>
      </w:r>
      <w:r w:rsidR="4043ABA8" w:rsidRPr="005D716B">
        <w:rPr>
          <w:rFonts w:eastAsia="Calibri" w:cstheme="minorHAnsi"/>
          <w:sz w:val="22"/>
          <w:szCs w:val="22"/>
          <w:lang w:eastAsia="pl-PL"/>
        </w:rPr>
        <w:t xml:space="preserve">, </w:t>
      </w:r>
    </w:p>
    <w:p w14:paraId="62940DC8" w14:textId="1A565069" w:rsidR="23A188FA" w:rsidRPr="005D716B" w:rsidRDefault="6D8BF278" w:rsidP="00D501D9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przeprowadzenia </w:t>
      </w:r>
      <w:r w:rsidR="3FAABFD0" w:rsidRPr="005D716B">
        <w:rPr>
          <w:rFonts w:eastAsia="Calibri" w:cstheme="minorHAnsi"/>
          <w:sz w:val="22"/>
          <w:szCs w:val="22"/>
          <w:lang w:eastAsia="pl-PL"/>
        </w:rPr>
        <w:t>wizj</w:t>
      </w:r>
      <w:r w:rsidR="25AD46F8" w:rsidRPr="005D716B">
        <w:rPr>
          <w:rFonts w:eastAsia="Calibri" w:cstheme="minorHAnsi"/>
          <w:sz w:val="22"/>
          <w:szCs w:val="22"/>
          <w:lang w:eastAsia="pl-PL"/>
        </w:rPr>
        <w:t>i</w:t>
      </w:r>
      <w:r w:rsidR="3FAABFD0" w:rsidRPr="005D716B">
        <w:rPr>
          <w:rFonts w:eastAsia="Calibri" w:cstheme="minorHAnsi"/>
          <w:sz w:val="22"/>
          <w:szCs w:val="22"/>
          <w:lang w:eastAsia="pl-PL"/>
        </w:rPr>
        <w:t xml:space="preserve"> lokaln</w:t>
      </w:r>
      <w:r w:rsidR="5DDE0253" w:rsidRPr="005D716B">
        <w:rPr>
          <w:rFonts w:eastAsia="Calibri" w:cstheme="minorHAnsi"/>
          <w:sz w:val="22"/>
          <w:szCs w:val="22"/>
          <w:lang w:eastAsia="pl-PL"/>
        </w:rPr>
        <w:t>ej</w:t>
      </w:r>
      <w:r w:rsidR="3FAABFD0" w:rsidRPr="005D716B">
        <w:rPr>
          <w:rFonts w:eastAsia="Calibri" w:cstheme="minorHAnsi"/>
          <w:sz w:val="22"/>
          <w:szCs w:val="22"/>
          <w:lang w:eastAsia="pl-PL"/>
        </w:rPr>
        <w:t xml:space="preserve"> w </w:t>
      </w:r>
      <w:r w:rsidR="70767359" w:rsidRPr="005D716B">
        <w:rPr>
          <w:rFonts w:eastAsia="Calibri" w:cstheme="minorHAnsi"/>
          <w:sz w:val="22"/>
          <w:szCs w:val="22"/>
          <w:lang w:eastAsia="pl-PL"/>
        </w:rPr>
        <w:t xml:space="preserve">lokalizacji </w:t>
      </w:r>
      <w:r w:rsidR="64540DEF" w:rsidRPr="005D716B">
        <w:rPr>
          <w:rFonts w:eastAsia="Calibri" w:cstheme="minorHAnsi"/>
          <w:sz w:val="22"/>
          <w:szCs w:val="22"/>
          <w:lang w:eastAsia="pl-PL"/>
        </w:rPr>
        <w:t>Demonstratora</w:t>
      </w:r>
      <w:r w:rsidR="70767359" w:rsidRPr="005D716B">
        <w:rPr>
          <w:rFonts w:eastAsia="Calibri" w:cstheme="minorHAnsi"/>
          <w:sz w:val="22"/>
          <w:szCs w:val="22"/>
          <w:lang w:eastAsia="pl-PL"/>
        </w:rPr>
        <w:t xml:space="preserve"> Technol</w:t>
      </w:r>
      <w:r w:rsidR="1E53115A" w:rsidRPr="005D716B">
        <w:rPr>
          <w:rFonts w:eastAsia="Calibri" w:cstheme="minorHAnsi"/>
          <w:sz w:val="22"/>
          <w:szCs w:val="22"/>
          <w:lang w:eastAsia="pl-PL"/>
        </w:rPr>
        <w:t>ogii</w:t>
      </w:r>
      <w:r w:rsidR="79998EC0" w:rsidRPr="005D716B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138E3C63" w14:textId="0E1E9897" w:rsidR="23A188FA" w:rsidRPr="005D716B" w:rsidRDefault="79998EC0" w:rsidP="2C36AF6A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Dla przeprowadzenia wizji lokalnej </w:t>
      </w:r>
      <w:r w:rsidR="0060212D" w:rsidRPr="005D716B">
        <w:rPr>
          <w:rFonts w:eastAsia="Calibri" w:cstheme="minorHAnsi"/>
          <w:sz w:val="22"/>
          <w:szCs w:val="22"/>
          <w:lang w:eastAsia="pl-PL"/>
        </w:rPr>
        <w:t xml:space="preserve">i oceny realizacji Umowy przez Wykonawcę </w:t>
      </w:r>
      <w:r w:rsidRPr="005D716B">
        <w:rPr>
          <w:rFonts w:eastAsia="Calibri" w:cstheme="minorHAnsi"/>
          <w:sz w:val="22"/>
          <w:szCs w:val="22"/>
          <w:lang w:eastAsia="pl-PL"/>
        </w:rPr>
        <w:t>Zamawiający może skorzystać z usług podmiotu trzeciego.</w:t>
      </w:r>
    </w:p>
    <w:p w14:paraId="55C0B314" w14:textId="7DC12661" w:rsidR="23A188FA" w:rsidRPr="005D716B" w:rsidRDefault="23A188FA" w:rsidP="520C31B3">
      <w:pPr>
        <w:spacing w:after="160" w:line="276" w:lineRule="auto"/>
        <w:jc w:val="both"/>
        <w:rPr>
          <w:rFonts w:eastAsia="Calibri" w:cstheme="minorHAnsi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Wykonawca jest zobowiązany do </w:t>
      </w:r>
      <w:r w:rsidR="0060212D" w:rsidRPr="005D716B">
        <w:rPr>
          <w:rFonts w:eastAsia="Calibri" w:cstheme="minorHAnsi"/>
          <w:sz w:val="22"/>
          <w:szCs w:val="22"/>
          <w:lang w:eastAsia="pl-PL"/>
        </w:rPr>
        <w:t xml:space="preserve">identyfikacji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zgód i pozwoleń </w:t>
      </w:r>
      <w:r w:rsidR="5836A75E" w:rsidRPr="005D716B">
        <w:rPr>
          <w:rFonts w:eastAsia="Calibri" w:cstheme="minorHAnsi"/>
          <w:sz w:val="22"/>
          <w:szCs w:val="22"/>
          <w:lang w:eastAsia="pl-PL"/>
        </w:rPr>
        <w:t>formalnych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i </w:t>
      </w:r>
      <w:r w:rsidR="21647FB8" w:rsidRPr="005D716B">
        <w:rPr>
          <w:rFonts w:eastAsia="Calibri" w:cstheme="minorHAnsi"/>
          <w:sz w:val="22"/>
          <w:szCs w:val="22"/>
          <w:lang w:eastAsia="pl-PL"/>
        </w:rPr>
        <w:t>administracyjnych niezbędnych dla przeprowadzenia prac badawczo-rozwojowych</w:t>
      </w:r>
      <w:r w:rsidR="460B4876" w:rsidRPr="005D716B">
        <w:rPr>
          <w:rFonts w:eastAsia="Calibri" w:cstheme="minorHAnsi"/>
          <w:sz w:val="22"/>
          <w:szCs w:val="22"/>
          <w:lang w:eastAsia="pl-PL"/>
        </w:rPr>
        <w:t>, w zakresie powiązanym z przewidywanymi pracami budowlanymi koni</w:t>
      </w:r>
      <w:r w:rsidR="6A6936A4" w:rsidRPr="005D716B">
        <w:rPr>
          <w:rFonts w:eastAsia="Calibri" w:cstheme="minorHAnsi"/>
          <w:sz w:val="22"/>
          <w:szCs w:val="22"/>
          <w:lang w:eastAsia="pl-PL"/>
        </w:rPr>
        <w:t>e</w:t>
      </w:r>
      <w:r w:rsidR="460B4876" w:rsidRPr="005D716B">
        <w:rPr>
          <w:rFonts w:eastAsia="Calibri" w:cstheme="minorHAnsi"/>
          <w:sz w:val="22"/>
          <w:szCs w:val="22"/>
          <w:lang w:eastAsia="pl-PL"/>
        </w:rPr>
        <w:t xml:space="preserve">cznymi do wykonania </w:t>
      </w:r>
      <w:r w:rsidR="10F9284E" w:rsidRPr="005D716B">
        <w:rPr>
          <w:rFonts w:eastAsia="Calibri" w:cstheme="minorHAnsi"/>
          <w:sz w:val="22"/>
          <w:szCs w:val="22"/>
          <w:lang w:eastAsia="pl-PL"/>
        </w:rPr>
        <w:t>Demonstrator</w:t>
      </w:r>
      <w:r w:rsidR="240B7D32" w:rsidRPr="005D716B">
        <w:rPr>
          <w:rFonts w:eastAsia="Calibri" w:cstheme="minorHAnsi"/>
          <w:sz w:val="22"/>
          <w:szCs w:val="22"/>
          <w:lang w:eastAsia="pl-PL"/>
        </w:rPr>
        <w:t>a</w:t>
      </w:r>
      <w:r w:rsidR="10F9284E" w:rsidRPr="005D716B">
        <w:rPr>
          <w:rFonts w:eastAsia="Calibri" w:cstheme="minorHAnsi"/>
          <w:sz w:val="22"/>
          <w:szCs w:val="22"/>
          <w:lang w:eastAsia="pl-PL"/>
        </w:rPr>
        <w:t xml:space="preserve">. </w:t>
      </w:r>
      <w:r w:rsidR="13B9AD24" w:rsidRPr="005D716B">
        <w:rPr>
          <w:rFonts w:eastAsia="Calibri" w:cstheme="minorHAnsi"/>
          <w:sz w:val="22"/>
          <w:szCs w:val="22"/>
          <w:lang w:eastAsia="pl-PL"/>
        </w:rPr>
        <w:t>A następnie, w</w:t>
      </w:r>
      <w:r w:rsidR="175FBEB2" w:rsidRPr="005D716B">
        <w:rPr>
          <w:rFonts w:eastAsia="Calibri" w:cstheme="minorHAnsi"/>
          <w:sz w:val="22"/>
          <w:szCs w:val="22"/>
          <w:lang w:eastAsia="pl-PL"/>
        </w:rPr>
        <w:t xml:space="preserve"> trakcie realizacji prac w Etapie I Wykonawca rozpoczyna proces pozyskiwania wszystkich zezwoleń i zgód koniecznych dla zbudowania Demonstratora Technologii.</w:t>
      </w:r>
      <w:r w:rsidR="3D545926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20D42E4A" w:rsidRPr="005D716B">
        <w:rPr>
          <w:rFonts w:eastAsia="Calibri" w:cstheme="minorHAnsi"/>
          <w:sz w:val="22"/>
          <w:szCs w:val="22"/>
          <w:lang w:eastAsia="pl-PL"/>
        </w:rPr>
        <w:t xml:space="preserve">Na koniec </w:t>
      </w:r>
      <w:r w:rsidR="0060212D" w:rsidRPr="005D716B">
        <w:rPr>
          <w:rFonts w:eastAsia="Calibri" w:cstheme="minorHAnsi"/>
          <w:sz w:val="22"/>
          <w:szCs w:val="22"/>
          <w:lang w:eastAsia="pl-PL"/>
        </w:rPr>
        <w:t>E</w:t>
      </w:r>
      <w:r w:rsidR="20D42E4A" w:rsidRPr="005D716B">
        <w:rPr>
          <w:rFonts w:eastAsia="Calibri" w:cstheme="minorHAnsi"/>
          <w:sz w:val="22"/>
          <w:szCs w:val="22"/>
          <w:lang w:eastAsia="pl-PL"/>
        </w:rPr>
        <w:t xml:space="preserve">tapu I, </w:t>
      </w:r>
      <w:r w:rsidR="3D545926" w:rsidRPr="005D716B">
        <w:rPr>
          <w:rFonts w:eastAsia="Calibri" w:cstheme="minorHAnsi"/>
          <w:sz w:val="22"/>
          <w:szCs w:val="22"/>
        </w:rPr>
        <w:t>Wykonawca zobowiązany jest do przedstawienia</w:t>
      </w:r>
      <w:r w:rsidR="6F8B7C2A" w:rsidRPr="005D716B">
        <w:rPr>
          <w:rFonts w:eastAsia="Calibri" w:cstheme="minorHAnsi"/>
          <w:sz w:val="22"/>
          <w:szCs w:val="22"/>
        </w:rPr>
        <w:t>:</w:t>
      </w:r>
    </w:p>
    <w:p w14:paraId="59FC340B" w14:textId="29EBE4E9" w:rsidR="23A188FA" w:rsidRPr="005D716B" w:rsidRDefault="1D7CF8BF" w:rsidP="00B4DF64">
      <w:pPr>
        <w:pStyle w:val="Akapitzlist"/>
        <w:numPr>
          <w:ilvl w:val="0"/>
          <w:numId w:val="2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kopii wypisu i wyrysu z miejscowego planu zagospodarowania przestrzennego lub kopii decyzji o warunkach zabudowy dla </w:t>
      </w:r>
      <w:r w:rsidR="7BA6728C" w:rsidRPr="005D716B">
        <w:rPr>
          <w:rFonts w:eastAsia="Calibri" w:cstheme="minorHAnsi"/>
          <w:sz w:val="22"/>
          <w:szCs w:val="22"/>
        </w:rPr>
        <w:t>Demonstratora Technologii</w:t>
      </w:r>
      <w:r w:rsidRPr="005D716B">
        <w:rPr>
          <w:rFonts w:eastAsia="Calibri" w:cstheme="minorHAnsi"/>
          <w:sz w:val="22"/>
          <w:szCs w:val="22"/>
        </w:rPr>
        <w:t xml:space="preserve"> 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>wydanej przez uprawniony organ administracji publicznej</w:t>
      </w:r>
      <w:r w:rsidR="3D7C93B3" w:rsidRPr="005D716B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7269ED97" w14:textId="27C1412B" w:rsidR="1B80D052" w:rsidRPr="005D716B" w:rsidRDefault="7DB515F9" w:rsidP="00D501D9">
      <w:pPr>
        <w:pStyle w:val="Akapitzlist"/>
        <w:numPr>
          <w:ilvl w:val="0"/>
          <w:numId w:val="24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pisemnego raportu </w:t>
      </w:r>
      <w:r w:rsidR="3D6AD685" w:rsidRPr="005D716B">
        <w:rPr>
          <w:rFonts w:eastAsia="Calibri" w:cstheme="minorHAnsi"/>
          <w:color w:val="000000" w:themeColor="text1"/>
          <w:sz w:val="22"/>
          <w:szCs w:val="22"/>
        </w:rPr>
        <w:t>zaawansowania prac w zakresie</w:t>
      </w:r>
      <w:r w:rsidR="0060212D" w:rsidRPr="005D716B">
        <w:rPr>
          <w:rFonts w:eastAsia="Calibri" w:cstheme="minorHAnsi"/>
          <w:color w:val="000000" w:themeColor="text1"/>
          <w:sz w:val="22"/>
          <w:szCs w:val="22"/>
        </w:rPr>
        <w:t xml:space="preserve"> identyfikacji</w:t>
      </w:r>
      <w:r w:rsidR="3D6AD685" w:rsidRPr="005D716B">
        <w:rPr>
          <w:rFonts w:eastAsia="Calibri" w:cstheme="minorHAnsi"/>
          <w:color w:val="000000" w:themeColor="text1"/>
          <w:sz w:val="22"/>
          <w:szCs w:val="22"/>
        </w:rPr>
        <w:t xml:space="preserve"> pozyskania zgód i pozwoleń formalnych i administracyjnych.</w:t>
      </w:r>
    </w:p>
    <w:p w14:paraId="2A8EE5B1" w14:textId="28C1E2B4" w:rsidR="43BAEF8A" w:rsidRPr="005D716B" w:rsidRDefault="43BAEF8A" w:rsidP="6FD42334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Wykonawca jest </w:t>
      </w:r>
      <w:r w:rsidR="5F79137B" w:rsidRPr="005D716B">
        <w:rPr>
          <w:rFonts w:eastAsia="Calibri" w:cstheme="minorHAnsi"/>
          <w:sz w:val="22"/>
          <w:szCs w:val="22"/>
          <w:lang w:eastAsia="pl-PL"/>
        </w:rPr>
        <w:t>zobowiązany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do przeprowadzenia procedur administracyjnych w taki sposób i w</w:t>
      </w:r>
      <w:r w:rsidR="5BCFE312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takich terminach, aby </w:t>
      </w:r>
      <w:r w:rsidR="179AAFE4" w:rsidRPr="005D716B">
        <w:rPr>
          <w:rFonts w:eastAsia="Calibri" w:cstheme="minorHAnsi"/>
          <w:sz w:val="22"/>
          <w:szCs w:val="22"/>
          <w:lang w:eastAsia="pl-PL"/>
        </w:rPr>
        <w:t>pozyskać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pozwoleni</w:t>
      </w:r>
      <w:r w:rsidR="557673D4" w:rsidRPr="005D716B">
        <w:rPr>
          <w:rFonts w:eastAsia="Calibri" w:cstheme="minorHAnsi"/>
          <w:sz w:val="22"/>
          <w:szCs w:val="22"/>
          <w:lang w:eastAsia="pl-PL"/>
        </w:rPr>
        <w:t xml:space="preserve">e na budowę </w:t>
      </w:r>
      <w:r w:rsidR="6C51146B" w:rsidRPr="005D716B">
        <w:rPr>
          <w:rFonts w:eastAsia="Calibri" w:cstheme="minorHAnsi"/>
          <w:sz w:val="22"/>
          <w:szCs w:val="22"/>
          <w:lang w:eastAsia="pl-PL"/>
        </w:rPr>
        <w:t xml:space="preserve">w Etapie II </w:t>
      </w:r>
      <w:r w:rsidR="557673D4" w:rsidRPr="005D716B">
        <w:rPr>
          <w:rFonts w:eastAsia="Calibri" w:cstheme="minorHAnsi"/>
          <w:sz w:val="22"/>
          <w:szCs w:val="22"/>
          <w:lang w:eastAsia="pl-PL"/>
        </w:rPr>
        <w:t xml:space="preserve">w terminie nie późniejszym niż wskazany </w:t>
      </w:r>
      <w:r w:rsidR="5A7C35C3" w:rsidRPr="005D716B">
        <w:rPr>
          <w:rFonts w:eastAsia="Calibri" w:cstheme="minorHAnsi"/>
          <w:sz w:val="22"/>
          <w:szCs w:val="22"/>
          <w:lang w:eastAsia="pl-PL"/>
        </w:rPr>
        <w:t xml:space="preserve">poniżej </w:t>
      </w:r>
      <w:r w:rsidR="557673D4" w:rsidRPr="005D716B">
        <w:rPr>
          <w:rFonts w:eastAsia="Calibri" w:cstheme="minorHAnsi"/>
          <w:sz w:val="22"/>
          <w:szCs w:val="22"/>
          <w:lang w:eastAsia="pl-PL"/>
        </w:rPr>
        <w:t xml:space="preserve">w poz. 3 </w:t>
      </w:r>
      <w:r w:rsidR="7DA0E45E" w:rsidRPr="005D716B">
        <w:rPr>
          <w:rFonts w:eastAsia="Calibri" w:cstheme="minorHAnsi"/>
          <w:sz w:val="22"/>
          <w:szCs w:val="22"/>
          <w:lang w:eastAsia="pl-PL"/>
        </w:rPr>
        <w:t xml:space="preserve">Tabeli </w:t>
      </w:r>
      <w:r w:rsidR="43CA0AF2" w:rsidRPr="005D716B">
        <w:rPr>
          <w:rFonts w:eastAsia="Calibri" w:cstheme="minorHAnsi"/>
          <w:sz w:val="22"/>
          <w:szCs w:val="22"/>
          <w:lang w:eastAsia="pl-PL"/>
        </w:rPr>
        <w:t>2</w:t>
      </w:r>
      <w:r w:rsidR="6CDEB93D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6B5EDD18" w14:textId="4F23CF52" w:rsidR="00E71FDB" w:rsidRPr="005D716B" w:rsidRDefault="00E71FDB" w:rsidP="05FA29A1">
      <w:pPr>
        <w:spacing w:after="160" w:line="276" w:lineRule="auto"/>
        <w:jc w:val="both"/>
        <w:rPr>
          <w:rFonts w:eastAsia="Calibri" w:cstheme="minorHAnsi"/>
          <w:lang w:eastAsia="pl-PL"/>
        </w:rPr>
      </w:pPr>
    </w:p>
    <w:p w14:paraId="3154D423" w14:textId="77777777" w:rsidR="00E71FDB" w:rsidRPr="005D716B" w:rsidRDefault="00E71FDB" w:rsidP="2C36AF6A">
      <w:pPr>
        <w:spacing w:after="160" w:line="276" w:lineRule="auto"/>
        <w:jc w:val="both"/>
        <w:rPr>
          <w:rFonts w:eastAsia="Calibri" w:cstheme="minorHAnsi"/>
          <w:b/>
          <w:bCs/>
          <w:lang w:eastAsia="pl-PL"/>
        </w:rPr>
      </w:pPr>
      <w:r w:rsidRPr="005D716B">
        <w:rPr>
          <w:rFonts w:eastAsia="Calibri" w:cstheme="minorHAnsi"/>
          <w:b/>
          <w:bCs/>
          <w:lang w:eastAsia="pl-PL"/>
        </w:rPr>
        <w:t>Zasady modelowania numerycznego</w:t>
      </w:r>
    </w:p>
    <w:p w14:paraId="5F405794" w14:textId="77321AF0" w:rsidR="00E71FDB" w:rsidRPr="005D716B" w:rsidRDefault="7D7A2D85" w:rsidP="2C36AF6A">
      <w:pPr>
        <w:spacing w:after="160" w:line="276" w:lineRule="auto"/>
        <w:jc w:val="both"/>
        <w:rPr>
          <w:rFonts w:eastAsia="Calibri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W ramach </w:t>
      </w:r>
      <w:r w:rsidR="7992B4FD" w:rsidRPr="005D716B">
        <w:rPr>
          <w:rFonts w:eastAsia="Calibri" w:cstheme="minorHAnsi"/>
          <w:sz w:val="22"/>
          <w:szCs w:val="22"/>
        </w:rPr>
        <w:t>Przedsięwzięcia</w:t>
      </w:r>
      <w:r w:rsidRPr="005D716B">
        <w:rPr>
          <w:rFonts w:eastAsia="Calibri" w:cstheme="minorHAnsi"/>
          <w:sz w:val="22"/>
          <w:szCs w:val="22"/>
        </w:rPr>
        <w:t xml:space="preserve"> Wykonawca prowadzi </w:t>
      </w:r>
      <w:r w:rsidR="220506F0" w:rsidRPr="005D716B">
        <w:rPr>
          <w:rFonts w:eastAsia="Calibri" w:cstheme="minorHAnsi"/>
          <w:sz w:val="22"/>
          <w:szCs w:val="22"/>
        </w:rPr>
        <w:t xml:space="preserve">prace badawczo-rozwojowe </w:t>
      </w:r>
      <w:r w:rsidR="710E078D" w:rsidRPr="005D716B">
        <w:rPr>
          <w:rFonts w:eastAsia="Calibri" w:cstheme="minorHAnsi"/>
          <w:sz w:val="22"/>
          <w:szCs w:val="22"/>
        </w:rPr>
        <w:t>rozwijające</w:t>
      </w:r>
      <w:r w:rsidRPr="005D716B">
        <w:rPr>
          <w:rFonts w:eastAsia="Calibri" w:cstheme="minorHAnsi"/>
          <w:sz w:val="22"/>
          <w:szCs w:val="22"/>
        </w:rPr>
        <w:t xml:space="preserve"> założenia </w:t>
      </w:r>
      <w:r w:rsidR="0AF53A3F" w:rsidRPr="005D716B">
        <w:rPr>
          <w:rFonts w:eastAsia="Calibri" w:cstheme="minorHAnsi"/>
          <w:sz w:val="22"/>
          <w:szCs w:val="22"/>
        </w:rPr>
        <w:t xml:space="preserve">modernizacji Systemu </w:t>
      </w:r>
      <w:r w:rsidR="3F1EF010" w:rsidRPr="005D716B">
        <w:rPr>
          <w:rFonts w:eastAsia="Calibri" w:cstheme="minorHAnsi"/>
          <w:sz w:val="22"/>
          <w:szCs w:val="22"/>
        </w:rPr>
        <w:t xml:space="preserve">Demonstracyjnego </w:t>
      </w:r>
      <w:r w:rsidRPr="005D716B">
        <w:rPr>
          <w:rFonts w:eastAsia="Calibri" w:cstheme="minorHAnsi"/>
          <w:sz w:val="22"/>
          <w:szCs w:val="22"/>
        </w:rPr>
        <w:t xml:space="preserve">zawarte w koncepcji oraz dokonuje </w:t>
      </w:r>
      <w:r w:rsidR="220506F0" w:rsidRPr="005D716B">
        <w:rPr>
          <w:rFonts w:eastAsia="Calibri" w:cstheme="minorHAnsi"/>
          <w:sz w:val="22"/>
          <w:szCs w:val="22"/>
        </w:rPr>
        <w:t xml:space="preserve">ich </w:t>
      </w:r>
      <w:r w:rsidR="0A0633C8" w:rsidRPr="005D716B">
        <w:rPr>
          <w:rFonts w:eastAsia="Calibri" w:cstheme="minorHAnsi"/>
          <w:sz w:val="22"/>
          <w:szCs w:val="22"/>
        </w:rPr>
        <w:t xml:space="preserve">weryfikacji poprzez modelowanie w </w:t>
      </w:r>
      <w:r w:rsidR="6EADD27F" w:rsidRPr="005D716B">
        <w:rPr>
          <w:rFonts w:eastAsia="Calibri" w:cstheme="minorHAnsi"/>
          <w:sz w:val="22"/>
          <w:szCs w:val="22"/>
        </w:rPr>
        <w:t>oprogramowaniu</w:t>
      </w:r>
      <w:r w:rsidR="0A0633C8" w:rsidRPr="005D716B">
        <w:rPr>
          <w:rFonts w:eastAsia="Calibri" w:cstheme="minorHAnsi"/>
          <w:sz w:val="22"/>
          <w:szCs w:val="22"/>
        </w:rPr>
        <w:t xml:space="preserve"> TRNSYS.</w:t>
      </w:r>
    </w:p>
    <w:p w14:paraId="24BFEF29" w14:textId="375E8B99" w:rsidR="00E71FDB" w:rsidRPr="005D716B" w:rsidRDefault="00E71FDB" w:rsidP="2B90F274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</w:rPr>
        <w:t xml:space="preserve">Celem modelownia </w:t>
      </w:r>
      <w:r w:rsidR="03C42030" w:rsidRPr="005D716B">
        <w:rPr>
          <w:rFonts w:eastAsia="Calibri" w:cstheme="minorHAnsi"/>
          <w:sz w:val="22"/>
          <w:szCs w:val="22"/>
        </w:rPr>
        <w:t>numerycznego</w:t>
      </w:r>
      <w:r w:rsidR="584043B6" w:rsidRPr="005D716B">
        <w:rPr>
          <w:rFonts w:eastAsia="Calibri" w:cstheme="minorHAnsi"/>
          <w:sz w:val="22"/>
          <w:szCs w:val="22"/>
        </w:rPr>
        <w:t xml:space="preserve"> w oprogramowaniu TRNSYS</w:t>
      </w:r>
      <w:r w:rsidR="03C42030" w:rsidRPr="005D716B">
        <w:rPr>
          <w:rFonts w:eastAsia="Calibri" w:cstheme="minorHAnsi"/>
          <w:sz w:val="22"/>
          <w:szCs w:val="22"/>
        </w:rPr>
        <w:t xml:space="preserve"> jest</w:t>
      </w:r>
      <w:r w:rsidR="58D31695" w:rsidRPr="005D716B">
        <w:rPr>
          <w:rFonts w:eastAsia="Calibri" w:cstheme="minorHAnsi"/>
          <w:sz w:val="22"/>
          <w:szCs w:val="22"/>
        </w:rPr>
        <w:t xml:space="preserve"> dopracowanie koncepcji Ciepłowni Przyszłości</w:t>
      </w:r>
      <w:r w:rsidR="1E5E159D" w:rsidRPr="005D716B">
        <w:rPr>
          <w:rFonts w:eastAsia="Calibri" w:cstheme="minorHAnsi"/>
          <w:sz w:val="22"/>
          <w:szCs w:val="22"/>
        </w:rPr>
        <w:t xml:space="preserve"> </w:t>
      </w:r>
      <w:r w:rsidR="4CA6C892" w:rsidRPr="005D716B">
        <w:rPr>
          <w:rFonts w:eastAsia="Calibri" w:cstheme="minorHAnsi"/>
          <w:sz w:val="22"/>
          <w:szCs w:val="22"/>
        </w:rPr>
        <w:t xml:space="preserve">w środowisku </w:t>
      </w:r>
      <w:r w:rsidR="73A514F8" w:rsidRPr="005D716B">
        <w:rPr>
          <w:rFonts w:eastAsia="Calibri" w:cstheme="minorHAnsi"/>
          <w:sz w:val="22"/>
          <w:szCs w:val="22"/>
        </w:rPr>
        <w:t>informatycznym oraz</w:t>
      </w:r>
      <w:r w:rsidR="30D8123E" w:rsidRPr="005D716B">
        <w:rPr>
          <w:rFonts w:eastAsia="Calibri" w:cstheme="minorHAnsi"/>
          <w:sz w:val="22"/>
          <w:szCs w:val="22"/>
        </w:rPr>
        <w:t xml:space="preserve"> przedstawienie</w:t>
      </w:r>
      <w:r w:rsidR="45C0D721" w:rsidRPr="005D716B">
        <w:rPr>
          <w:rFonts w:eastAsia="Calibri" w:cstheme="minorHAnsi"/>
          <w:sz w:val="22"/>
          <w:szCs w:val="22"/>
        </w:rPr>
        <w:t xml:space="preserve"> aktualn</w:t>
      </w:r>
      <w:r w:rsidR="04D1E86A" w:rsidRPr="005D716B">
        <w:rPr>
          <w:rFonts w:eastAsia="Calibri" w:cstheme="minorHAnsi"/>
          <w:sz w:val="22"/>
          <w:szCs w:val="22"/>
        </w:rPr>
        <w:t>ej</w:t>
      </w:r>
      <w:r w:rsidR="45C0D721" w:rsidRPr="005D716B">
        <w:rPr>
          <w:rFonts w:eastAsia="Calibri" w:cstheme="minorHAnsi"/>
          <w:sz w:val="22"/>
          <w:szCs w:val="22"/>
        </w:rPr>
        <w:t xml:space="preserve"> ofert</w:t>
      </w:r>
      <w:r w:rsidR="6EAA5987" w:rsidRPr="005D716B">
        <w:rPr>
          <w:rFonts w:eastAsia="Calibri" w:cstheme="minorHAnsi"/>
          <w:sz w:val="22"/>
          <w:szCs w:val="22"/>
        </w:rPr>
        <w:t>y</w:t>
      </w:r>
      <w:r w:rsidR="45C0D721" w:rsidRPr="005D716B">
        <w:rPr>
          <w:rFonts w:eastAsia="Calibri" w:cstheme="minorHAnsi"/>
          <w:sz w:val="22"/>
          <w:szCs w:val="22"/>
        </w:rPr>
        <w:t xml:space="preserve"> na opracowanie Technologii Ciepłowni</w:t>
      </w:r>
      <w:r w:rsidR="2F5822EB" w:rsidRPr="005D716B">
        <w:rPr>
          <w:rFonts w:eastAsia="Calibri" w:cstheme="minorHAnsi"/>
          <w:sz w:val="22"/>
          <w:szCs w:val="22"/>
        </w:rPr>
        <w:t xml:space="preserve"> </w:t>
      </w:r>
      <w:r w:rsidR="45C0D721" w:rsidRPr="005D716B">
        <w:rPr>
          <w:rFonts w:eastAsia="Calibri" w:cstheme="minorHAnsi"/>
          <w:sz w:val="22"/>
          <w:szCs w:val="22"/>
        </w:rPr>
        <w:t>Przyszłości</w:t>
      </w:r>
      <w:r w:rsidR="2C175549" w:rsidRPr="005D716B">
        <w:rPr>
          <w:rFonts w:eastAsia="Calibri" w:cstheme="minorHAnsi"/>
          <w:sz w:val="22"/>
          <w:szCs w:val="22"/>
        </w:rPr>
        <w:t>.</w:t>
      </w:r>
      <w:r w:rsidR="5B11B65B" w:rsidRPr="005D716B">
        <w:rPr>
          <w:rFonts w:eastAsia="Calibri" w:cstheme="minorHAnsi"/>
          <w:sz w:val="22"/>
          <w:szCs w:val="22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Modelowanie numeryczne </w:t>
      </w:r>
      <w:r w:rsidR="30052EB0" w:rsidRPr="005D716B">
        <w:rPr>
          <w:rFonts w:eastAsia="Calibri" w:cstheme="minorHAnsi"/>
          <w:sz w:val="22"/>
          <w:szCs w:val="22"/>
          <w:lang w:eastAsia="pl-PL"/>
        </w:rPr>
        <w:t>będzie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prowadzone przez </w:t>
      </w:r>
      <w:r w:rsidR="2AFE603C" w:rsidRPr="005D716B">
        <w:rPr>
          <w:rFonts w:eastAsia="Calibri" w:cstheme="minorHAnsi"/>
          <w:sz w:val="22"/>
          <w:szCs w:val="22"/>
          <w:lang w:eastAsia="pl-PL"/>
        </w:rPr>
        <w:t>Wykonawcę 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sposób zgodny z wymaganiami Zamawiającego</w:t>
      </w:r>
      <w:r w:rsidR="3F022D0B" w:rsidRPr="005D716B">
        <w:rPr>
          <w:rFonts w:eastAsia="Calibri" w:cstheme="minorHAnsi"/>
          <w:sz w:val="22"/>
          <w:szCs w:val="22"/>
          <w:lang w:eastAsia="pl-PL"/>
        </w:rPr>
        <w:t xml:space="preserve">, w </w:t>
      </w:r>
      <w:r w:rsidR="4019AA2B" w:rsidRPr="005D716B">
        <w:rPr>
          <w:rFonts w:eastAsia="Calibri" w:cstheme="minorHAnsi"/>
          <w:sz w:val="22"/>
          <w:szCs w:val="22"/>
          <w:lang w:eastAsia="pl-PL"/>
        </w:rPr>
        <w:t xml:space="preserve">oprogramowaniu </w:t>
      </w:r>
      <w:r w:rsidR="3F022D0B" w:rsidRPr="005D716B">
        <w:rPr>
          <w:rFonts w:eastAsia="Calibri" w:cstheme="minorHAnsi"/>
          <w:sz w:val="22"/>
          <w:szCs w:val="22"/>
          <w:lang w:eastAsia="pl-PL"/>
        </w:rPr>
        <w:t xml:space="preserve">TRNSYS wersja 18, w konfiguracji </w:t>
      </w:r>
      <w:r w:rsidR="55BE9C52" w:rsidRPr="005D716B">
        <w:rPr>
          <w:rFonts w:eastAsia="Calibri" w:cstheme="minorHAnsi"/>
          <w:sz w:val="22"/>
          <w:szCs w:val="22"/>
          <w:lang w:eastAsia="pl-PL"/>
        </w:rPr>
        <w:t>określonej przez Zamawiającego</w:t>
      </w:r>
      <w:r w:rsidR="3F022D0B" w:rsidRPr="005D716B">
        <w:rPr>
          <w:rFonts w:eastAsia="Calibri" w:cstheme="minorHAnsi"/>
          <w:sz w:val="22"/>
          <w:szCs w:val="22"/>
          <w:lang w:eastAsia="pl-PL"/>
        </w:rPr>
        <w:t xml:space="preserve">. </w:t>
      </w:r>
      <w:r w:rsidR="0CB47EB1" w:rsidRPr="005D716B">
        <w:rPr>
          <w:rFonts w:eastAsia="Calibri" w:cstheme="minorHAnsi"/>
          <w:sz w:val="22"/>
          <w:szCs w:val="22"/>
          <w:lang w:eastAsia="pl-PL"/>
        </w:rPr>
        <w:t>W</w:t>
      </w:r>
      <w:r w:rsidRPr="005D716B">
        <w:rPr>
          <w:rFonts w:eastAsia="Calibri" w:cstheme="minorHAnsi"/>
          <w:sz w:val="22"/>
          <w:szCs w:val="22"/>
          <w:lang w:eastAsia="pl-PL"/>
        </w:rPr>
        <w:t>ytyczne dotyczące parametr</w:t>
      </w:r>
      <w:r w:rsidR="48644B0F" w:rsidRPr="005D716B">
        <w:rPr>
          <w:rFonts w:eastAsia="Calibri" w:cstheme="minorHAnsi"/>
          <w:sz w:val="22"/>
          <w:szCs w:val="22"/>
          <w:lang w:eastAsia="pl-PL"/>
        </w:rPr>
        <w:t>ów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F3EC605" w:rsidRPr="005D716B">
        <w:rPr>
          <w:rFonts w:eastAsia="Calibri" w:cstheme="minorHAnsi"/>
          <w:sz w:val="22"/>
          <w:szCs w:val="22"/>
          <w:lang w:eastAsia="pl-PL"/>
        </w:rPr>
        <w:t xml:space="preserve">i </w:t>
      </w:r>
      <w:r w:rsidRPr="005D716B">
        <w:rPr>
          <w:rFonts w:eastAsia="Calibri" w:cstheme="minorHAnsi"/>
          <w:sz w:val="22"/>
          <w:szCs w:val="22"/>
          <w:lang w:eastAsia="pl-PL"/>
        </w:rPr>
        <w:t>zmienny</w:t>
      </w:r>
      <w:r w:rsidR="7F90F0B3" w:rsidRPr="005D716B">
        <w:rPr>
          <w:rFonts w:eastAsia="Calibri" w:cstheme="minorHAnsi"/>
          <w:sz w:val="22"/>
          <w:szCs w:val="22"/>
          <w:lang w:eastAsia="pl-PL"/>
        </w:rPr>
        <w:t>ch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symulacji zostaną </w:t>
      </w:r>
      <w:r w:rsidR="7E869293" w:rsidRPr="005D716B">
        <w:rPr>
          <w:rFonts w:eastAsia="Calibri" w:cstheme="minorHAnsi"/>
          <w:sz w:val="22"/>
          <w:szCs w:val="22"/>
          <w:lang w:eastAsia="pl-PL"/>
        </w:rPr>
        <w:t>dostarczone przez Zamawiającego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 terminie </w:t>
      </w:r>
      <w:r w:rsidR="069C5399" w:rsidRPr="005D716B">
        <w:rPr>
          <w:rFonts w:eastAsia="Calibri" w:cstheme="minorHAnsi"/>
          <w:sz w:val="22"/>
          <w:szCs w:val="22"/>
          <w:lang w:eastAsia="pl-PL"/>
        </w:rPr>
        <w:t>d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o </w:t>
      </w:r>
      <w:r w:rsidR="26C7FA0E" w:rsidRPr="005D716B">
        <w:rPr>
          <w:rFonts w:eastAsia="Calibri" w:cstheme="minorHAnsi"/>
          <w:sz w:val="22"/>
          <w:szCs w:val="22"/>
          <w:lang w:eastAsia="pl-PL"/>
        </w:rPr>
        <w:t>7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dni </w:t>
      </w:r>
      <w:r w:rsidR="62E22358" w:rsidRPr="005D716B">
        <w:rPr>
          <w:rFonts w:eastAsia="Calibri" w:cstheme="minorHAnsi"/>
          <w:sz w:val="22"/>
          <w:szCs w:val="22"/>
          <w:lang w:eastAsia="pl-PL"/>
        </w:rPr>
        <w:t>p</w:t>
      </w:r>
      <w:r w:rsidR="6347A70C" w:rsidRPr="005D716B">
        <w:rPr>
          <w:rFonts w:eastAsia="Calibri" w:cstheme="minorHAnsi"/>
          <w:sz w:val="22"/>
          <w:szCs w:val="22"/>
          <w:lang w:eastAsia="pl-PL"/>
        </w:rPr>
        <w:t>o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da</w:t>
      </w:r>
      <w:r w:rsidR="6F8974F5" w:rsidRPr="005D716B">
        <w:rPr>
          <w:rFonts w:eastAsia="Calibri" w:cstheme="minorHAnsi"/>
          <w:sz w:val="22"/>
          <w:szCs w:val="22"/>
          <w:lang w:eastAsia="pl-PL"/>
        </w:rPr>
        <w:t>cie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7530554" w:rsidRPr="005D716B">
        <w:rPr>
          <w:rFonts w:eastAsia="Calibri" w:cstheme="minorHAnsi"/>
          <w:sz w:val="22"/>
          <w:szCs w:val="22"/>
          <w:lang w:eastAsia="pl-PL"/>
        </w:rPr>
        <w:t>rozpoczęcia Etapu I</w:t>
      </w:r>
      <w:r w:rsidR="34E9C1C4" w:rsidRPr="005D716B">
        <w:rPr>
          <w:rFonts w:eastAsia="Calibri" w:cstheme="minorHAnsi"/>
          <w:sz w:val="22"/>
          <w:szCs w:val="22"/>
          <w:lang w:eastAsia="pl-PL"/>
        </w:rPr>
        <w:t>,</w:t>
      </w:r>
      <w:r w:rsidR="3BFFF38F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6B0C588B" w:rsidRPr="005D716B">
        <w:rPr>
          <w:rFonts w:eastAsia="Calibri" w:cstheme="minorHAnsi"/>
          <w:sz w:val="22"/>
          <w:szCs w:val="22"/>
          <w:lang w:eastAsia="pl-PL"/>
        </w:rPr>
        <w:t>za pośrednictwem osób wskazanych w Umowie</w:t>
      </w:r>
      <w:r w:rsidR="1C2A0733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6AE5DC10" w:rsidRPr="005D716B">
        <w:rPr>
          <w:rFonts w:eastAsia="Calibri" w:cstheme="minorHAnsi"/>
          <w:sz w:val="22"/>
          <w:szCs w:val="22"/>
          <w:lang w:eastAsia="pl-PL"/>
        </w:rPr>
        <w:t>do komunikacji</w:t>
      </w:r>
      <w:r w:rsidR="6B0C588B" w:rsidRPr="005D716B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5B9A0C84" w14:textId="724DBF3E" w:rsidR="0526D260" w:rsidRPr="005D716B" w:rsidRDefault="0526D260" w:rsidP="2C36AF6A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Najpóźniej po upływie 3 miesięcy kalendarzowych od daty podpisania Umowy, Wykonawca jest zobowiązany do </w:t>
      </w:r>
      <w:r w:rsidR="0B0059A5" w:rsidRPr="005D716B">
        <w:rPr>
          <w:rFonts w:eastAsia="Calibri" w:cstheme="minorHAnsi"/>
          <w:sz w:val="22"/>
          <w:szCs w:val="22"/>
          <w:lang w:eastAsia="pl-PL"/>
        </w:rPr>
        <w:t xml:space="preserve">zaprezentowania </w:t>
      </w:r>
      <w:r w:rsidR="7FB336C7" w:rsidRPr="005D716B">
        <w:rPr>
          <w:rFonts w:eastAsia="Calibri" w:cstheme="minorHAnsi"/>
          <w:sz w:val="22"/>
          <w:szCs w:val="22"/>
          <w:lang w:eastAsia="pl-PL"/>
        </w:rPr>
        <w:t xml:space="preserve">Zamawiającemu </w:t>
      </w:r>
      <w:r w:rsidR="79D0D285" w:rsidRPr="005D716B">
        <w:rPr>
          <w:rFonts w:eastAsia="Calibri" w:cstheme="minorHAnsi"/>
          <w:sz w:val="22"/>
          <w:szCs w:val="22"/>
          <w:lang w:eastAsia="pl-PL"/>
        </w:rPr>
        <w:t xml:space="preserve">postępu </w:t>
      </w:r>
      <w:r w:rsidR="63330BEB" w:rsidRPr="005D716B">
        <w:rPr>
          <w:rFonts w:eastAsia="Calibri" w:cstheme="minorHAnsi"/>
          <w:sz w:val="22"/>
          <w:szCs w:val="22"/>
          <w:lang w:eastAsia="pl-PL"/>
        </w:rPr>
        <w:t xml:space="preserve">realizacji </w:t>
      </w:r>
      <w:r w:rsidR="6F4235B3" w:rsidRPr="005D716B">
        <w:rPr>
          <w:rFonts w:eastAsia="Calibri" w:cstheme="minorHAnsi"/>
          <w:sz w:val="22"/>
          <w:szCs w:val="22"/>
          <w:lang w:eastAsia="pl-PL"/>
        </w:rPr>
        <w:t xml:space="preserve">modelowania numerycznego </w:t>
      </w:r>
      <w:r w:rsidR="787E532D" w:rsidRPr="005D716B">
        <w:rPr>
          <w:rFonts w:eastAsia="Calibri" w:cstheme="minorHAnsi"/>
          <w:sz w:val="22"/>
          <w:szCs w:val="22"/>
          <w:lang w:eastAsia="pl-PL"/>
        </w:rPr>
        <w:t>prowadzon</w:t>
      </w:r>
      <w:r w:rsidR="69F359C1" w:rsidRPr="005D716B">
        <w:rPr>
          <w:rFonts w:eastAsia="Calibri" w:cstheme="minorHAnsi"/>
          <w:sz w:val="22"/>
          <w:szCs w:val="22"/>
          <w:lang w:eastAsia="pl-PL"/>
        </w:rPr>
        <w:t>ego</w:t>
      </w:r>
      <w:r w:rsidR="787E532D" w:rsidRPr="005D716B">
        <w:rPr>
          <w:rFonts w:eastAsia="Calibri" w:cstheme="minorHAnsi"/>
          <w:sz w:val="22"/>
          <w:szCs w:val="22"/>
          <w:lang w:eastAsia="pl-PL"/>
        </w:rPr>
        <w:t xml:space="preserve"> w </w:t>
      </w:r>
      <w:r w:rsidR="28DE96FB" w:rsidRPr="005D716B">
        <w:rPr>
          <w:rFonts w:eastAsia="Calibri" w:cstheme="minorHAnsi"/>
          <w:sz w:val="22"/>
          <w:szCs w:val="22"/>
          <w:lang w:eastAsia="pl-PL"/>
        </w:rPr>
        <w:t>oprogramowaniu</w:t>
      </w:r>
      <w:r w:rsidR="787E532D" w:rsidRPr="005D716B">
        <w:rPr>
          <w:rFonts w:eastAsia="Calibri" w:cstheme="minorHAnsi"/>
          <w:sz w:val="22"/>
          <w:szCs w:val="22"/>
          <w:lang w:eastAsia="pl-PL"/>
        </w:rPr>
        <w:t xml:space="preserve"> TRNSYS.</w:t>
      </w:r>
      <w:r w:rsidR="08C17398" w:rsidRPr="005D716B">
        <w:rPr>
          <w:rFonts w:eastAsia="Calibri" w:cstheme="minorHAnsi"/>
          <w:sz w:val="22"/>
          <w:szCs w:val="22"/>
          <w:lang w:eastAsia="pl-PL"/>
        </w:rPr>
        <w:t xml:space="preserve">  </w:t>
      </w:r>
    </w:p>
    <w:p w14:paraId="7246C9CA" w14:textId="1D8D3F5C" w:rsidR="00E71FDB" w:rsidRPr="005D716B" w:rsidRDefault="00E71FDB" w:rsidP="0D9EF67F">
      <w:pPr>
        <w:spacing w:after="160" w:line="276" w:lineRule="auto"/>
        <w:jc w:val="both"/>
        <w:rPr>
          <w:rFonts w:eastAsia="Calibri" w:cstheme="minorHAnsi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 xml:space="preserve">Zamawiający </w:t>
      </w:r>
      <w:r w:rsidR="09B65714" w:rsidRPr="005D716B">
        <w:rPr>
          <w:rFonts w:eastAsia="Calibri" w:cstheme="minorHAnsi"/>
          <w:sz w:val="22"/>
          <w:szCs w:val="22"/>
          <w:lang w:eastAsia="pl-PL"/>
        </w:rPr>
        <w:t xml:space="preserve">wymaga, aby </w:t>
      </w:r>
      <w:r w:rsidR="61DCCF0F" w:rsidRPr="005D716B">
        <w:rPr>
          <w:rFonts w:eastAsia="Calibri" w:cstheme="minorHAnsi"/>
          <w:sz w:val="22"/>
          <w:szCs w:val="22"/>
          <w:lang w:eastAsia="pl-PL"/>
        </w:rPr>
        <w:t>Wykonawca przeprowadzając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modelowani</w:t>
      </w:r>
      <w:r w:rsidR="251A1A83" w:rsidRPr="005D716B">
        <w:rPr>
          <w:rFonts w:eastAsia="Calibri" w:cstheme="minorHAnsi"/>
          <w:sz w:val="22"/>
          <w:szCs w:val="22"/>
          <w:lang w:eastAsia="pl-PL"/>
        </w:rPr>
        <w:t>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numeryczne pracy </w:t>
      </w:r>
      <w:r w:rsidR="0A74466C" w:rsidRPr="005D716B">
        <w:rPr>
          <w:rFonts w:eastAsia="Calibri" w:cstheme="minorHAnsi"/>
          <w:sz w:val="22"/>
          <w:szCs w:val="22"/>
          <w:lang w:eastAsia="pl-PL"/>
        </w:rPr>
        <w:t xml:space="preserve">Demonstratora Technologii </w:t>
      </w:r>
      <w:r w:rsidRPr="005D716B">
        <w:rPr>
          <w:rFonts w:eastAsia="Calibri" w:cstheme="minorHAnsi"/>
          <w:sz w:val="22"/>
          <w:szCs w:val="22"/>
          <w:lang w:eastAsia="pl-PL"/>
        </w:rPr>
        <w:t>wykorzyst</w:t>
      </w:r>
      <w:r w:rsidR="7C719058" w:rsidRPr="005D716B">
        <w:rPr>
          <w:rFonts w:eastAsia="Calibri" w:cstheme="minorHAnsi"/>
          <w:sz w:val="22"/>
          <w:szCs w:val="22"/>
          <w:lang w:eastAsia="pl-PL"/>
        </w:rPr>
        <w:t>ywał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parametr</w:t>
      </w:r>
      <w:r w:rsidR="65D90F15" w:rsidRPr="005D716B">
        <w:rPr>
          <w:rFonts w:eastAsia="Calibri" w:cstheme="minorHAnsi"/>
          <w:sz w:val="22"/>
          <w:szCs w:val="22"/>
          <w:lang w:eastAsia="pl-PL"/>
        </w:rPr>
        <w:t>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symulacji, które </w:t>
      </w:r>
      <w:r w:rsidR="6B212715" w:rsidRPr="005D716B">
        <w:rPr>
          <w:rFonts w:eastAsia="Calibri" w:cstheme="minorHAnsi"/>
          <w:sz w:val="22"/>
          <w:szCs w:val="22"/>
          <w:lang w:eastAsia="pl-PL"/>
        </w:rPr>
        <w:t xml:space="preserve">Zamawiający </w:t>
      </w:r>
      <w:r w:rsidRPr="005D716B">
        <w:rPr>
          <w:rFonts w:eastAsia="Calibri" w:cstheme="minorHAnsi"/>
          <w:sz w:val="22"/>
          <w:szCs w:val="22"/>
          <w:lang w:eastAsia="pl-PL"/>
        </w:rPr>
        <w:t>zaklasyfikował do trzech grup</w:t>
      </w:r>
      <w:r w:rsidR="2C8C03FF" w:rsidRPr="005D716B">
        <w:rPr>
          <w:rFonts w:eastAsia="Calibri" w:cstheme="minorHAnsi"/>
          <w:sz w:val="22"/>
          <w:szCs w:val="22"/>
          <w:lang w:eastAsia="pl-PL"/>
        </w:rPr>
        <w:t>.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AB68860" w:rsidRPr="005D716B">
        <w:rPr>
          <w:rFonts w:eastAsia="Calibri" w:cstheme="minorHAnsi"/>
          <w:sz w:val="22"/>
          <w:szCs w:val="22"/>
        </w:rPr>
        <w:t xml:space="preserve">Grupę pierwszą stanowią </w:t>
      </w:r>
      <w:r w:rsidR="1A076700" w:rsidRPr="005D716B">
        <w:rPr>
          <w:rFonts w:eastAsia="Calibri" w:cstheme="minorHAnsi"/>
          <w:b/>
          <w:bCs/>
          <w:sz w:val="22"/>
          <w:szCs w:val="22"/>
        </w:rPr>
        <w:t>P</w:t>
      </w:r>
      <w:r w:rsidR="3AB68860" w:rsidRPr="005D716B">
        <w:rPr>
          <w:rFonts w:eastAsia="Calibri" w:cstheme="minorHAnsi"/>
          <w:b/>
          <w:bCs/>
          <w:sz w:val="22"/>
          <w:szCs w:val="22"/>
        </w:rPr>
        <w:t xml:space="preserve">arametry </w:t>
      </w:r>
      <w:r w:rsidR="0198194A" w:rsidRPr="005D716B">
        <w:rPr>
          <w:rFonts w:eastAsia="Calibri" w:cstheme="minorHAnsi"/>
          <w:b/>
          <w:bCs/>
          <w:sz w:val="22"/>
          <w:szCs w:val="22"/>
        </w:rPr>
        <w:t>S</w:t>
      </w:r>
      <w:r w:rsidR="3AB68860" w:rsidRPr="005D716B">
        <w:rPr>
          <w:rFonts w:eastAsia="Calibri" w:cstheme="minorHAnsi"/>
          <w:b/>
          <w:bCs/>
          <w:sz w:val="22"/>
          <w:szCs w:val="22"/>
        </w:rPr>
        <w:t xml:space="preserve">tatyczne </w:t>
      </w:r>
      <w:r w:rsidR="3AB68860" w:rsidRPr="005D716B">
        <w:rPr>
          <w:rFonts w:eastAsia="Calibri" w:cstheme="minorHAnsi"/>
          <w:sz w:val="22"/>
          <w:szCs w:val="22"/>
        </w:rPr>
        <w:t>których wartości ustalił Zamawiający, a Wykonawca ma stosować w</w:t>
      </w:r>
      <w:r w:rsidR="33629395" w:rsidRPr="005D716B">
        <w:rPr>
          <w:rFonts w:eastAsia="Calibri" w:cstheme="minorHAnsi"/>
          <w:sz w:val="22"/>
          <w:szCs w:val="22"/>
        </w:rPr>
        <w:t xml:space="preserve"> opracowaniu koncepcji we Wniosku oraz w</w:t>
      </w:r>
      <w:r w:rsidR="3AB68860" w:rsidRPr="005D716B">
        <w:rPr>
          <w:rFonts w:eastAsia="Calibri" w:cstheme="minorHAnsi"/>
          <w:sz w:val="22"/>
          <w:szCs w:val="22"/>
        </w:rPr>
        <w:t xml:space="preserve"> pracach prowadzonych w TRNSYS bez wprowadzania w nich zmian. Drugą grupę stanowią </w:t>
      </w:r>
      <w:r w:rsidR="0B6284F0" w:rsidRPr="005D716B">
        <w:rPr>
          <w:rFonts w:eastAsia="Calibri" w:cstheme="minorHAnsi"/>
          <w:b/>
          <w:bCs/>
          <w:sz w:val="22"/>
          <w:szCs w:val="22"/>
        </w:rPr>
        <w:t>P</w:t>
      </w:r>
      <w:r w:rsidR="3AB68860" w:rsidRPr="005D716B">
        <w:rPr>
          <w:rFonts w:eastAsia="Calibri" w:cstheme="minorHAnsi"/>
          <w:b/>
          <w:bCs/>
          <w:sz w:val="22"/>
          <w:szCs w:val="22"/>
        </w:rPr>
        <w:t xml:space="preserve">arametry </w:t>
      </w:r>
      <w:r w:rsidR="4E557BE3" w:rsidRPr="005D716B">
        <w:rPr>
          <w:rFonts w:eastAsia="Calibri" w:cstheme="minorHAnsi"/>
          <w:b/>
          <w:bCs/>
          <w:sz w:val="22"/>
          <w:szCs w:val="22"/>
        </w:rPr>
        <w:t>Z</w:t>
      </w:r>
      <w:r w:rsidR="3AB68860" w:rsidRPr="005D716B">
        <w:rPr>
          <w:rFonts w:eastAsia="Calibri" w:cstheme="minorHAnsi"/>
          <w:b/>
          <w:bCs/>
          <w:sz w:val="22"/>
          <w:szCs w:val="22"/>
        </w:rPr>
        <w:t xml:space="preserve">mienne </w:t>
      </w:r>
      <w:r w:rsidR="3AB68860" w:rsidRPr="005D716B">
        <w:rPr>
          <w:rFonts w:eastAsia="Calibri" w:cstheme="minorHAnsi"/>
          <w:sz w:val="22"/>
          <w:szCs w:val="22"/>
        </w:rPr>
        <w:t xml:space="preserve">dotyczące między innymi cech użytkowych stosowanych urządzeń. Ich dopuszczalne przedziały zostaną ustalone przez Zamawiającego. Możliwe są zmiany tych parametrów przez Wykonawcę, pod warunkiem właściwego udokumentowania wartości przyjętych przez Wykonawcę i potwierdzenia tychże zmian przez Zamawiającego. Trzecią grupę stanowią </w:t>
      </w:r>
      <w:r w:rsidR="243CA9A6" w:rsidRPr="005D716B">
        <w:rPr>
          <w:rFonts w:eastAsia="Calibri" w:cstheme="minorHAnsi"/>
          <w:b/>
          <w:bCs/>
          <w:sz w:val="22"/>
          <w:szCs w:val="22"/>
        </w:rPr>
        <w:t>P</w:t>
      </w:r>
      <w:r w:rsidR="3AB68860" w:rsidRPr="005D716B">
        <w:rPr>
          <w:rFonts w:eastAsia="Calibri" w:cstheme="minorHAnsi"/>
          <w:b/>
          <w:bCs/>
          <w:sz w:val="22"/>
          <w:szCs w:val="22"/>
        </w:rPr>
        <w:t xml:space="preserve">arametry </w:t>
      </w:r>
      <w:r w:rsidR="441ADB84" w:rsidRPr="005D716B">
        <w:rPr>
          <w:rFonts w:eastAsia="Calibri" w:cstheme="minorHAnsi"/>
          <w:b/>
          <w:bCs/>
          <w:sz w:val="22"/>
          <w:szCs w:val="22"/>
        </w:rPr>
        <w:t>S</w:t>
      </w:r>
      <w:r w:rsidR="3AB68860" w:rsidRPr="005D716B">
        <w:rPr>
          <w:rFonts w:eastAsia="Calibri" w:cstheme="minorHAnsi"/>
          <w:b/>
          <w:bCs/>
          <w:sz w:val="22"/>
          <w:szCs w:val="22"/>
        </w:rPr>
        <w:t>wobodne</w:t>
      </w:r>
      <w:r w:rsidR="3AB68860" w:rsidRPr="005D716B">
        <w:rPr>
          <w:rFonts w:eastAsia="Calibri" w:cstheme="minorHAnsi"/>
          <w:sz w:val="22"/>
          <w:szCs w:val="22"/>
        </w:rPr>
        <w:t xml:space="preserve"> dotyczące konfiguracji </w:t>
      </w:r>
      <w:r w:rsidR="2EA62FB2" w:rsidRPr="005D716B">
        <w:rPr>
          <w:rFonts w:eastAsia="Calibri" w:cstheme="minorHAnsi"/>
          <w:sz w:val="22"/>
          <w:szCs w:val="22"/>
        </w:rPr>
        <w:t>S</w:t>
      </w:r>
      <w:r w:rsidR="3AB68860" w:rsidRPr="005D716B">
        <w:rPr>
          <w:rFonts w:eastAsia="Calibri" w:cstheme="minorHAnsi"/>
          <w:sz w:val="22"/>
          <w:szCs w:val="22"/>
        </w:rPr>
        <w:t xml:space="preserve">ystemu </w:t>
      </w:r>
      <w:r w:rsidR="4AF84552" w:rsidRPr="005D716B">
        <w:rPr>
          <w:rFonts w:eastAsia="Calibri" w:cstheme="minorHAnsi"/>
          <w:sz w:val="22"/>
          <w:szCs w:val="22"/>
        </w:rPr>
        <w:t>Demonstracyjnego</w:t>
      </w:r>
      <w:r w:rsidR="3AB68860" w:rsidRPr="005D716B">
        <w:rPr>
          <w:rFonts w:eastAsia="Calibri" w:cstheme="minorHAnsi"/>
          <w:sz w:val="22"/>
          <w:szCs w:val="22"/>
        </w:rPr>
        <w:t>. Parametry te mogą być dowolnie kształtowane przez Wykonawcę</w:t>
      </w:r>
      <w:r w:rsidR="3DDF16DD" w:rsidRPr="005D716B">
        <w:rPr>
          <w:rFonts w:eastAsia="Calibri" w:cstheme="minorHAnsi"/>
          <w:sz w:val="22"/>
          <w:szCs w:val="22"/>
        </w:rPr>
        <w:t>.</w:t>
      </w:r>
    </w:p>
    <w:p w14:paraId="20B838AE" w14:textId="0DA9287F" w:rsidR="00E71FDB" w:rsidRPr="005D716B" w:rsidRDefault="00E71FDB" w:rsidP="00D501D9">
      <w:pPr>
        <w:pStyle w:val="Akapitzlist"/>
        <w:numPr>
          <w:ilvl w:val="0"/>
          <w:numId w:val="35"/>
        </w:numPr>
        <w:spacing w:after="160"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b/>
          <w:bCs/>
          <w:sz w:val="22"/>
          <w:szCs w:val="22"/>
          <w:lang w:eastAsia="pl-PL"/>
        </w:rPr>
        <w:t xml:space="preserve">Parametry </w:t>
      </w:r>
      <w:r w:rsidR="2F5A7E4F" w:rsidRPr="005D716B">
        <w:rPr>
          <w:rFonts w:eastAsia="Calibri" w:cstheme="minorHAnsi"/>
          <w:b/>
          <w:bCs/>
          <w:sz w:val="22"/>
          <w:szCs w:val="22"/>
          <w:lang w:eastAsia="pl-PL"/>
        </w:rPr>
        <w:t>S</w:t>
      </w:r>
      <w:r w:rsidRPr="005D716B">
        <w:rPr>
          <w:rFonts w:eastAsia="Calibri" w:cstheme="minorHAnsi"/>
          <w:b/>
          <w:bCs/>
          <w:sz w:val="22"/>
          <w:szCs w:val="22"/>
          <w:lang w:eastAsia="pl-PL"/>
        </w:rPr>
        <w:t>tatyczne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: </w:t>
      </w:r>
    </w:p>
    <w:p w14:paraId="48C9F427" w14:textId="3542AA21" w:rsidR="00E71FDB" w:rsidRPr="005D716B" w:rsidRDefault="00E71FDB" w:rsidP="00D501D9">
      <w:pPr>
        <w:pStyle w:val="Akapitzlist"/>
        <w:numPr>
          <w:ilvl w:val="1"/>
          <w:numId w:val="42"/>
        </w:numPr>
        <w:spacing w:line="276" w:lineRule="auto"/>
        <w:ind w:left="1080"/>
        <w:jc w:val="both"/>
        <w:rPr>
          <w:rFonts w:eastAsia="Calibri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warunki pogodowe, tj. między innymi: temperaturę i wilgotność powietrza, prędkość i kierunek wiatru blisko powierzchni ziemi,</w:t>
      </w:r>
    </w:p>
    <w:p w14:paraId="62C55A88" w14:textId="00AB6C8B" w:rsidR="00E71FDB" w:rsidRPr="005D716B" w:rsidRDefault="39AF930E" w:rsidP="00D501D9">
      <w:pPr>
        <w:pStyle w:val="Akapitzlist"/>
        <w:numPr>
          <w:ilvl w:val="1"/>
          <w:numId w:val="42"/>
        </w:numPr>
        <w:spacing w:line="276" w:lineRule="auto"/>
        <w:ind w:left="1080"/>
        <w:jc w:val="both"/>
        <w:rPr>
          <w:rFonts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współczynnik wykładniczy prędkości wiatru, prędkość i kierunek wiatru na wysokości 100m nad powierzchnią ziemi,</w:t>
      </w:r>
    </w:p>
    <w:p w14:paraId="60F10C5B" w14:textId="7E82EABB" w:rsidR="63EFE57E" w:rsidRPr="005D716B" w:rsidRDefault="63EFE57E" w:rsidP="519E5733">
      <w:pPr>
        <w:pStyle w:val="Akapitzlist"/>
        <w:numPr>
          <w:ilvl w:val="1"/>
          <w:numId w:val="42"/>
        </w:numPr>
        <w:spacing w:line="276" w:lineRule="auto"/>
        <w:ind w:left="1080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dane o natężeniu promieniowania słonecznego i nasłonecznieniu, </w:t>
      </w:r>
    </w:p>
    <w:p w14:paraId="6EA8C661" w14:textId="1567AC1C" w:rsidR="17FA4B52" w:rsidRPr="005D716B" w:rsidRDefault="17FA4B52" w:rsidP="519E5733">
      <w:pPr>
        <w:pStyle w:val="Akapitzlist"/>
        <w:numPr>
          <w:ilvl w:val="1"/>
          <w:numId w:val="42"/>
        </w:numPr>
        <w:spacing w:line="276" w:lineRule="auto"/>
        <w:ind w:left="1080"/>
        <w:jc w:val="both"/>
        <w:rPr>
          <w:rFonts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temperatura gruntu</w:t>
      </w:r>
      <w:r w:rsidR="4AB4E230" w:rsidRPr="005D716B">
        <w:rPr>
          <w:rFonts w:eastAsia="Calibri" w:cstheme="minorHAnsi"/>
          <w:sz w:val="22"/>
          <w:szCs w:val="22"/>
        </w:rPr>
        <w:t>,</w:t>
      </w:r>
    </w:p>
    <w:p w14:paraId="7A627BF7" w14:textId="77777777" w:rsidR="00E71FDB" w:rsidRPr="005D716B" w:rsidRDefault="00E71FDB" w:rsidP="00D501D9">
      <w:pPr>
        <w:pStyle w:val="Akapitzlist"/>
        <w:numPr>
          <w:ilvl w:val="1"/>
          <w:numId w:val="42"/>
        </w:numPr>
        <w:spacing w:line="276" w:lineRule="auto"/>
        <w:ind w:left="1080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prognoza cen zakupu energii elektrycznej,</w:t>
      </w:r>
    </w:p>
    <w:p w14:paraId="2F3AB33C" w14:textId="77777777" w:rsidR="00E71FDB" w:rsidRPr="005D716B" w:rsidRDefault="00E71FDB" w:rsidP="00D501D9">
      <w:pPr>
        <w:pStyle w:val="Akapitzlist"/>
        <w:numPr>
          <w:ilvl w:val="1"/>
          <w:numId w:val="42"/>
        </w:numPr>
        <w:spacing w:after="160" w:line="276" w:lineRule="auto"/>
        <w:ind w:left="1080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prognoza cen zakupu substratów niezbędnych do eksploatacji biogazowni,</w:t>
      </w:r>
    </w:p>
    <w:p w14:paraId="79FACC0D" w14:textId="4167E636" w:rsidR="00E71FDB" w:rsidRPr="005D716B" w:rsidRDefault="00E71FDB" w:rsidP="00D501D9">
      <w:pPr>
        <w:pStyle w:val="Akapitzlist"/>
        <w:numPr>
          <w:ilvl w:val="1"/>
          <w:numId w:val="42"/>
        </w:numPr>
        <w:spacing w:after="160" w:line="276" w:lineRule="auto"/>
        <w:ind w:left="1080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prognoza cen energii zakupionej w ramach umów PPA </w:t>
      </w:r>
      <w:r w:rsidR="52ADDC13" w:rsidRPr="005D716B">
        <w:rPr>
          <w:rFonts w:eastAsia="Calibri" w:cstheme="minorHAnsi"/>
          <w:sz w:val="22"/>
          <w:szCs w:val="22"/>
          <w:lang w:eastAsia="pl-PL"/>
        </w:rPr>
        <w:t xml:space="preserve">- należy zastosować taką samą prognozę jak </w:t>
      </w:r>
      <w:r w:rsidRPr="005D716B">
        <w:rPr>
          <w:rFonts w:eastAsia="Calibri" w:cstheme="minorHAnsi"/>
          <w:sz w:val="22"/>
          <w:szCs w:val="22"/>
          <w:lang w:eastAsia="pl-PL"/>
        </w:rPr>
        <w:t>dla prognozy ceny energii elektrycznej</w:t>
      </w:r>
    </w:p>
    <w:p w14:paraId="257304F6" w14:textId="10E6282F" w:rsidR="00E71FDB" w:rsidRPr="005D716B" w:rsidRDefault="00E71FDB" w:rsidP="00B4DF64">
      <w:pPr>
        <w:spacing w:after="160" w:line="276" w:lineRule="auto"/>
        <w:ind w:left="360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Parametry</w:t>
      </w:r>
      <w:r w:rsidR="0F90381F" w:rsidRPr="005D716B">
        <w:rPr>
          <w:rFonts w:eastAsia="Calibri" w:cstheme="minorHAnsi"/>
          <w:sz w:val="22"/>
          <w:szCs w:val="22"/>
          <w:lang w:eastAsia="pl-PL"/>
        </w:rPr>
        <w:t xml:space="preserve"> statyc</w:t>
      </w:r>
      <w:r w:rsidR="289526A1" w:rsidRPr="005D716B">
        <w:rPr>
          <w:rFonts w:eastAsia="Calibri" w:cstheme="minorHAnsi"/>
          <w:sz w:val="22"/>
          <w:szCs w:val="22"/>
          <w:lang w:eastAsia="pl-PL"/>
        </w:rPr>
        <w:t>zne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27285858" w:rsidRPr="005D716B">
        <w:rPr>
          <w:rFonts w:eastAsia="Calibri" w:cstheme="minorHAnsi"/>
          <w:sz w:val="22"/>
          <w:szCs w:val="22"/>
          <w:lang w:eastAsia="pl-PL"/>
        </w:rPr>
        <w:t>modelowania numerycznego</w:t>
      </w:r>
      <w:r w:rsidR="5676F7C9" w:rsidRPr="005D716B">
        <w:rPr>
          <w:rFonts w:eastAsia="Calibri" w:cstheme="minorHAnsi"/>
          <w:sz w:val="22"/>
          <w:szCs w:val="22"/>
          <w:lang w:eastAsia="pl-PL"/>
        </w:rPr>
        <w:t xml:space="preserve"> z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awarte są w Załączniku nr </w:t>
      </w:r>
      <w:r w:rsidR="214D13DA" w:rsidRPr="005D716B">
        <w:rPr>
          <w:rFonts w:eastAsia="Calibri" w:cstheme="minorHAnsi"/>
          <w:sz w:val="22"/>
          <w:szCs w:val="22"/>
          <w:lang w:eastAsia="pl-PL"/>
        </w:rPr>
        <w:t>6</w:t>
      </w:r>
      <w:r w:rsidR="40DA95F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1C884383" w:rsidRPr="005D716B">
        <w:rPr>
          <w:rFonts w:eastAsia="Calibri" w:cstheme="minorHAnsi"/>
          <w:sz w:val="22"/>
          <w:szCs w:val="22"/>
          <w:lang w:eastAsia="pl-PL"/>
        </w:rPr>
        <w:t>do Regulaminu</w:t>
      </w:r>
      <w:r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48921D1F" w14:textId="0A597A51" w:rsidR="00E71FDB" w:rsidRPr="005D716B" w:rsidRDefault="00E71FDB" w:rsidP="0D9EF67F">
      <w:pPr>
        <w:pStyle w:val="Akapitzlist"/>
        <w:numPr>
          <w:ilvl w:val="0"/>
          <w:numId w:val="34"/>
        </w:numPr>
        <w:spacing w:after="160" w:line="276" w:lineRule="auto"/>
        <w:jc w:val="both"/>
        <w:rPr>
          <w:rFonts w:eastAsiaTheme="minorEastAsia" w:cstheme="minorHAnsi"/>
          <w:color w:val="5B9BD5" w:themeColor="accent1"/>
          <w:sz w:val="22"/>
          <w:szCs w:val="22"/>
          <w:lang w:eastAsia="pl-PL"/>
        </w:rPr>
      </w:pPr>
      <w:r w:rsidRPr="005D716B">
        <w:rPr>
          <w:rFonts w:eastAsia="Calibri" w:cstheme="minorHAnsi"/>
          <w:b/>
          <w:bCs/>
          <w:sz w:val="22"/>
          <w:szCs w:val="22"/>
          <w:lang w:eastAsia="pl-PL"/>
        </w:rPr>
        <w:t xml:space="preserve">Parametry </w:t>
      </w:r>
      <w:r w:rsidR="468D37C1" w:rsidRPr="005D716B">
        <w:rPr>
          <w:rFonts w:eastAsia="Calibri" w:cstheme="minorHAnsi"/>
          <w:b/>
          <w:bCs/>
          <w:sz w:val="22"/>
          <w:szCs w:val="22"/>
          <w:lang w:eastAsia="pl-PL"/>
        </w:rPr>
        <w:t>Z</w:t>
      </w:r>
      <w:r w:rsidRPr="005D716B">
        <w:rPr>
          <w:rFonts w:eastAsia="Calibri" w:cstheme="minorHAnsi"/>
          <w:b/>
          <w:bCs/>
          <w:sz w:val="22"/>
          <w:szCs w:val="22"/>
          <w:lang w:eastAsia="pl-PL"/>
        </w:rPr>
        <w:t>mienne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6ABCDBFF" w:rsidRPr="005D716B">
        <w:rPr>
          <w:rFonts w:eastAsia="Calibri" w:cstheme="minorHAnsi"/>
          <w:sz w:val="22"/>
          <w:szCs w:val="22"/>
          <w:lang w:eastAsia="pl-PL"/>
        </w:rPr>
        <w:t>:</w:t>
      </w:r>
    </w:p>
    <w:p w14:paraId="5AA346DC" w14:textId="55252B6A" w:rsidR="00E71FDB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parametry pomp ciepła</w:t>
      </w:r>
      <w:r w:rsidR="60468D73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314DB3D7" w14:textId="155623E9" w:rsidR="00E71FDB" w:rsidRPr="005D716B" w:rsidRDefault="6C89F984" w:rsidP="3BC2DB2B">
      <w:pPr>
        <w:pStyle w:val="Akapitzlist"/>
        <w:numPr>
          <w:ilvl w:val="1"/>
          <w:numId w:val="1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grzewcza, </w:t>
      </w:r>
    </w:p>
    <w:p w14:paraId="4E026158" w14:textId="302FC83E" w:rsidR="00E71FDB" w:rsidRPr="005D716B" w:rsidRDefault="6C89F984" w:rsidP="3BC2DB2B">
      <w:pPr>
        <w:pStyle w:val="Akapitzlist"/>
        <w:numPr>
          <w:ilvl w:val="1"/>
          <w:numId w:val="1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elektryczna, </w:t>
      </w:r>
    </w:p>
    <w:p w14:paraId="544616C2" w14:textId="58A6D9D8" w:rsidR="00E71FDB" w:rsidRPr="005D716B" w:rsidRDefault="6C89F984" w:rsidP="3BC2DB2B">
      <w:pPr>
        <w:pStyle w:val="Akapitzlist"/>
        <w:numPr>
          <w:ilvl w:val="1"/>
          <w:numId w:val="1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nominalny COP, </w:t>
      </w:r>
    </w:p>
    <w:p w14:paraId="2A5DEDE0" w14:textId="2E80E34E" w:rsidR="00E71FDB" w:rsidRPr="005D716B" w:rsidRDefault="6C89F984" w:rsidP="3BC2DB2B">
      <w:pPr>
        <w:pStyle w:val="Akapitzlist"/>
        <w:numPr>
          <w:ilvl w:val="1"/>
          <w:numId w:val="1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nominalne przepływy czynników dolnego i górnego źródła ciepła (powietrze, woda, solanka, itd.), </w:t>
      </w:r>
    </w:p>
    <w:p w14:paraId="2873FA3E" w14:textId="124C9CA9" w:rsidR="00E71FDB" w:rsidRPr="005D716B" w:rsidRDefault="0E55BF5A" w:rsidP="0D9EF67F">
      <w:pPr>
        <w:pStyle w:val="Akapitzlist"/>
        <w:numPr>
          <w:ilvl w:val="1"/>
          <w:numId w:val="1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charakterystyka pr</w:t>
      </w:r>
      <w:r w:rsidR="35B1B572" w:rsidRPr="005D716B">
        <w:rPr>
          <w:rFonts w:eastAsia="Calibri" w:cstheme="minorHAnsi"/>
          <w:sz w:val="22"/>
          <w:szCs w:val="22"/>
          <w:lang w:eastAsia="pl-PL"/>
        </w:rPr>
        <w:t>acy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urządzenia w zależności od warunków operacyjnych (temperatury dolnego i górnego źródła ciepła)</w:t>
      </w:r>
    </w:p>
    <w:p w14:paraId="6CB5D84A" w14:textId="3B087091" w:rsidR="60ECF99E" w:rsidRPr="005D716B" w:rsidRDefault="10F9CCAC" w:rsidP="3BC2DB2B">
      <w:pPr>
        <w:pStyle w:val="Akapitzlist"/>
        <w:numPr>
          <w:ilvl w:val="1"/>
          <w:numId w:val="1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wszystkie pozostałe </w:t>
      </w:r>
      <w:r w:rsidR="60ECF99E" w:rsidRPr="005D716B">
        <w:rPr>
          <w:rFonts w:eastAsia="Calibri" w:cstheme="minorHAnsi"/>
          <w:sz w:val="22"/>
          <w:szCs w:val="22"/>
          <w:lang w:eastAsia="pl-PL"/>
        </w:rPr>
        <w:t>parametry modelujące pracę urządzenia.</w:t>
      </w:r>
    </w:p>
    <w:p w14:paraId="5F949073" w14:textId="77777777" w:rsidR="00A45956" w:rsidRPr="005D716B" w:rsidRDefault="00FB6D4D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 xml:space="preserve">gruntowe wymienniki ciepła </w:t>
      </w:r>
    </w:p>
    <w:p w14:paraId="25379103" w14:textId="77777777" w:rsidR="00A45956" w:rsidRPr="005D716B" w:rsidRDefault="00A45956" w:rsidP="3BC2DB2B">
      <w:pPr>
        <w:pStyle w:val="Akapitzlist"/>
        <w:numPr>
          <w:ilvl w:val="1"/>
          <w:numId w:val="1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 xml:space="preserve">liczba i konfiguracja szeregowo-równoległa, </w:t>
      </w:r>
    </w:p>
    <w:p w14:paraId="51389DD6" w14:textId="2022CC33" w:rsidR="00A45956" w:rsidRPr="005D716B" w:rsidRDefault="00A45956" w:rsidP="0D9EF67F">
      <w:pPr>
        <w:pStyle w:val="Akapitzlist"/>
        <w:numPr>
          <w:ilvl w:val="1"/>
          <w:numId w:val="1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 xml:space="preserve">liczba rur na odwiert, </w:t>
      </w:r>
    </w:p>
    <w:p w14:paraId="2838DF12" w14:textId="11324974" w:rsidR="00FB6D4D" w:rsidRPr="005D716B" w:rsidRDefault="1139B9DF" w:rsidP="3BC2DB2B">
      <w:pPr>
        <w:pStyle w:val="Akapitzlist"/>
        <w:numPr>
          <w:ilvl w:val="1"/>
          <w:numId w:val="1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wielkości geometryczne wymiennika ciepła (głębokość, odległość pomiędzy wymiennikami, średnica otworu, średnica wewnętrzna i wewnętrzna orurowania, odległość rury od środka otworu, itd.)</w:t>
      </w:r>
    </w:p>
    <w:p w14:paraId="4C84937D" w14:textId="654E2658" w:rsidR="55331448" w:rsidRPr="005D716B" w:rsidRDefault="55331448" w:rsidP="3BC2DB2B">
      <w:pPr>
        <w:pStyle w:val="Akapitzlist"/>
        <w:numPr>
          <w:ilvl w:val="1"/>
          <w:numId w:val="1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47FF918D" w14:textId="71FA3E67" w:rsidR="00211C46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pasywne elementy przesyłowe sieci ciepłowniczej</w:t>
      </w:r>
      <w:r w:rsidR="00211C46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23F5D463" w14:textId="77777777" w:rsidR="00211C46" w:rsidRPr="005D716B" w:rsidRDefault="00211C46" w:rsidP="3BC2DB2B">
      <w:pPr>
        <w:pStyle w:val="Akapitzlist"/>
        <w:numPr>
          <w:ilvl w:val="1"/>
          <w:numId w:val="1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średnica zewnętrzna i wewnętrzna rur, </w:t>
      </w:r>
    </w:p>
    <w:p w14:paraId="0453D70C" w14:textId="79AC39D0" w:rsidR="00E71FDB" w:rsidRPr="005D716B" w:rsidRDefault="00211C46" w:rsidP="3BC2DB2B">
      <w:pPr>
        <w:pStyle w:val="Akapitzlist"/>
        <w:numPr>
          <w:ilvl w:val="1"/>
          <w:numId w:val="1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grubość materiału termoizolującego</w:t>
      </w:r>
    </w:p>
    <w:p w14:paraId="60CA8FCF" w14:textId="601F8B41" w:rsidR="4D8E01C9" w:rsidRPr="005D716B" w:rsidRDefault="4D8E01C9" w:rsidP="3BC2DB2B">
      <w:pPr>
        <w:pStyle w:val="Akapitzlist"/>
        <w:numPr>
          <w:ilvl w:val="1"/>
          <w:numId w:val="1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3F8C5D7C" w14:textId="4B1C98E0" w:rsidR="00E71FDB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magazyny ciepła sezonowe i krótkoterminowe,</w:t>
      </w:r>
      <w:r w:rsidR="28083EA6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2390277A" w14:textId="7587C815" w:rsidR="00E71FDB" w:rsidRPr="005D716B" w:rsidRDefault="01BA37E4" w:rsidP="0D9EF67F">
      <w:pPr>
        <w:pStyle w:val="Akapitzlist"/>
        <w:numPr>
          <w:ilvl w:val="1"/>
          <w:numId w:val="1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ciepło właściwe</w:t>
      </w:r>
      <w:r w:rsidR="77FFCB0C" w:rsidRPr="005D716B">
        <w:rPr>
          <w:rFonts w:eastAsia="Calibri" w:cstheme="minorHAnsi"/>
          <w:sz w:val="22"/>
          <w:szCs w:val="22"/>
        </w:rPr>
        <w:t xml:space="preserve"> materiału magazynującego ciepło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, </w:t>
      </w:r>
    </w:p>
    <w:p w14:paraId="572AD6B1" w14:textId="2051D532" w:rsidR="00E71FDB" w:rsidRPr="005D716B" w:rsidRDefault="01BA37E4" w:rsidP="3BC2DB2B">
      <w:pPr>
        <w:pStyle w:val="Akapitzlist"/>
        <w:numPr>
          <w:ilvl w:val="1"/>
          <w:numId w:val="1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gęstość, lepkość, współczynnik przewodzenia ciepła i współczynnik rozszerzalności cieplnej czynnika roboczego, </w:t>
      </w:r>
    </w:p>
    <w:p w14:paraId="6FECB085" w14:textId="6FEC1460" w:rsidR="00E71FDB" w:rsidRPr="005D716B" w:rsidRDefault="01BA37E4" w:rsidP="3BC2DB2B">
      <w:pPr>
        <w:pStyle w:val="Akapitzlist"/>
        <w:numPr>
          <w:ilvl w:val="1"/>
          <w:numId w:val="1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objętość magazynu, </w:t>
      </w:r>
    </w:p>
    <w:p w14:paraId="0F8F5542" w14:textId="4DD4A942" w:rsidR="00E71FDB" w:rsidRPr="005D716B" w:rsidRDefault="01BA37E4" w:rsidP="3BC2DB2B">
      <w:pPr>
        <w:pStyle w:val="Akapitzlist"/>
        <w:numPr>
          <w:ilvl w:val="1"/>
          <w:numId w:val="1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 xml:space="preserve">współczynnik wymiany ciepła, </w:t>
      </w:r>
    </w:p>
    <w:p w14:paraId="514708AC" w14:textId="7C484A15" w:rsidR="00E71FDB" w:rsidRPr="005D716B" w:rsidRDefault="01BA37E4" w:rsidP="3BC2DB2B">
      <w:pPr>
        <w:pStyle w:val="Akapitzlist"/>
        <w:numPr>
          <w:ilvl w:val="1"/>
          <w:numId w:val="1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parametry geometryczne wewnętrznych wymienników ciepła, </w:t>
      </w:r>
    </w:p>
    <w:p w14:paraId="4BE788E3" w14:textId="2D6CB1AF" w:rsidR="1FEAC3D5" w:rsidRPr="005D716B" w:rsidRDefault="1FEAC3D5" w:rsidP="3BC2DB2B">
      <w:pPr>
        <w:pStyle w:val="Akapitzlist"/>
        <w:numPr>
          <w:ilvl w:val="1"/>
          <w:numId w:val="1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43CD38D9" w14:textId="77777777" w:rsidR="006F3D7A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dane PV</w:t>
      </w:r>
    </w:p>
    <w:p w14:paraId="1F0F4B7C" w14:textId="77777777" w:rsidR="006F3D7A" w:rsidRPr="005D716B" w:rsidRDefault="006F3D7A" w:rsidP="0D9EF67F">
      <w:pPr>
        <w:pStyle w:val="Akapitzlist"/>
        <w:numPr>
          <w:ilvl w:val="1"/>
          <w:numId w:val="1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moc modułu w warunku Standard Test Conditions (STC), </w:t>
      </w:r>
    </w:p>
    <w:p w14:paraId="2DE37D4D" w14:textId="77777777" w:rsidR="006F3D7A" w:rsidRPr="005D716B" w:rsidRDefault="006F3D7A" w:rsidP="0D9EF67F">
      <w:pPr>
        <w:pStyle w:val="Akapitzlist"/>
        <w:numPr>
          <w:ilvl w:val="1"/>
          <w:numId w:val="1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prąd zwarcia STC, </w:t>
      </w:r>
    </w:p>
    <w:p w14:paraId="5A92EF38" w14:textId="5834AAAE" w:rsidR="006F3D7A" w:rsidRPr="005D716B" w:rsidRDefault="006F3D7A" w:rsidP="0D9EF67F">
      <w:pPr>
        <w:pStyle w:val="Akapitzlist"/>
        <w:numPr>
          <w:ilvl w:val="1"/>
          <w:numId w:val="1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napięcie obwodu otwartego STC, </w:t>
      </w:r>
    </w:p>
    <w:p w14:paraId="0C2FEEEB" w14:textId="77777777" w:rsidR="006F3D7A" w:rsidRPr="005D716B" w:rsidRDefault="006F3D7A" w:rsidP="0D9EF67F">
      <w:pPr>
        <w:pStyle w:val="Akapitzlist"/>
        <w:numPr>
          <w:ilvl w:val="1"/>
          <w:numId w:val="1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temperatura STC, </w:t>
      </w:r>
    </w:p>
    <w:p w14:paraId="11AB8568" w14:textId="77777777" w:rsidR="000B3839" w:rsidRPr="005D716B" w:rsidRDefault="006F3D7A" w:rsidP="0D9EF67F">
      <w:pPr>
        <w:pStyle w:val="Akapitzlist"/>
        <w:numPr>
          <w:ilvl w:val="1"/>
          <w:numId w:val="1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natężenie promieniowania STC, </w:t>
      </w:r>
    </w:p>
    <w:p w14:paraId="178B1626" w14:textId="77777777" w:rsidR="000B3839" w:rsidRPr="005D716B" w:rsidRDefault="006F3D7A" w:rsidP="0D9EF67F">
      <w:pPr>
        <w:pStyle w:val="Akapitzlist"/>
        <w:numPr>
          <w:ilvl w:val="1"/>
          <w:numId w:val="1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napięcie i natężenie prądu punktu maksymalnej mocy (MPP), </w:t>
      </w:r>
    </w:p>
    <w:p w14:paraId="15716C0D" w14:textId="77777777" w:rsidR="000B3839" w:rsidRPr="005D716B" w:rsidRDefault="006F3D7A" w:rsidP="0D9EF67F">
      <w:pPr>
        <w:pStyle w:val="Akapitzlist"/>
        <w:numPr>
          <w:ilvl w:val="1"/>
          <w:numId w:val="1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współczynnik temperaturowy napięcia i natężenia prądu, </w:t>
      </w:r>
    </w:p>
    <w:p w14:paraId="112A6DA7" w14:textId="77777777" w:rsidR="000B3839" w:rsidRPr="005D716B" w:rsidRDefault="006F3D7A" w:rsidP="0D9EF67F">
      <w:pPr>
        <w:pStyle w:val="Akapitzlist"/>
        <w:numPr>
          <w:ilvl w:val="1"/>
          <w:numId w:val="1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liczba modułów połączona szeregowo i równolegle, </w:t>
      </w:r>
    </w:p>
    <w:p w14:paraId="736C3FCD" w14:textId="77777777" w:rsidR="000B3839" w:rsidRPr="005D716B" w:rsidRDefault="006F3D7A" w:rsidP="0D9EF67F">
      <w:pPr>
        <w:pStyle w:val="Akapitzlist"/>
        <w:numPr>
          <w:ilvl w:val="1"/>
          <w:numId w:val="1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temperatura modułu i natężenie w warunku </w:t>
      </w:r>
      <w:r w:rsidRPr="005D716B">
        <w:rPr>
          <w:rFonts w:eastAsia="Calibri" w:cstheme="minorHAnsi"/>
          <w:i/>
          <w:iCs/>
          <w:sz w:val="22"/>
          <w:szCs w:val="22"/>
          <w:lang w:eastAsia="pl-PL"/>
        </w:rPr>
        <w:t>Normal Operating Cell Temperature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(NOCT), </w:t>
      </w:r>
    </w:p>
    <w:p w14:paraId="3C40F3A9" w14:textId="79F9F972" w:rsidR="5F0BC84F" w:rsidRPr="005D716B" w:rsidRDefault="5F0BC84F" w:rsidP="0D9EF67F">
      <w:pPr>
        <w:pStyle w:val="Akapitzlist"/>
        <w:numPr>
          <w:ilvl w:val="1"/>
          <w:numId w:val="1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11E9E295" w14:textId="77777777" w:rsidR="0091414A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dane kolektorów słonecznych</w:t>
      </w:r>
      <w:r w:rsidR="0091414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56028B07" w14:textId="77777777" w:rsidR="00F22113" w:rsidRPr="005D716B" w:rsidRDefault="0091414A" w:rsidP="3BC2DB2B">
      <w:pPr>
        <w:pStyle w:val="Akapitzlist"/>
        <w:numPr>
          <w:ilvl w:val="1"/>
          <w:numId w:val="1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liczba kolektorów połączona szeregowo i/lub równolegle, </w:t>
      </w:r>
    </w:p>
    <w:p w14:paraId="3BA60723" w14:textId="77777777" w:rsidR="00F22113" w:rsidRPr="005D716B" w:rsidRDefault="0091414A" w:rsidP="3BC2DB2B">
      <w:pPr>
        <w:pStyle w:val="Akapitzlist"/>
        <w:numPr>
          <w:ilvl w:val="1"/>
          <w:numId w:val="1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ciepło właściwe czynnika roboczego, </w:t>
      </w:r>
    </w:p>
    <w:p w14:paraId="5BC4ADA0" w14:textId="77777777" w:rsidR="00F22113" w:rsidRPr="005D716B" w:rsidRDefault="0091414A" w:rsidP="3BC2DB2B">
      <w:pPr>
        <w:pStyle w:val="Akapitzlist"/>
        <w:numPr>
          <w:ilvl w:val="1"/>
          <w:numId w:val="1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specyficzne natężenie przepływu na jednostkę powierzchni użyte do testów, </w:t>
      </w:r>
    </w:p>
    <w:p w14:paraId="087FEC1B" w14:textId="77777777" w:rsidR="00F22113" w:rsidRPr="005D716B" w:rsidRDefault="0091414A" w:rsidP="3BC2DB2B">
      <w:pPr>
        <w:pStyle w:val="Akapitzlist"/>
        <w:numPr>
          <w:ilvl w:val="1"/>
          <w:numId w:val="1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sprawność optyczna, </w:t>
      </w:r>
    </w:p>
    <w:p w14:paraId="544377C2" w14:textId="77777777" w:rsidR="00F22113" w:rsidRPr="005D716B" w:rsidRDefault="0091414A" w:rsidP="3BC2DB2B">
      <w:pPr>
        <w:pStyle w:val="Akapitzlist"/>
        <w:numPr>
          <w:ilvl w:val="1"/>
          <w:numId w:val="1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współczynniki temperaturowe wymiany ciepła, </w:t>
      </w:r>
    </w:p>
    <w:p w14:paraId="00913604" w14:textId="77777777" w:rsidR="00F22113" w:rsidRPr="005D716B" w:rsidRDefault="0091414A" w:rsidP="3BC2DB2B">
      <w:pPr>
        <w:pStyle w:val="Akapitzlist"/>
        <w:numPr>
          <w:ilvl w:val="1"/>
          <w:numId w:val="1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ewentualne współczynniki kąta padania IAM promieniowania słonecznego, </w:t>
      </w:r>
    </w:p>
    <w:p w14:paraId="0C55BEAA" w14:textId="093CE7B1" w:rsidR="00E71FDB" w:rsidRPr="005D716B" w:rsidRDefault="071E57F8" w:rsidP="3BC2DB2B">
      <w:pPr>
        <w:pStyle w:val="Akapitzlist"/>
        <w:numPr>
          <w:ilvl w:val="1"/>
          <w:numId w:val="1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przepływ nominalny;</w:t>
      </w:r>
    </w:p>
    <w:p w14:paraId="60AA43D2" w14:textId="6F141635" w:rsidR="3593CB78" w:rsidRPr="005D716B" w:rsidRDefault="3593CB78" w:rsidP="3BC2DB2B">
      <w:pPr>
        <w:pStyle w:val="Akapitzlist"/>
        <w:numPr>
          <w:ilvl w:val="1"/>
          <w:numId w:val="1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174872D2" w14:textId="77777777" w:rsidR="00FB209E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kotły elektrodowe</w:t>
      </w:r>
      <w:r w:rsidR="004A301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4EAEF2FC" w14:textId="77777777" w:rsidR="00FB209E" w:rsidRPr="005D716B" w:rsidRDefault="00FB209E" w:rsidP="3BC2DB2B">
      <w:pPr>
        <w:pStyle w:val="Akapitzlist"/>
        <w:numPr>
          <w:ilvl w:val="1"/>
          <w:numId w:val="12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grzewcza, </w:t>
      </w:r>
    </w:p>
    <w:p w14:paraId="50803362" w14:textId="735994D0" w:rsidR="00E71FDB" w:rsidRPr="005D716B" w:rsidRDefault="00FB209E" w:rsidP="3BC2DB2B">
      <w:pPr>
        <w:pStyle w:val="Akapitzlist"/>
        <w:numPr>
          <w:ilvl w:val="1"/>
          <w:numId w:val="12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zakres temperatur aktywacji lub temperatura ustawiona na wylocie kotła</w:t>
      </w:r>
    </w:p>
    <w:p w14:paraId="372A68BD" w14:textId="4F96A8BD" w:rsidR="1DB23FB5" w:rsidRPr="005D716B" w:rsidRDefault="1DB23FB5" w:rsidP="3BC2DB2B">
      <w:pPr>
        <w:pStyle w:val="Akapitzlist"/>
        <w:numPr>
          <w:ilvl w:val="1"/>
          <w:numId w:val="12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61401635" w14:textId="77777777" w:rsidR="00E71FDB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kotły oporowe</w:t>
      </w:r>
    </w:p>
    <w:p w14:paraId="0C655B8A" w14:textId="77777777" w:rsidR="00530B5F" w:rsidRPr="005D716B" w:rsidRDefault="00530B5F" w:rsidP="3BC2DB2B">
      <w:pPr>
        <w:pStyle w:val="Akapitzlist"/>
        <w:numPr>
          <w:ilvl w:val="1"/>
          <w:numId w:val="11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grzewcza, </w:t>
      </w:r>
    </w:p>
    <w:p w14:paraId="277577CE" w14:textId="77777777" w:rsidR="00530B5F" w:rsidRPr="005D716B" w:rsidRDefault="00530B5F" w:rsidP="3BC2DB2B">
      <w:pPr>
        <w:pStyle w:val="Akapitzlist"/>
        <w:numPr>
          <w:ilvl w:val="1"/>
          <w:numId w:val="11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zakres temperatur aktywacji lub temperatura ustawiona na wylocie kotła</w:t>
      </w:r>
    </w:p>
    <w:p w14:paraId="5F8C5906" w14:textId="0475A84A" w:rsidR="0BA97F1A" w:rsidRPr="005D716B" w:rsidRDefault="0BA97F1A" w:rsidP="3BC2DB2B">
      <w:pPr>
        <w:pStyle w:val="Akapitzlist"/>
        <w:numPr>
          <w:ilvl w:val="1"/>
          <w:numId w:val="11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3ACD8E9D" w14:textId="77777777" w:rsidR="00114403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klimakonwektory</w:t>
      </w:r>
      <w:r w:rsidR="00114403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5940FE7D" w14:textId="77777777" w:rsidR="00114403" w:rsidRPr="005D716B" w:rsidRDefault="00114403" w:rsidP="3BC2DB2B">
      <w:pPr>
        <w:pStyle w:val="Akapitzlist"/>
        <w:numPr>
          <w:ilvl w:val="1"/>
          <w:numId w:val="10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ciepło właściwe czynnika roboczego, </w:t>
      </w:r>
    </w:p>
    <w:p w14:paraId="71865783" w14:textId="77777777" w:rsidR="00114403" w:rsidRPr="005D716B" w:rsidRDefault="00114403" w:rsidP="3BC2DB2B">
      <w:pPr>
        <w:pStyle w:val="Akapitzlist"/>
        <w:numPr>
          <w:ilvl w:val="1"/>
          <w:numId w:val="10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nominalny przepływ czynnika roboczego, </w:t>
      </w:r>
    </w:p>
    <w:p w14:paraId="3D44C8D1" w14:textId="77777777" w:rsidR="00114403" w:rsidRPr="005D716B" w:rsidRDefault="00114403" w:rsidP="3BC2DB2B">
      <w:pPr>
        <w:pStyle w:val="Akapitzlist"/>
        <w:numPr>
          <w:ilvl w:val="1"/>
          <w:numId w:val="10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grzewcza, </w:t>
      </w:r>
    </w:p>
    <w:p w14:paraId="01A215C5" w14:textId="77777777" w:rsidR="00114403" w:rsidRPr="005D716B" w:rsidRDefault="00114403" w:rsidP="3BC2DB2B">
      <w:pPr>
        <w:pStyle w:val="Akapitzlist"/>
        <w:numPr>
          <w:ilvl w:val="1"/>
          <w:numId w:val="10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nominalny pobór mocy, </w:t>
      </w:r>
    </w:p>
    <w:p w14:paraId="3CAB1EA3" w14:textId="77777777" w:rsidR="00114403" w:rsidRPr="005D716B" w:rsidRDefault="00114403" w:rsidP="3BC2DB2B">
      <w:pPr>
        <w:pStyle w:val="Akapitzlist"/>
        <w:numPr>
          <w:ilvl w:val="1"/>
          <w:numId w:val="10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wentylatora, </w:t>
      </w:r>
    </w:p>
    <w:p w14:paraId="29A9D3E4" w14:textId="77777777" w:rsidR="00114403" w:rsidRPr="005D716B" w:rsidRDefault="00114403" w:rsidP="3BC2DB2B">
      <w:pPr>
        <w:pStyle w:val="Akapitzlist"/>
        <w:numPr>
          <w:ilvl w:val="1"/>
          <w:numId w:val="10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nominalny przepływ powietrza, </w:t>
      </w:r>
    </w:p>
    <w:p w14:paraId="72A0E6C3" w14:textId="2E0FA7EC" w:rsidR="00E71FDB" w:rsidRPr="005D716B" w:rsidRDefault="00114403" w:rsidP="3BC2DB2B">
      <w:pPr>
        <w:pStyle w:val="Akapitzlist"/>
        <w:numPr>
          <w:ilvl w:val="1"/>
          <w:numId w:val="10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charakterystyka przedstawiająca działanie urządzenia w zależności od warunków operacyjnych i parametrów roboczych</w:t>
      </w:r>
    </w:p>
    <w:p w14:paraId="33DAD2B3" w14:textId="7704CB3E" w:rsidR="4F9EB1DD" w:rsidRPr="005D716B" w:rsidRDefault="4F9EB1DD" w:rsidP="3BC2DB2B">
      <w:pPr>
        <w:pStyle w:val="Akapitzlist"/>
        <w:numPr>
          <w:ilvl w:val="1"/>
          <w:numId w:val="10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45227F0A" w14:textId="77777777" w:rsidR="00FB5D83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biogazownia</w:t>
      </w:r>
      <w:r w:rsidR="00FB5D83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41419CF2" w14:textId="77777777" w:rsidR="00FB5D83" w:rsidRPr="005D716B" w:rsidRDefault="00FB5D83" w:rsidP="3BC2DB2B">
      <w:pPr>
        <w:pStyle w:val="Akapitzlist"/>
        <w:numPr>
          <w:ilvl w:val="1"/>
          <w:numId w:val="9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wydajność produkcji biogazu, </w:t>
      </w:r>
    </w:p>
    <w:p w14:paraId="21C1BC2E" w14:textId="233B9EA3" w:rsidR="00E71FDB" w:rsidRPr="005D716B" w:rsidRDefault="00FB5D83" w:rsidP="3BC2DB2B">
      <w:pPr>
        <w:pStyle w:val="Akapitzlist"/>
        <w:numPr>
          <w:ilvl w:val="1"/>
          <w:numId w:val="9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kompozycja składowa produkowanego biogazu</w:t>
      </w:r>
    </w:p>
    <w:p w14:paraId="0390C5F6" w14:textId="35E6A217" w:rsidR="5A38D637" w:rsidRPr="005D716B" w:rsidRDefault="5A38D637" w:rsidP="3BC2DB2B">
      <w:pPr>
        <w:pStyle w:val="Akapitzlist"/>
        <w:numPr>
          <w:ilvl w:val="1"/>
          <w:numId w:val="9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00DA0082" w14:textId="77777777" w:rsidR="009306A4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magazyn biogazu</w:t>
      </w:r>
      <w:r w:rsidR="009306A4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78721C76" w14:textId="77777777" w:rsidR="009306A4" w:rsidRPr="005D716B" w:rsidRDefault="009306A4" w:rsidP="3BC2DB2B">
      <w:pPr>
        <w:pStyle w:val="Akapitzlist"/>
        <w:numPr>
          <w:ilvl w:val="1"/>
          <w:numId w:val="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 xml:space="preserve">objętość, </w:t>
      </w:r>
    </w:p>
    <w:p w14:paraId="205CF593" w14:textId="3E463BB8" w:rsidR="00E71FDB" w:rsidRPr="005D716B" w:rsidRDefault="009306A4" w:rsidP="3BC2DB2B">
      <w:pPr>
        <w:pStyle w:val="Akapitzlist"/>
        <w:numPr>
          <w:ilvl w:val="1"/>
          <w:numId w:val="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temperatura i ciśnienie składowania</w:t>
      </w:r>
      <w:r w:rsidR="74B77698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26B027D2" w14:textId="368BC346" w:rsidR="0529F5FD" w:rsidRPr="005D716B" w:rsidRDefault="0529F5FD" w:rsidP="3BC2DB2B">
      <w:pPr>
        <w:pStyle w:val="Akapitzlist"/>
        <w:numPr>
          <w:ilvl w:val="1"/>
          <w:numId w:val="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203CECC6" w14:textId="77777777" w:rsidR="00092EDF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pompy obiegowe</w:t>
      </w:r>
      <w:r w:rsidR="00092EDF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18F1DD4E" w14:textId="77777777" w:rsidR="00092EDF" w:rsidRPr="005D716B" w:rsidRDefault="00092EDF" w:rsidP="3BC2DB2B">
      <w:pPr>
        <w:pStyle w:val="Akapitzlist"/>
        <w:numPr>
          <w:ilvl w:val="1"/>
          <w:numId w:val="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przepływ nominalny, </w:t>
      </w:r>
    </w:p>
    <w:p w14:paraId="18BAF69A" w14:textId="77777777" w:rsidR="00092EDF" w:rsidRPr="005D716B" w:rsidRDefault="00092EDF" w:rsidP="3BC2DB2B">
      <w:pPr>
        <w:pStyle w:val="Akapitzlist"/>
        <w:numPr>
          <w:ilvl w:val="1"/>
          <w:numId w:val="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ciepło właściwe czynnika roboczego, </w:t>
      </w:r>
    </w:p>
    <w:p w14:paraId="73FDE3BF" w14:textId="77777777" w:rsidR="00092EDF" w:rsidRPr="005D716B" w:rsidRDefault="00092EDF" w:rsidP="3BC2DB2B">
      <w:pPr>
        <w:pStyle w:val="Akapitzlist"/>
        <w:numPr>
          <w:ilvl w:val="1"/>
          <w:numId w:val="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moc, </w:t>
      </w:r>
    </w:p>
    <w:p w14:paraId="1B32AF10" w14:textId="77777777" w:rsidR="00092EDF" w:rsidRPr="005D716B" w:rsidRDefault="00092EDF" w:rsidP="3BC2DB2B">
      <w:pPr>
        <w:pStyle w:val="Akapitzlist"/>
        <w:numPr>
          <w:ilvl w:val="1"/>
          <w:numId w:val="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współczynnik strat ciepła silnika do czynnika roboczego, </w:t>
      </w:r>
    </w:p>
    <w:p w14:paraId="2E7FE1EB" w14:textId="77777777" w:rsidR="00092EDF" w:rsidRPr="005D716B" w:rsidRDefault="00092EDF" w:rsidP="3BC2DB2B">
      <w:pPr>
        <w:pStyle w:val="Akapitzlist"/>
        <w:numPr>
          <w:ilvl w:val="1"/>
          <w:numId w:val="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sprawność całkowita, </w:t>
      </w:r>
    </w:p>
    <w:p w14:paraId="2945B91C" w14:textId="632C1DCB" w:rsidR="00E71FDB" w:rsidRPr="005D716B" w:rsidRDefault="00092EDF" w:rsidP="3BC2DB2B">
      <w:pPr>
        <w:pStyle w:val="Akapitzlist"/>
        <w:numPr>
          <w:ilvl w:val="1"/>
          <w:numId w:val="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sprawność silnika</w:t>
      </w:r>
    </w:p>
    <w:p w14:paraId="7617AA37" w14:textId="59C6DF37" w:rsidR="0044EDBA" w:rsidRPr="005D716B" w:rsidRDefault="0044EDBA" w:rsidP="3BC2DB2B">
      <w:pPr>
        <w:pStyle w:val="Akapitzlist"/>
        <w:numPr>
          <w:ilvl w:val="1"/>
          <w:numId w:val="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091CE6FE" w14:textId="77777777" w:rsidR="00EB62E2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kogeneracja (biogaz)</w:t>
      </w:r>
      <w:r w:rsidR="00EB62E2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1569D4A3" w14:textId="77777777" w:rsidR="00EB62E2" w:rsidRPr="005D716B" w:rsidRDefault="00EB62E2" w:rsidP="3BC2DB2B">
      <w:pPr>
        <w:pStyle w:val="Akapitzlist"/>
        <w:numPr>
          <w:ilvl w:val="1"/>
          <w:numId w:val="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elektryczna, </w:t>
      </w:r>
    </w:p>
    <w:p w14:paraId="60FAF636" w14:textId="77777777" w:rsidR="00EB62E2" w:rsidRPr="005D716B" w:rsidRDefault="00EB62E2" w:rsidP="3BC2DB2B">
      <w:pPr>
        <w:pStyle w:val="Akapitzlist"/>
        <w:numPr>
          <w:ilvl w:val="1"/>
          <w:numId w:val="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cieplna, </w:t>
      </w:r>
    </w:p>
    <w:p w14:paraId="67061AE7" w14:textId="77777777" w:rsidR="00EB62E2" w:rsidRPr="005D716B" w:rsidRDefault="00EB62E2" w:rsidP="3BC2DB2B">
      <w:pPr>
        <w:pStyle w:val="Akapitzlist"/>
        <w:numPr>
          <w:ilvl w:val="1"/>
          <w:numId w:val="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cieplna przekazana przez płaszcz, wymiennik ciepła oleju, chłodnicę międzystopniową (intercooler/aftercooler), ciepłe gazy oraz rozproszona do otoczenia, </w:t>
      </w:r>
    </w:p>
    <w:p w14:paraId="2A407DC6" w14:textId="77777777" w:rsidR="009F11BB" w:rsidRPr="005D716B" w:rsidRDefault="00EB62E2" w:rsidP="3BC2DB2B">
      <w:pPr>
        <w:pStyle w:val="Akapitzlist"/>
        <w:numPr>
          <w:ilvl w:val="1"/>
          <w:numId w:val="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sprawność elektryczna i mechaniczna, </w:t>
      </w:r>
    </w:p>
    <w:p w14:paraId="30AC2E07" w14:textId="77777777" w:rsidR="009F11BB" w:rsidRPr="005D716B" w:rsidRDefault="00EB62E2" w:rsidP="3BC2DB2B">
      <w:pPr>
        <w:pStyle w:val="Akapitzlist"/>
        <w:numPr>
          <w:ilvl w:val="1"/>
          <w:numId w:val="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nominalny przepływ spalin, </w:t>
      </w:r>
    </w:p>
    <w:p w14:paraId="5AFBDF94" w14:textId="26A55B4C" w:rsidR="00E71FDB" w:rsidRPr="005D716B" w:rsidRDefault="00EB62E2" w:rsidP="3BC2DB2B">
      <w:pPr>
        <w:pStyle w:val="Akapitzlist"/>
        <w:numPr>
          <w:ilvl w:val="1"/>
          <w:numId w:val="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konsumpcja paliwa</w:t>
      </w:r>
    </w:p>
    <w:p w14:paraId="065DDAA3" w14:textId="74F3B2AA" w:rsidR="64531F3D" w:rsidRPr="005D716B" w:rsidRDefault="64531F3D" w:rsidP="3BC2DB2B">
      <w:pPr>
        <w:pStyle w:val="Akapitzlist"/>
        <w:numPr>
          <w:ilvl w:val="1"/>
          <w:numId w:val="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39B162EC" w14:textId="77777777" w:rsidR="00A9377D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inwertery</w:t>
      </w:r>
      <w:r w:rsidR="00A9377D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08C56DA7" w14:textId="77777777" w:rsidR="00A9377D" w:rsidRPr="005D716B" w:rsidRDefault="00A9377D" w:rsidP="3BC2DB2B">
      <w:pPr>
        <w:pStyle w:val="Akapitzlist"/>
        <w:numPr>
          <w:ilvl w:val="1"/>
          <w:numId w:val="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moc nominalna, </w:t>
      </w:r>
    </w:p>
    <w:p w14:paraId="0478D0DD" w14:textId="77777777" w:rsidR="00A9377D" w:rsidRPr="005D716B" w:rsidRDefault="00A9377D" w:rsidP="3BC2DB2B">
      <w:pPr>
        <w:pStyle w:val="Akapitzlist"/>
        <w:numPr>
          <w:ilvl w:val="1"/>
          <w:numId w:val="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sprawność nominalna, </w:t>
      </w:r>
    </w:p>
    <w:p w14:paraId="0BBD177F" w14:textId="10B4D5C0" w:rsidR="00E71FDB" w:rsidRPr="005D716B" w:rsidRDefault="00A9377D" w:rsidP="3BC2DB2B">
      <w:pPr>
        <w:pStyle w:val="Akapitzlist"/>
        <w:numPr>
          <w:ilvl w:val="1"/>
          <w:numId w:val="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sprawność ładowania magazynu energii (regulator ładowania)</w:t>
      </w:r>
    </w:p>
    <w:p w14:paraId="723B03F5" w14:textId="2A89ED7A" w:rsidR="6F796B42" w:rsidRPr="005D716B" w:rsidRDefault="6F796B42" w:rsidP="3BC2DB2B">
      <w:pPr>
        <w:pStyle w:val="Akapitzlist"/>
        <w:numPr>
          <w:ilvl w:val="1"/>
          <w:numId w:val="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0B2DDD84" w14:textId="77777777" w:rsidR="00B54AD9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elementy wyposażenia wymiennikowni i węzłów cieplnych (wymienniki)</w:t>
      </w:r>
      <w:r w:rsidR="00B54AD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06E9469E" w14:textId="77777777" w:rsidR="00B54AD9" w:rsidRPr="005D716B" w:rsidRDefault="00B54AD9" w:rsidP="3BC2DB2B">
      <w:pPr>
        <w:pStyle w:val="Akapitzlist"/>
        <w:numPr>
          <w:ilvl w:val="1"/>
          <w:numId w:val="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ciepło właściwe czynników roboczych po stronie ciepłej i zimnej, </w:t>
      </w:r>
    </w:p>
    <w:p w14:paraId="77AB305C" w14:textId="77777777" w:rsidR="00B54AD9" w:rsidRPr="005D716B" w:rsidRDefault="00B54AD9" w:rsidP="3BC2DB2B">
      <w:pPr>
        <w:pStyle w:val="Akapitzlist"/>
        <w:numPr>
          <w:ilvl w:val="1"/>
          <w:numId w:val="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całkowity współczynnik wymiany ciepła lub współczynnik wymiany ciepła i powierzchnia wymiany ciepła, </w:t>
      </w:r>
    </w:p>
    <w:p w14:paraId="2317F6A1" w14:textId="77777777" w:rsidR="00B54AD9" w:rsidRPr="005D716B" w:rsidRDefault="00B54AD9" w:rsidP="3BC2DB2B">
      <w:pPr>
        <w:pStyle w:val="Akapitzlist"/>
        <w:numPr>
          <w:ilvl w:val="1"/>
          <w:numId w:val="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cieplna wymiennika ciepła, </w:t>
      </w:r>
    </w:p>
    <w:p w14:paraId="703B17BC" w14:textId="3976F168" w:rsidR="00E71FDB" w:rsidRPr="005D716B" w:rsidRDefault="00B54AD9" w:rsidP="3BC2DB2B">
      <w:pPr>
        <w:pStyle w:val="Akapitzlist"/>
        <w:numPr>
          <w:ilvl w:val="1"/>
          <w:numId w:val="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nominalne temperatury na wlocie i wylocie po stronie ciepłej i zimnej</w:t>
      </w:r>
    </w:p>
    <w:p w14:paraId="63B95847" w14:textId="487A0E66" w:rsidR="7BFEED2C" w:rsidRPr="005D716B" w:rsidRDefault="7BFEED2C" w:rsidP="3BC2DB2B">
      <w:pPr>
        <w:pStyle w:val="Akapitzlist"/>
        <w:numPr>
          <w:ilvl w:val="1"/>
          <w:numId w:val="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5FCCBD27" w14:textId="77777777" w:rsidR="00100D3A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magazyny energii elektrycznej</w:t>
      </w:r>
      <w:r w:rsidR="00100D3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7B94DC1A" w14:textId="77777777" w:rsidR="00100D3A" w:rsidRPr="005D716B" w:rsidRDefault="00100D3A" w:rsidP="3BC2DB2B">
      <w:pPr>
        <w:pStyle w:val="Akapitzlist"/>
        <w:numPr>
          <w:ilvl w:val="1"/>
          <w:numId w:val="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pojemność energetyczna pojedynczego ogniwa, </w:t>
      </w:r>
    </w:p>
    <w:p w14:paraId="53B24FAC" w14:textId="77777777" w:rsidR="00100D3A" w:rsidRPr="005D716B" w:rsidRDefault="00100D3A" w:rsidP="3BC2DB2B">
      <w:pPr>
        <w:pStyle w:val="Akapitzlist"/>
        <w:numPr>
          <w:ilvl w:val="1"/>
          <w:numId w:val="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liczba ogniw połączonych szeregowo, </w:t>
      </w:r>
    </w:p>
    <w:p w14:paraId="64073453" w14:textId="77777777" w:rsidR="00100D3A" w:rsidRPr="005D716B" w:rsidRDefault="00100D3A" w:rsidP="3BC2DB2B">
      <w:pPr>
        <w:pStyle w:val="Akapitzlist"/>
        <w:numPr>
          <w:ilvl w:val="1"/>
          <w:numId w:val="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liczba ogniw połączona równolegle, </w:t>
      </w:r>
    </w:p>
    <w:p w14:paraId="6290EF2D" w14:textId="25CC1DC5" w:rsidR="00E71FDB" w:rsidRPr="005D716B" w:rsidRDefault="76A432DF" w:rsidP="0D9EF67F">
      <w:pPr>
        <w:pStyle w:val="Akapitzlist"/>
        <w:numPr>
          <w:ilvl w:val="1"/>
          <w:numId w:val="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pojemność energetyczna całkowita</w:t>
      </w:r>
      <w:r w:rsidR="30C24BFC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260A74C5" w14:textId="473B6899" w:rsidR="00E71FDB" w:rsidRPr="005D716B" w:rsidRDefault="30C24BFC" w:rsidP="0D9EF67F">
      <w:pPr>
        <w:pStyle w:val="Akapitzlist"/>
        <w:numPr>
          <w:ilvl w:val="1"/>
          <w:numId w:val="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</w:rPr>
        <w:t>Sprawność (stosunek pobranej do wprowadzonej dla pełnego cyklu pracy)</w:t>
      </w:r>
    </w:p>
    <w:p w14:paraId="2A8296D5" w14:textId="37129ADB" w:rsidR="35425162" w:rsidRPr="005D716B" w:rsidRDefault="35425162" w:rsidP="3BC2DB2B">
      <w:pPr>
        <w:pStyle w:val="Akapitzlist"/>
        <w:numPr>
          <w:ilvl w:val="1"/>
          <w:numId w:val="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27B19E4B" w14:textId="0501398E" w:rsidR="59D3368F" w:rsidRPr="005D716B" w:rsidRDefault="067BEF55" w:rsidP="3BC2DB2B">
      <w:pPr>
        <w:pStyle w:val="Akapitzlist"/>
        <w:numPr>
          <w:ilvl w:val="0"/>
          <w:numId w:val="33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inne urządzenia </w:t>
      </w:r>
      <w:r w:rsidR="6B8630B1" w:rsidRPr="005D716B">
        <w:rPr>
          <w:rFonts w:eastAsia="Calibri" w:cstheme="minorHAnsi"/>
          <w:sz w:val="22"/>
          <w:szCs w:val="22"/>
          <w:lang w:eastAsia="pl-PL"/>
        </w:rPr>
        <w:t>s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ystemu </w:t>
      </w:r>
      <w:r w:rsidR="15EA3A71" w:rsidRPr="005D716B">
        <w:rPr>
          <w:rFonts w:eastAsia="Calibri" w:cstheme="minorHAnsi"/>
          <w:sz w:val="22"/>
          <w:szCs w:val="22"/>
          <w:lang w:eastAsia="pl-PL"/>
        </w:rPr>
        <w:t>c</w:t>
      </w:r>
      <w:r w:rsidRPr="005D716B">
        <w:rPr>
          <w:rFonts w:eastAsia="Calibri" w:cstheme="minorHAnsi"/>
          <w:sz w:val="22"/>
          <w:szCs w:val="22"/>
          <w:lang w:eastAsia="pl-PL"/>
        </w:rPr>
        <w:t>iepłowniczego</w:t>
      </w:r>
    </w:p>
    <w:p w14:paraId="6E0E7E43" w14:textId="40BB32D7" w:rsidR="13E05959" w:rsidRPr="005D716B" w:rsidRDefault="3135DCFC" w:rsidP="3BC2DB2B">
      <w:pPr>
        <w:pStyle w:val="Akapitzlist"/>
        <w:numPr>
          <w:ilvl w:val="1"/>
          <w:numId w:val="3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parametry modelujące pracę urządze</w:t>
      </w:r>
      <w:r w:rsidR="6D189046" w:rsidRPr="005D716B">
        <w:rPr>
          <w:rFonts w:eastAsia="Calibri" w:cstheme="minorHAnsi"/>
          <w:sz w:val="22"/>
          <w:szCs w:val="22"/>
          <w:lang w:eastAsia="pl-PL"/>
        </w:rPr>
        <w:t>ń</w:t>
      </w:r>
      <w:r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3D79017C" w14:textId="33F26CA9" w:rsidR="7FABD0A2" w:rsidRPr="005D716B" w:rsidRDefault="7FABD0A2" w:rsidP="0D9EF67F">
      <w:pPr>
        <w:pStyle w:val="Akapitzlist"/>
        <w:numPr>
          <w:ilvl w:val="0"/>
          <w:numId w:val="33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parametry gruntu</w:t>
      </w:r>
    </w:p>
    <w:p w14:paraId="31F0A511" w14:textId="07175F1B" w:rsidR="7FABD0A2" w:rsidRPr="005D716B" w:rsidRDefault="7FABD0A2" w:rsidP="0D9EF67F">
      <w:pPr>
        <w:pStyle w:val="Akapitzlist"/>
        <w:numPr>
          <w:ilvl w:val="1"/>
          <w:numId w:val="2"/>
        </w:numPr>
        <w:spacing w:line="276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średnia temperatura gruntu, </w:t>
      </w:r>
    </w:p>
    <w:p w14:paraId="5493E79A" w14:textId="7572777C" w:rsidR="7FABD0A2" w:rsidRPr="005D716B" w:rsidRDefault="7FABD0A2" w:rsidP="0D9EF67F">
      <w:pPr>
        <w:pStyle w:val="Akapitzlist"/>
        <w:numPr>
          <w:ilvl w:val="1"/>
          <w:numId w:val="2"/>
        </w:numPr>
        <w:spacing w:line="276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współczynnik przewodzenia ciepła, </w:t>
      </w:r>
    </w:p>
    <w:p w14:paraId="364AD038" w14:textId="62663934" w:rsidR="7FABD0A2" w:rsidRPr="005D716B" w:rsidRDefault="7FABD0A2" w:rsidP="0D9EF67F">
      <w:pPr>
        <w:pStyle w:val="Akapitzlist"/>
        <w:numPr>
          <w:ilvl w:val="1"/>
          <w:numId w:val="2"/>
        </w:numPr>
        <w:spacing w:line="276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gęstość </w:t>
      </w:r>
    </w:p>
    <w:p w14:paraId="7F9B93BF" w14:textId="315FDB07" w:rsidR="7FABD0A2" w:rsidRPr="005D716B" w:rsidRDefault="7FABD0A2" w:rsidP="0D9EF67F">
      <w:pPr>
        <w:pStyle w:val="Akapitzlist"/>
        <w:numPr>
          <w:ilvl w:val="1"/>
          <w:numId w:val="2"/>
        </w:numPr>
        <w:spacing w:line="276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ciepło właściwe.</w:t>
      </w:r>
    </w:p>
    <w:p w14:paraId="19EAE403" w14:textId="29DA3506" w:rsidR="34E25BCB" w:rsidRPr="005D716B" w:rsidRDefault="34E25BCB" w:rsidP="3BC2DB2B">
      <w:pPr>
        <w:spacing w:after="160" w:line="276" w:lineRule="auto"/>
        <w:ind w:left="360"/>
        <w:jc w:val="both"/>
        <w:rPr>
          <w:rFonts w:eastAsia="Calibri" w:cstheme="minorHAnsi"/>
          <w:sz w:val="22"/>
          <w:szCs w:val="22"/>
          <w:lang w:eastAsia="pl-PL"/>
        </w:rPr>
      </w:pPr>
    </w:p>
    <w:p w14:paraId="64DF44A0" w14:textId="0D62E68A" w:rsidR="34E25BCB" w:rsidRPr="005D716B" w:rsidRDefault="34E25BCB" w:rsidP="3BC2DB2B">
      <w:pPr>
        <w:spacing w:line="276" w:lineRule="auto"/>
        <w:ind w:left="720"/>
        <w:jc w:val="both"/>
        <w:rPr>
          <w:rFonts w:eastAsia="Calibri" w:cstheme="minorHAnsi"/>
          <w:lang w:eastAsia="pl-PL"/>
        </w:rPr>
      </w:pPr>
    </w:p>
    <w:p w14:paraId="66F56911" w14:textId="7E828476" w:rsidR="00E71FDB" w:rsidRPr="005D716B" w:rsidRDefault="00E71FDB" w:rsidP="0D9EF67F">
      <w:pPr>
        <w:spacing w:after="160" w:line="276" w:lineRule="auto"/>
        <w:ind w:left="720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dopuszcza zmiany </w:t>
      </w:r>
      <w:r w:rsidR="265820E8" w:rsidRPr="005D716B">
        <w:rPr>
          <w:rFonts w:eastAsia="Calibri" w:cstheme="minorHAnsi"/>
          <w:sz w:val="22"/>
          <w:szCs w:val="22"/>
          <w:lang w:eastAsia="pl-PL"/>
        </w:rPr>
        <w:t>P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arametrów </w:t>
      </w:r>
      <w:r w:rsidR="04069F6E" w:rsidRPr="005D716B">
        <w:rPr>
          <w:rFonts w:eastAsia="Calibri" w:cstheme="minorHAnsi"/>
          <w:sz w:val="22"/>
          <w:szCs w:val="22"/>
          <w:lang w:eastAsia="pl-PL"/>
        </w:rPr>
        <w:t>Z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miennych symulacji w </w:t>
      </w:r>
      <w:r w:rsidR="221B2203" w:rsidRPr="005D716B">
        <w:rPr>
          <w:rFonts w:eastAsia="Calibri" w:cstheme="minorHAnsi"/>
          <w:sz w:val="22"/>
          <w:szCs w:val="22"/>
          <w:lang w:eastAsia="pl-PL"/>
        </w:rPr>
        <w:t xml:space="preserve">oprogramowaniu </w:t>
      </w:r>
      <w:r w:rsidRPr="005D716B">
        <w:rPr>
          <w:rFonts w:eastAsia="Calibri" w:cstheme="minorHAnsi"/>
          <w:sz w:val="22"/>
          <w:szCs w:val="22"/>
          <w:lang w:eastAsia="pl-PL"/>
        </w:rPr>
        <w:t>TRNSYS</w:t>
      </w:r>
      <w:r w:rsidR="59A0F9D9" w:rsidRPr="005D716B">
        <w:rPr>
          <w:rFonts w:eastAsia="Calibri" w:cstheme="minorHAnsi"/>
          <w:sz w:val="22"/>
          <w:szCs w:val="22"/>
          <w:lang w:eastAsia="pl-PL"/>
        </w:rPr>
        <w:t xml:space="preserve"> po uprzednim uzasadnieniu ich Zamawiającemu i uzyskaniu jego zgody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. </w:t>
      </w:r>
      <w:r w:rsidR="289DC29F" w:rsidRPr="005D716B">
        <w:rPr>
          <w:rFonts w:eastAsia="Calibri" w:cstheme="minorHAnsi"/>
          <w:sz w:val="22"/>
          <w:szCs w:val="22"/>
          <w:lang w:eastAsia="pl-PL"/>
        </w:rPr>
        <w:t xml:space="preserve">Zamawiający dopuszcza przedstawienie uzasadnienia w formie karty katalogowej producenta urządzenia lub raportu z badania parametrów urządzenia.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 przypadku projektowania magazynu gruntowego Zamawiający wymaga udokumentowania prawidłowości przyjętych </w:t>
      </w:r>
      <w:r w:rsidR="736A34CF" w:rsidRPr="005D716B">
        <w:rPr>
          <w:rFonts w:eastAsia="Calibri" w:cstheme="minorHAnsi"/>
          <w:sz w:val="22"/>
          <w:szCs w:val="22"/>
          <w:lang w:eastAsia="pl-PL"/>
        </w:rPr>
        <w:t xml:space="preserve">w modelu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założeń dla </w:t>
      </w:r>
      <w:r w:rsidR="0AA9D40D" w:rsidRPr="005D716B">
        <w:rPr>
          <w:rFonts w:eastAsia="Calibri" w:cstheme="minorHAnsi"/>
          <w:sz w:val="22"/>
          <w:szCs w:val="22"/>
          <w:lang w:eastAsia="pl-PL"/>
        </w:rPr>
        <w:t>p</w:t>
      </w:r>
      <w:r w:rsidR="49AE1481" w:rsidRPr="005D716B">
        <w:rPr>
          <w:rFonts w:eastAsia="Calibri" w:cstheme="minorHAnsi"/>
          <w:sz w:val="22"/>
          <w:szCs w:val="22"/>
        </w:rPr>
        <w:t>arametr</w:t>
      </w:r>
      <w:r w:rsidR="49252D79" w:rsidRPr="005D716B">
        <w:rPr>
          <w:rFonts w:eastAsia="Calibri" w:cstheme="minorHAnsi"/>
          <w:sz w:val="22"/>
          <w:szCs w:val="22"/>
        </w:rPr>
        <w:t>ów</w:t>
      </w:r>
      <w:r w:rsidR="6DEDBBB1" w:rsidRPr="005D716B">
        <w:rPr>
          <w:rFonts w:eastAsia="Calibri" w:cstheme="minorHAnsi"/>
          <w:sz w:val="22"/>
          <w:szCs w:val="22"/>
        </w:rPr>
        <w:t xml:space="preserve"> gruntu: średnia temperatura gruntu, współczynnik przewodzenia ciepła, gęstość</w:t>
      </w:r>
      <w:r w:rsidR="723D6847" w:rsidRPr="005D716B">
        <w:rPr>
          <w:rFonts w:eastAsia="Calibri" w:cstheme="minorHAnsi"/>
          <w:sz w:val="22"/>
          <w:szCs w:val="22"/>
        </w:rPr>
        <w:t xml:space="preserve"> oraz</w:t>
      </w:r>
      <w:r w:rsidR="6DEDBBB1" w:rsidRPr="005D716B">
        <w:rPr>
          <w:rFonts w:eastAsia="Calibri" w:cstheme="minorHAnsi"/>
          <w:sz w:val="22"/>
          <w:szCs w:val="22"/>
        </w:rPr>
        <w:t xml:space="preserve"> ciepło właściwe</w:t>
      </w:r>
      <w:r w:rsidR="6531FE51" w:rsidRPr="005D716B">
        <w:rPr>
          <w:rFonts w:eastAsia="Calibri" w:cstheme="minorHAnsi"/>
          <w:sz w:val="22"/>
          <w:szCs w:val="22"/>
        </w:rPr>
        <w:t>.</w:t>
      </w:r>
      <w:r w:rsidR="782066F9" w:rsidRPr="005D716B">
        <w:rPr>
          <w:rFonts w:eastAsia="Calibri" w:cstheme="minorHAnsi"/>
          <w:sz w:val="22"/>
          <w:szCs w:val="22"/>
        </w:rPr>
        <w:t xml:space="preserve"> Ponadto, w przypadku projektowania magazynów ciepła należy przyjąć co najmniej 25% poprawkę na parametry izolacyjności.</w:t>
      </w:r>
    </w:p>
    <w:p w14:paraId="3FB41A04" w14:textId="636EB6CE" w:rsidR="04809E4F" w:rsidRPr="005D716B" w:rsidRDefault="04809E4F" w:rsidP="2C36AF6A">
      <w:pPr>
        <w:spacing w:after="160" w:line="276" w:lineRule="auto"/>
        <w:ind w:left="708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Wniosek o zgodę na zmianę </w:t>
      </w:r>
      <w:r w:rsidR="18EFF8E2" w:rsidRPr="005D716B">
        <w:rPr>
          <w:rFonts w:eastAsia="Calibri" w:cstheme="minorHAnsi"/>
          <w:sz w:val="22"/>
          <w:szCs w:val="22"/>
          <w:lang w:eastAsia="pl-PL"/>
        </w:rPr>
        <w:t>P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arametrów </w:t>
      </w:r>
      <w:r w:rsidR="038DCC22" w:rsidRPr="005D716B">
        <w:rPr>
          <w:rFonts w:eastAsia="Calibri" w:cstheme="minorHAnsi"/>
          <w:sz w:val="22"/>
          <w:szCs w:val="22"/>
          <w:lang w:eastAsia="pl-PL"/>
        </w:rPr>
        <w:t>Z</w:t>
      </w:r>
      <w:r w:rsidRPr="005D716B">
        <w:rPr>
          <w:rFonts w:eastAsia="Calibri" w:cstheme="minorHAnsi"/>
          <w:sz w:val="22"/>
          <w:szCs w:val="22"/>
          <w:lang w:eastAsia="pl-PL"/>
        </w:rPr>
        <w:t>miennych jest składan</w:t>
      </w:r>
      <w:r w:rsidR="44931A99" w:rsidRPr="005D716B">
        <w:rPr>
          <w:rFonts w:eastAsia="Calibri" w:cstheme="minorHAnsi"/>
          <w:sz w:val="22"/>
          <w:szCs w:val="22"/>
          <w:lang w:eastAsia="pl-PL"/>
        </w:rPr>
        <w:t>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drogą elektroniczną przez osoby wskazane </w:t>
      </w:r>
      <w:r w:rsidR="25A424BE" w:rsidRPr="005D716B">
        <w:rPr>
          <w:rFonts w:eastAsia="Calibri" w:cstheme="minorHAnsi"/>
          <w:sz w:val="22"/>
          <w:szCs w:val="22"/>
          <w:lang w:eastAsia="pl-PL"/>
        </w:rPr>
        <w:t xml:space="preserve">przez </w:t>
      </w:r>
      <w:r w:rsidR="3A2D059E" w:rsidRPr="005D716B">
        <w:rPr>
          <w:rFonts w:eastAsia="Calibri" w:cstheme="minorHAnsi"/>
          <w:sz w:val="22"/>
          <w:szCs w:val="22"/>
          <w:lang w:eastAsia="pl-PL"/>
        </w:rPr>
        <w:t>Wykonawcę</w:t>
      </w:r>
      <w:r w:rsidR="25A424BE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1C115FB5" w:rsidRPr="005D716B">
        <w:rPr>
          <w:rFonts w:eastAsia="Calibri" w:cstheme="minorHAnsi"/>
          <w:sz w:val="22"/>
          <w:szCs w:val="22"/>
          <w:lang w:eastAsia="pl-PL"/>
        </w:rPr>
        <w:t xml:space="preserve">w Umowie </w:t>
      </w:r>
      <w:r w:rsidRPr="005D716B">
        <w:rPr>
          <w:rFonts w:eastAsia="Calibri" w:cstheme="minorHAnsi"/>
          <w:sz w:val="22"/>
          <w:szCs w:val="22"/>
          <w:lang w:eastAsia="pl-PL"/>
        </w:rPr>
        <w:t>do komunika</w:t>
      </w:r>
      <w:r w:rsidR="5A8BEA03" w:rsidRPr="005D716B">
        <w:rPr>
          <w:rFonts w:eastAsia="Calibri" w:cstheme="minorHAnsi"/>
          <w:sz w:val="22"/>
          <w:szCs w:val="22"/>
          <w:lang w:eastAsia="pl-PL"/>
        </w:rPr>
        <w:t>cji z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6E4F25C" w:rsidRPr="005D716B">
        <w:rPr>
          <w:rFonts w:eastAsia="Calibri" w:cstheme="minorHAnsi"/>
          <w:sz w:val="22"/>
          <w:szCs w:val="22"/>
          <w:lang w:eastAsia="pl-PL"/>
        </w:rPr>
        <w:t>Zamawiającym</w:t>
      </w:r>
      <w:r w:rsidRPr="005D716B">
        <w:rPr>
          <w:rFonts w:eastAsia="Calibri" w:cstheme="minorHAnsi"/>
          <w:sz w:val="22"/>
          <w:szCs w:val="22"/>
          <w:lang w:eastAsia="pl-PL"/>
        </w:rPr>
        <w:t>.</w:t>
      </w:r>
      <w:r w:rsidR="3556961A" w:rsidRPr="005D716B">
        <w:rPr>
          <w:rFonts w:eastAsia="Calibri" w:cstheme="minorHAnsi"/>
          <w:sz w:val="22"/>
          <w:szCs w:val="22"/>
          <w:lang w:eastAsia="pl-PL"/>
        </w:rPr>
        <w:t xml:space="preserve"> Zamawiający</w:t>
      </w:r>
      <w:r w:rsidR="601F3ED8" w:rsidRPr="005D716B">
        <w:rPr>
          <w:rFonts w:eastAsia="Calibri" w:cstheme="minorHAnsi"/>
          <w:sz w:val="22"/>
          <w:szCs w:val="22"/>
          <w:lang w:eastAsia="pl-PL"/>
        </w:rPr>
        <w:t xml:space="preserve"> potwierdza odbiór wniosku. Następnie</w:t>
      </w:r>
      <w:r w:rsidR="3556961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FD32CE1" w:rsidRPr="005D716B">
        <w:rPr>
          <w:rFonts w:eastAsia="Calibri" w:cstheme="minorHAnsi"/>
          <w:sz w:val="22"/>
          <w:szCs w:val="22"/>
          <w:lang w:eastAsia="pl-PL"/>
        </w:rPr>
        <w:t xml:space="preserve">Zamawiający </w:t>
      </w:r>
      <w:r w:rsidR="3556961A" w:rsidRPr="005D716B">
        <w:rPr>
          <w:rFonts w:eastAsia="Calibri" w:cstheme="minorHAnsi"/>
          <w:sz w:val="22"/>
          <w:szCs w:val="22"/>
          <w:lang w:eastAsia="pl-PL"/>
        </w:rPr>
        <w:t xml:space="preserve">podejmuje decyzję o zgodzie lub </w:t>
      </w:r>
      <w:r w:rsidR="440314D4" w:rsidRPr="005D716B">
        <w:rPr>
          <w:rFonts w:eastAsia="Calibri" w:cstheme="minorHAnsi"/>
          <w:sz w:val="22"/>
          <w:szCs w:val="22"/>
          <w:lang w:eastAsia="pl-PL"/>
        </w:rPr>
        <w:t>odmowie</w:t>
      </w:r>
      <w:r w:rsidR="3556961A" w:rsidRPr="005D716B">
        <w:rPr>
          <w:rFonts w:eastAsia="Calibri" w:cstheme="minorHAnsi"/>
          <w:sz w:val="22"/>
          <w:szCs w:val="22"/>
          <w:lang w:eastAsia="pl-PL"/>
        </w:rPr>
        <w:t xml:space="preserve"> zgody najpóźniej </w:t>
      </w:r>
      <w:r w:rsidR="004A37A9" w:rsidRPr="005D716B">
        <w:rPr>
          <w:rFonts w:eastAsia="Calibri" w:cstheme="minorHAnsi"/>
          <w:sz w:val="22"/>
          <w:szCs w:val="22"/>
          <w:lang w:eastAsia="pl-PL"/>
        </w:rPr>
        <w:t xml:space="preserve">w </w:t>
      </w:r>
      <w:r w:rsidR="3556961A" w:rsidRPr="005D716B">
        <w:rPr>
          <w:rFonts w:eastAsia="Calibri" w:cstheme="minorHAnsi"/>
          <w:sz w:val="22"/>
          <w:szCs w:val="22"/>
          <w:lang w:eastAsia="pl-PL"/>
        </w:rPr>
        <w:t xml:space="preserve">ciągu </w:t>
      </w:r>
      <w:r w:rsidR="08BEFC04" w:rsidRPr="005D716B">
        <w:rPr>
          <w:rFonts w:eastAsia="Calibri" w:cstheme="minorHAnsi"/>
          <w:sz w:val="22"/>
          <w:szCs w:val="22"/>
          <w:lang w:eastAsia="pl-PL"/>
        </w:rPr>
        <w:t>3</w:t>
      </w:r>
      <w:r w:rsidR="4A69AB38" w:rsidRPr="005D716B">
        <w:rPr>
          <w:rFonts w:eastAsia="Calibri" w:cstheme="minorHAnsi"/>
          <w:sz w:val="22"/>
          <w:szCs w:val="22"/>
          <w:lang w:eastAsia="pl-PL"/>
        </w:rPr>
        <w:t xml:space="preserve"> dni roboczych od dnia</w:t>
      </w:r>
      <w:r w:rsidR="44E54D0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802195E" w:rsidRPr="005D716B">
        <w:rPr>
          <w:rFonts w:eastAsia="Calibri" w:cstheme="minorHAnsi"/>
          <w:sz w:val="22"/>
          <w:szCs w:val="22"/>
          <w:lang w:eastAsia="pl-PL"/>
        </w:rPr>
        <w:t>skutecznego doręczenia</w:t>
      </w:r>
      <w:r w:rsidR="4A69AB38" w:rsidRPr="005D716B">
        <w:rPr>
          <w:rFonts w:eastAsia="Calibri" w:cstheme="minorHAnsi"/>
          <w:sz w:val="22"/>
          <w:szCs w:val="22"/>
          <w:lang w:eastAsia="pl-PL"/>
        </w:rPr>
        <w:t xml:space="preserve"> Zamawiając</w:t>
      </w:r>
      <w:r w:rsidR="4ABD7DFD" w:rsidRPr="005D716B">
        <w:rPr>
          <w:rFonts w:eastAsia="Calibri" w:cstheme="minorHAnsi"/>
          <w:sz w:val="22"/>
          <w:szCs w:val="22"/>
          <w:lang w:eastAsia="pl-PL"/>
        </w:rPr>
        <w:t>emu</w:t>
      </w:r>
      <w:r w:rsidR="31892878" w:rsidRPr="005D716B">
        <w:rPr>
          <w:rFonts w:eastAsia="Calibri" w:cstheme="minorHAnsi"/>
          <w:sz w:val="22"/>
          <w:szCs w:val="22"/>
          <w:lang w:eastAsia="pl-PL"/>
        </w:rPr>
        <w:t xml:space="preserve">. Niepodjęcie decyzji przez </w:t>
      </w:r>
      <w:r w:rsidR="1620C259" w:rsidRPr="005D716B">
        <w:rPr>
          <w:rFonts w:eastAsia="Calibri" w:cstheme="minorHAnsi"/>
          <w:sz w:val="22"/>
          <w:szCs w:val="22"/>
          <w:lang w:eastAsia="pl-PL"/>
        </w:rPr>
        <w:t>Zamawiającego</w:t>
      </w:r>
      <w:r w:rsidR="31892878" w:rsidRPr="005D716B">
        <w:rPr>
          <w:rFonts w:eastAsia="Calibri" w:cstheme="minorHAnsi"/>
          <w:sz w:val="22"/>
          <w:szCs w:val="22"/>
          <w:lang w:eastAsia="pl-PL"/>
        </w:rPr>
        <w:t xml:space="preserve"> w </w:t>
      </w:r>
      <w:r w:rsidR="6E40CF83" w:rsidRPr="005D716B">
        <w:rPr>
          <w:rFonts w:eastAsia="Calibri" w:cstheme="minorHAnsi"/>
          <w:sz w:val="22"/>
          <w:szCs w:val="22"/>
          <w:lang w:eastAsia="pl-PL"/>
        </w:rPr>
        <w:t>terminie</w:t>
      </w:r>
      <w:r w:rsidR="31892878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68C408F6" w:rsidRPr="005D716B">
        <w:rPr>
          <w:rFonts w:eastAsia="Calibri" w:cstheme="minorHAnsi"/>
          <w:sz w:val="22"/>
          <w:szCs w:val="22"/>
          <w:lang w:eastAsia="pl-PL"/>
        </w:rPr>
        <w:t>wskazanym</w:t>
      </w:r>
      <w:r w:rsidR="31892878" w:rsidRPr="005D716B">
        <w:rPr>
          <w:rFonts w:eastAsia="Calibri" w:cstheme="minorHAnsi"/>
          <w:sz w:val="22"/>
          <w:szCs w:val="22"/>
          <w:lang w:eastAsia="pl-PL"/>
        </w:rPr>
        <w:t xml:space="preserve"> w poprzednim zd</w:t>
      </w:r>
      <w:r w:rsidR="28B50FFF" w:rsidRPr="005D716B">
        <w:rPr>
          <w:rFonts w:eastAsia="Calibri" w:cstheme="minorHAnsi"/>
          <w:sz w:val="22"/>
          <w:szCs w:val="22"/>
          <w:lang w:eastAsia="pl-PL"/>
        </w:rPr>
        <w:t>a</w:t>
      </w:r>
      <w:r w:rsidR="31892878" w:rsidRPr="005D716B">
        <w:rPr>
          <w:rFonts w:eastAsia="Calibri" w:cstheme="minorHAnsi"/>
          <w:sz w:val="22"/>
          <w:szCs w:val="22"/>
          <w:lang w:eastAsia="pl-PL"/>
        </w:rPr>
        <w:t>niu jest równoznaczne z akceptacją wniosku i wyrażeniem zgody na zmianę parametrów zmiennych.</w:t>
      </w:r>
      <w:r w:rsidR="5635A41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 xml:space="preserve">W wypadku braku uzasadnienia Zamawiający podejmuje decyzję odmowną. </w:t>
      </w:r>
    </w:p>
    <w:p w14:paraId="49CEF0F3" w14:textId="545F0F89" w:rsidR="00E71FDB" w:rsidRPr="005D716B" w:rsidRDefault="00E71FDB" w:rsidP="0D9EF67F">
      <w:pPr>
        <w:pStyle w:val="Akapitzlist"/>
        <w:numPr>
          <w:ilvl w:val="0"/>
          <w:numId w:val="27"/>
        </w:numPr>
        <w:spacing w:line="276" w:lineRule="auto"/>
        <w:jc w:val="both"/>
        <w:rPr>
          <w:rFonts w:eastAsiaTheme="minorEastAsia" w:cstheme="minorHAnsi"/>
          <w:b/>
          <w:bCs/>
          <w:sz w:val="22"/>
          <w:szCs w:val="22"/>
        </w:rPr>
      </w:pPr>
      <w:r w:rsidRPr="005D716B">
        <w:rPr>
          <w:rFonts w:eastAsia="Calibri" w:cstheme="minorHAnsi"/>
          <w:b/>
          <w:bCs/>
          <w:sz w:val="22"/>
          <w:szCs w:val="22"/>
          <w:lang w:eastAsia="pl-PL"/>
        </w:rPr>
        <w:t xml:space="preserve">Parametry </w:t>
      </w:r>
      <w:r w:rsidR="38691136" w:rsidRPr="005D716B">
        <w:rPr>
          <w:rFonts w:eastAsia="Calibri" w:cstheme="minorHAnsi"/>
          <w:b/>
          <w:bCs/>
          <w:sz w:val="22"/>
          <w:szCs w:val="22"/>
          <w:lang w:eastAsia="pl-PL"/>
        </w:rPr>
        <w:t>S</w:t>
      </w:r>
      <w:r w:rsidRPr="005D716B">
        <w:rPr>
          <w:rFonts w:eastAsia="Calibri" w:cstheme="minorHAnsi"/>
          <w:b/>
          <w:bCs/>
          <w:sz w:val="22"/>
          <w:szCs w:val="22"/>
          <w:lang w:eastAsia="pl-PL"/>
        </w:rPr>
        <w:t>wobodne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symulacji charakteryzujące </w:t>
      </w:r>
      <w:r w:rsidR="4E6B736E" w:rsidRPr="005D716B">
        <w:rPr>
          <w:rFonts w:eastAsia="Calibri" w:cstheme="minorHAnsi"/>
          <w:sz w:val="22"/>
          <w:szCs w:val="22"/>
          <w:lang w:eastAsia="pl-PL"/>
        </w:rPr>
        <w:t>Demonstrator Technologii</w:t>
      </w:r>
      <w:r w:rsidRPr="005D716B">
        <w:rPr>
          <w:rFonts w:eastAsiaTheme="minorEastAsia" w:cstheme="minorHAnsi"/>
          <w:sz w:val="22"/>
          <w:szCs w:val="22"/>
          <w:lang w:eastAsia="pl-PL"/>
        </w:rPr>
        <w:t xml:space="preserve">, </w:t>
      </w:r>
      <w:r w:rsidR="438BB7C7" w:rsidRPr="005D716B">
        <w:rPr>
          <w:rFonts w:eastAsiaTheme="minorEastAsia" w:cstheme="minorHAnsi"/>
          <w:sz w:val="22"/>
          <w:szCs w:val="22"/>
          <w:lang w:eastAsia="pl-PL"/>
        </w:rPr>
        <w:t>których wartości Wykonawca ustala samodzielnie</w:t>
      </w:r>
      <w:r w:rsidRPr="005D716B">
        <w:rPr>
          <w:rFonts w:eastAsia="Calibri" w:cstheme="minorHAnsi"/>
          <w:sz w:val="22"/>
          <w:szCs w:val="22"/>
          <w:lang w:eastAsia="pl-PL"/>
        </w:rPr>
        <w:t>, mające zastosowanie we Wniosku, pracach w Etapie I i pracach w E</w:t>
      </w:r>
      <w:r w:rsidRPr="005D716B">
        <w:rPr>
          <w:rFonts w:eastAsiaTheme="minorEastAsia" w:cstheme="minorHAnsi"/>
          <w:sz w:val="22"/>
          <w:szCs w:val="22"/>
          <w:lang w:eastAsia="pl-PL"/>
        </w:rPr>
        <w:t>tapie II</w:t>
      </w:r>
      <w:r w:rsidR="78A78228" w:rsidRPr="005D716B">
        <w:rPr>
          <w:rFonts w:eastAsiaTheme="minorEastAsia" w:cstheme="minorHAnsi"/>
          <w:sz w:val="22"/>
          <w:szCs w:val="22"/>
          <w:lang w:eastAsia="pl-PL"/>
        </w:rPr>
        <w:t xml:space="preserve">. </w:t>
      </w:r>
      <w:r w:rsidRPr="005D716B">
        <w:rPr>
          <w:rFonts w:eastAsiaTheme="minorEastAsia" w:cstheme="minorHAnsi"/>
          <w:sz w:val="22"/>
          <w:szCs w:val="22"/>
          <w:lang w:eastAsia="pl-PL"/>
        </w:rPr>
        <w:t xml:space="preserve">Parametry </w:t>
      </w:r>
      <w:r w:rsidR="2522E7FE" w:rsidRPr="005D716B">
        <w:rPr>
          <w:rFonts w:eastAsiaTheme="minorEastAsia" w:cstheme="minorHAnsi"/>
          <w:sz w:val="22"/>
          <w:szCs w:val="22"/>
          <w:lang w:eastAsia="pl-PL"/>
        </w:rPr>
        <w:t>swobodne</w:t>
      </w:r>
      <w:r w:rsidRPr="005D716B">
        <w:rPr>
          <w:rFonts w:eastAsiaTheme="minorEastAsia" w:cstheme="minorHAnsi"/>
          <w:sz w:val="22"/>
          <w:szCs w:val="22"/>
          <w:lang w:eastAsia="pl-PL"/>
        </w:rPr>
        <w:t>, dla których Zamawiający nie określi zakresów mogą być zmieniane przez Wykonawcę w dowolnym zakresie</w:t>
      </w:r>
      <w:r w:rsidR="4BF1CAC4" w:rsidRPr="005D716B">
        <w:rPr>
          <w:rFonts w:eastAsiaTheme="minorEastAsia" w:cstheme="minorHAnsi"/>
          <w:sz w:val="22"/>
          <w:szCs w:val="22"/>
          <w:lang w:eastAsia="pl-PL"/>
        </w:rPr>
        <w:t>:</w:t>
      </w:r>
    </w:p>
    <w:p w14:paraId="5CCB9ED6" w14:textId="6D8F1500" w:rsidR="00E71FDB" w:rsidRPr="005D716B" w:rsidRDefault="118E98DE" w:rsidP="00D501D9">
      <w:pPr>
        <w:pStyle w:val="Akapitzlist"/>
        <w:numPr>
          <w:ilvl w:val="1"/>
          <w:numId w:val="27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Liczba wykorzystanych paneli fotowoltaicznych</w:t>
      </w:r>
    </w:p>
    <w:p w14:paraId="25FE5E66" w14:textId="21759128" w:rsidR="00E71FDB" w:rsidRPr="005D716B" w:rsidRDefault="118E98DE" w:rsidP="00D501D9">
      <w:pPr>
        <w:pStyle w:val="Akapitzlist"/>
        <w:numPr>
          <w:ilvl w:val="1"/>
          <w:numId w:val="27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Liczba zastosowanych pomp ciepła</w:t>
      </w:r>
    </w:p>
    <w:p w14:paraId="628E11C6" w14:textId="15EBD7A3" w:rsidR="00E71FDB" w:rsidRPr="005D716B" w:rsidRDefault="118E98DE" w:rsidP="00D501D9">
      <w:pPr>
        <w:pStyle w:val="Akapitzlist"/>
        <w:numPr>
          <w:ilvl w:val="1"/>
          <w:numId w:val="27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Liczba wykorzystanych kolektorów słonecznych</w:t>
      </w:r>
    </w:p>
    <w:p w14:paraId="426ECBF7" w14:textId="6607EE29" w:rsidR="00E71FDB" w:rsidRPr="005D716B" w:rsidRDefault="118E98DE" w:rsidP="66B8B2F9">
      <w:pPr>
        <w:pStyle w:val="Akapitzlist"/>
        <w:numPr>
          <w:ilvl w:val="1"/>
          <w:numId w:val="27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Ilość zakupionej energii elektrycznej</w:t>
      </w:r>
    </w:p>
    <w:p w14:paraId="6003CD2D" w14:textId="66E79174" w:rsidR="611FA009" w:rsidRPr="005D716B" w:rsidRDefault="611FA009" w:rsidP="66B8B2F9">
      <w:pPr>
        <w:pStyle w:val="Akapitzlist"/>
        <w:numPr>
          <w:ilvl w:val="1"/>
          <w:numId w:val="27"/>
        </w:numPr>
        <w:spacing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Wielkość i ilość innych elementów systemu.</w:t>
      </w:r>
    </w:p>
    <w:p w14:paraId="19B6204B" w14:textId="7D583C39" w:rsidR="00E71FDB" w:rsidRPr="005D716B" w:rsidRDefault="00E71FDB" w:rsidP="3BC2DB2B">
      <w:pPr>
        <w:spacing w:line="276" w:lineRule="auto"/>
        <w:jc w:val="both"/>
        <w:rPr>
          <w:rFonts w:eastAsiaTheme="minorEastAsia" w:cstheme="minorHAnsi"/>
          <w:lang w:eastAsia="pl-PL"/>
        </w:rPr>
      </w:pPr>
    </w:p>
    <w:p w14:paraId="26151601" w14:textId="0D6688BB" w:rsidR="00E71FDB" w:rsidRPr="005D716B" w:rsidRDefault="41BF88AA" w:rsidP="3BC2DB2B">
      <w:pPr>
        <w:spacing w:line="276" w:lineRule="auto"/>
        <w:jc w:val="both"/>
        <w:rPr>
          <w:rFonts w:eastAsiaTheme="minorEastAsia" w:cstheme="minorHAnsi"/>
          <w:color w:val="333333"/>
          <w:sz w:val="22"/>
          <w:szCs w:val="22"/>
        </w:rPr>
      </w:pPr>
      <w:r w:rsidRPr="005D716B">
        <w:rPr>
          <w:rFonts w:eastAsiaTheme="minorEastAsia" w:cstheme="minorHAnsi"/>
          <w:color w:val="333333"/>
          <w:sz w:val="22"/>
          <w:szCs w:val="22"/>
        </w:rPr>
        <w:t>Dla wszystkich parametrów, których Zamawiający wyraźnie i jednoznacznie nie zaklasyfikował jako Param</w:t>
      </w:r>
      <w:r w:rsidR="11ACA410" w:rsidRPr="005D716B">
        <w:rPr>
          <w:rFonts w:eastAsiaTheme="minorEastAsia" w:cstheme="minorHAnsi"/>
          <w:color w:val="333333"/>
          <w:sz w:val="22"/>
          <w:szCs w:val="22"/>
        </w:rPr>
        <w:t>e</w:t>
      </w:r>
      <w:r w:rsidRPr="005D716B">
        <w:rPr>
          <w:rFonts w:eastAsiaTheme="minorEastAsia" w:cstheme="minorHAnsi"/>
          <w:color w:val="333333"/>
          <w:sz w:val="22"/>
          <w:szCs w:val="22"/>
        </w:rPr>
        <w:t xml:space="preserve">try </w:t>
      </w:r>
      <w:r w:rsidR="39446849" w:rsidRPr="005D716B">
        <w:rPr>
          <w:rFonts w:eastAsiaTheme="minorEastAsia" w:cstheme="minorHAnsi"/>
          <w:color w:val="333333"/>
          <w:sz w:val="22"/>
          <w:szCs w:val="22"/>
        </w:rPr>
        <w:t>Swobodne</w:t>
      </w:r>
      <w:r w:rsidR="2DC9BE93" w:rsidRPr="005D716B">
        <w:rPr>
          <w:rFonts w:eastAsiaTheme="minorEastAsia" w:cstheme="minorHAnsi"/>
          <w:color w:val="333333"/>
          <w:sz w:val="22"/>
          <w:szCs w:val="22"/>
        </w:rPr>
        <w:t>,</w:t>
      </w:r>
      <w:r w:rsidRPr="005D716B">
        <w:rPr>
          <w:rFonts w:eastAsiaTheme="minorEastAsia" w:cstheme="minorHAnsi"/>
          <w:color w:val="333333"/>
          <w:sz w:val="22"/>
          <w:szCs w:val="22"/>
        </w:rPr>
        <w:t xml:space="preserve"> Zamawiaj</w:t>
      </w:r>
      <w:r w:rsidR="30052F82" w:rsidRPr="005D716B">
        <w:rPr>
          <w:rFonts w:eastAsiaTheme="minorEastAsia" w:cstheme="minorHAnsi"/>
          <w:color w:val="333333"/>
          <w:sz w:val="22"/>
          <w:szCs w:val="22"/>
        </w:rPr>
        <w:t>ą</w:t>
      </w:r>
      <w:r w:rsidRPr="005D716B">
        <w:rPr>
          <w:rFonts w:eastAsiaTheme="minorEastAsia" w:cstheme="minorHAnsi"/>
          <w:color w:val="333333"/>
          <w:sz w:val="22"/>
          <w:szCs w:val="22"/>
        </w:rPr>
        <w:t xml:space="preserve">cy wymaga </w:t>
      </w:r>
      <w:r w:rsidR="6DB4DCD1" w:rsidRPr="005D716B">
        <w:rPr>
          <w:rFonts w:eastAsiaTheme="minorEastAsia" w:cstheme="minorHAnsi"/>
          <w:color w:val="333333"/>
          <w:sz w:val="22"/>
          <w:szCs w:val="22"/>
        </w:rPr>
        <w:t xml:space="preserve">od Wykonawcy </w:t>
      </w:r>
      <w:r w:rsidR="2401262B" w:rsidRPr="005D716B">
        <w:rPr>
          <w:rFonts w:eastAsiaTheme="minorEastAsia" w:cstheme="minorHAnsi"/>
          <w:color w:val="333333"/>
          <w:sz w:val="22"/>
          <w:szCs w:val="22"/>
        </w:rPr>
        <w:t>konsultowani</w:t>
      </w:r>
      <w:r w:rsidR="2727AE01" w:rsidRPr="005D716B">
        <w:rPr>
          <w:rFonts w:eastAsiaTheme="minorEastAsia" w:cstheme="minorHAnsi"/>
          <w:color w:val="333333"/>
          <w:sz w:val="22"/>
          <w:szCs w:val="22"/>
        </w:rPr>
        <w:t>a</w:t>
      </w:r>
      <w:r w:rsidR="2401262B" w:rsidRPr="005D716B">
        <w:rPr>
          <w:rFonts w:eastAsiaTheme="minorEastAsia" w:cstheme="minorHAnsi"/>
          <w:color w:val="333333"/>
          <w:sz w:val="22"/>
          <w:szCs w:val="22"/>
        </w:rPr>
        <w:t xml:space="preserve"> czy przyjęta </w:t>
      </w:r>
      <w:r w:rsidR="1005B13F" w:rsidRPr="005D716B">
        <w:rPr>
          <w:rFonts w:eastAsiaTheme="minorEastAsia" w:cstheme="minorHAnsi"/>
          <w:color w:val="333333"/>
          <w:sz w:val="22"/>
          <w:szCs w:val="22"/>
        </w:rPr>
        <w:t xml:space="preserve">przez Wykonawcę </w:t>
      </w:r>
      <w:r w:rsidR="4857E3FB" w:rsidRPr="005D716B">
        <w:rPr>
          <w:rFonts w:eastAsiaTheme="minorEastAsia" w:cstheme="minorHAnsi"/>
          <w:color w:val="333333"/>
          <w:sz w:val="22"/>
          <w:szCs w:val="22"/>
        </w:rPr>
        <w:t xml:space="preserve">klasyfikacja </w:t>
      </w:r>
      <w:r w:rsidR="7C94BE06" w:rsidRPr="005D716B">
        <w:rPr>
          <w:rFonts w:eastAsiaTheme="minorEastAsia" w:cstheme="minorHAnsi"/>
          <w:color w:val="333333"/>
          <w:sz w:val="22"/>
          <w:szCs w:val="22"/>
        </w:rPr>
        <w:t>p</w:t>
      </w:r>
      <w:r w:rsidR="2401262B" w:rsidRPr="005D716B">
        <w:rPr>
          <w:rFonts w:eastAsiaTheme="minorEastAsia" w:cstheme="minorHAnsi"/>
          <w:color w:val="333333"/>
          <w:sz w:val="22"/>
          <w:szCs w:val="22"/>
        </w:rPr>
        <w:t>arametru</w:t>
      </w:r>
      <w:r w:rsidR="3FB819BE" w:rsidRPr="005D716B">
        <w:rPr>
          <w:rFonts w:eastAsiaTheme="minorEastAsia" w:cstheme="minorHAnsi"/>
          <w:color w:val="333333"/>
          <w:sz w:val="22"/>
          <w:szCs w:val="22"/>
        </w:rPr>
        <w:t xml:space="preserve"> </w:t>
      </w:r>
      <w:r w:rsidR="2401262B" w:rsidRPr="005D716B">
        <w:rPr>
          <w:rFonts w:eastAsiaTheme="minorEastAsia" w:cstheme="minorHAnsi"/>
          <w:color w:val="333333"/>
          <w:sz w:val="22"/>
          <w:szCs w:val="22"/>
        </w:rPr>
        <w:t xml:space="preserve">jest </w:t>
      </w:r>
      <w:r w:rsidR="0756C0E9" w:rsidRPr="005D716B">
        <w:rPr>
          <w:rFonts w:eastAsiaTheme="minorEastAsia" w:cstheme="minorHAnsi"/>
          <w:color w:val="333333"/>
          <w:sz w:val="22"/>
          <w:szCs w:val="22"/>
        </w:rPr>
        <w:t>właści</w:t>
      </w:r>
      <w:r w:rsidR="2401262B" w:rsidRPr="005D716B">
        <w:rPr>
          <w:rFonts w:eastAsiaTheme="minorEastAsia" w:cstheme="minorHAnsi"/>
          <w:color w:val="333333"/>
          <w:sz w:val="22"/>
          <w:szCs w:val="22"/>
        </w:rPr>
        <w:t>wa.</w:t>
      </w:r>
    </w:p>
    <w:p w14:paraId="30249E61" w14:textId="2117484B" w:rsidR="34E25BCB" w:rsidRPr="005D716B" w:rsidRDefault="34E25BCB" w:rsidP="3BC2DB2B">
      <w:pPr>
        <w:spacing w:line="276" w:lineRule="auto"/>
        <w:jc w:val="both"/>
        <w:rPr>
          <w:rFonts w:eastAsiaTheme="minorEastAsia" w:cstheme="minorHAnsi"/>
          <w:color w:val="333333"/>
        </w:rPr>
      </w:pPr>
    </w:p>
    <w:p w14:paraId="6775DCD5" w14:textId="52F14B4A" w:rsidR="269568F3" w:rsidRPr="005D716B" w:rsidRDefault="269568F3" w:rsidP="3BC2DB2B">
      <w:pPr>
        <w:spacing w:line="276" w:lineRule="auto"/>
        <w:jc w:val="both"/>
        <w:rPr>
          <w:rFonts w:eastAsiaTheme="minorEastAsia" w:cstheme="minorHAnsi"/>
          <w:color w:val="333333"/>
          <w:sz w:val="22"/>
          <w:szCs w:val="22"/>
        </w:rPr>
      </w:pPr>
      <w:r w:rsidRPr="005D716B">
        <w:rPr>
          <w:rFonts w:eastAsiaTheme="minorEastAsia" w:cstheme="minorHAnsi"/>
          <w:color w:val="333333"/>
          <w:sz w:val="22"/>
          <w:szCs w:val="22"/>
        </w:rPr>
        <w:t>Parametry Statyczne Wykonawca musi stosować w modelowaniu numerycznym</w:t>
      </w:r>
      <w:r w:rsidR="0E723C51" w:rsidRPr="005D716B">
        <w:rPr>
          <w:rFonts w:eastAsiaTheme="minorEastAsia" w:cstheme="minorHAnsi"/>
          <w:color w:val="333333"/>
          <w:sz w:val="22"/>
          <w:szCs w:val="22"/>
        </w:rPr>
        <w:t xml:space="preserve"> we Wniosku, Etapie I i Etapie II.</w:t>
      </w:r>
    </w:p>
    <w:p w14:paraId="7564FE93" w14:textId="275B8F50" w:rsidR="0E723C51" w:rsidRPr="005D716B" w:rsidRDefault="0E723C51" w:rsidP="3BC2DB2B">
      <w:pPr>
        <w:spacing w:line="276" w:lineRule="auto"/>
        <w:jc w:val="both"/>
        <w:rPr>
          <w:rFonts w:eastAsiaTheme="minorEastAsia" w:cstheme="minorHAnsi"/>
          <w:color w:val="333333"/>
          <w:sz w:val="22"/>
          <w:szCs w:val="22"/>
        </w:rPr>
      </w:pPr>
      <w:r w:rsidRPr="005D716B">
        <w:rPr>
          <w:rFonts w:eastAsiaTheme="minorEastAsia" w:cstheme="minorHAnsi"/>
          <w:color w:val="333333"/>
          <w:sz w:val="22"/>
          <w:szCs w:val="22"/>
        </w:rPr>
        <w:t>Parametry Zmienne Wykonawca musi stosować w modelowaniu numerycznym w Etapie I i Etapie II.</w:t>
      </w:r>
    </w:p>
    <w:p w14:paraId="0780B388" w14:textId="178333ED" w:rsidR="0E723C51" w:rsidRPr="005D716B" w:rsidRDefault="0E723C51" w:rsidP="3BC2DB2B">
      <w:pPr>
        <w:spacing w:line="276" w:lineRule="auto"/>
        <w:jc w:val="both"/>
        <w:rPr>
          <w:rFonts w:eastAsiaTheme="minorEastAsia" w:cstheme="minorHAnsi"/>
          <w:color w:val="333333"/>
          <w:sz w:val="22"/>
          <w:szCs w:val="22"/>
        </w:rPr>
      </w:pPr>
      <w:r w:rsidRPr="005D716B">
        <w:rPr>
          <w:rFonts w:eastAsiaTheme="minorEastAsia" w:cstheme="minorHAnsi"/>
          <w:color w:val="333333"/>
          <w:sz w:val="22"/>
          <w:szCs w:val="22"/>
        </w:rPr>
        <w:t xml:space="preserve">Parametry Swobodne Wykonawca </w:t>
      </w:r>
      <w:r w:rsidR="00840634" w:rsidRPr="005D716B">
        <w:rPr>
          <w:rFonts w:eastAsiaTheme="minorEastAsia" w:cstheme="minorHAnsi"/>
          <w:color w:val="333333"/>
          <w:sz w:val="22"/>
          <w:szCs w:val="22"/>
        </w:rPr>
        <w:t>musi stosować w modelowaniu numerycznym w Etapie I, II i III.</w:t>
      </w:r>
    </w:p>
    <w:p w14:paraId="0F57B8C8" w14:textId="7F9CECF1" w:rsidR="2C36AF6A" w:rsidRPr="005D716B" w:rsidRDefault="2C36AF6A" w:rsidP="2C36AF6A">
      <w:pPr>
        <w:jc w:val="both"/>
        <w:rPr>
          <w:rFonts w:eastAsia="Segoe UI" w:cstheme="minorHAnsi"/>
          <w:color w:val="333333"/>
          <w:sz w:val="18"/>
          <w:szCs w:val="18"/>
        </w:rPr>
      </w:pPr>
    </w:p>
    <w:p w14:paraId="44289905" w14:textId="77777777" w:rsidR="00E71FDB" w:rsidRPr="005D716B" w:rsidRDefault="00E71FDB" w:rsidP="00D501D9">
      <w:pPr>
        <w:keepNext/>
        <w:keepLines/>
        <w:numPr>
          <w:ilvl w:val="1"/>
          <w:numId w:val="37"/>
        </w:numPr>
        <w:spacing w:after="160" w:line="276" w:lineRule="auto"/>
        <w:jc w:val="both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21" w:name="_Ref53662135"/>
      <w:bookmarkStart w:id="22" w:name="_Toc69845502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Wyniki Prac Etapu I</w:t>
      </w:r>
      <w:bookmarkEnd w:id="21"/>
      <w:bookmarkEnd w:id="22"/>
    </w:p>
    <w:p w14:paraId="64833206" w14:textId="10589460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trakcie realizacji Etapu I </w:t>
      </w:r>
      <w:r w:rsidRPr="005D716B">
        <w:rPr>
          <w:rFonts w:cstheme="minorHAnsi"/>
          <w:sz w:val="22"/>
          <w:szCs w:val="22"/>
          <w:lang w:eastAsia="pl-PL"/>
        </w:rPr>
        <w:t>Wykonawcy</w:t>
      </w:r>
      <w:r w:rsidRPr="005D716B" w:rsidDel="00BD3E1F">
        <w:rPr>
          <w:rFonts w:eastAsia="Calibri" w:cstheme="minorHAnsi"/>
          <w:sz w:val="22"/>
          <w:szCs w:val="22"/>
          <w:lang w:eastAsia="pl-PL"/>
        </w:rPr>
        <w:t xml:space="preserve"> przeprowadzą prace badawczo-rozwojowe, których efektem będą dokumenty stanowiące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Wyniki Prac Etapu I. Listę Wyników Prac Etapu I przedstawiono w </w:t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begin"/>
      </w:r>
      <w:r w:rsidRPr="005D716B">
        <w:rPr>
          <w:rFonts w:eastAsia="Calibri" w:cstheme="minorHAnsi"/>
          <w:sz w:val="22"/>
          <w:szCs w:val="22"/>
          <w:lang w:eastAsia="pl-PL"/>
        </w:rPr>
        <w:instrText xml:space="preserve"> REF _Ref53668310 \h  \* MERGEFORMAT </w:instrText>
      </w:r>
      <w:r w:rsidRPr="005D716B">
        <w:rPr>
          <w:rFonts w:eastAsia="Calibri" w:cstheme="minorHAnsi"/>
          <w:sz w:val="22"/>
          <w:szCs w:val="22"/>
          <w:lang w:eastAsia="pl-PL"/>
        </w:rPr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end"/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begin"/>
      </w:r>
      <w:r w:rsidRPr="005D716B">
        <w:rPr>
          <w:rFonts w:eastAsia="Calibri" w:cstheme="minorHAnsi"/>
          <w:sz w:val="22"/>
          <w:szCs w:val="22"/>
          <w:lang w:eastAsia="pl-PL"/>
        </w:rPr>
        <w:instrText xml:space="preserve"> REF _Ref53668315 \h  \* MERGEFORMAT </w:instrText>
      </w:r>
      <w:r w:rsidRPr="005D716B">
        <w:rPr>
          <w:rFonts w:eastAsia="Calibri" w:cstheme="minorHAnsi"/>
          <w:sz w:val="22"/>
          <w:szCs w:val="22"/>
          <w:lang w:eastAsia="pl-PL"/>
        </w:rPr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separate"/>
      </w:r>
      <w:r w:rsidRPr="005D716B">
        <w:rPr>
          <w:rFonts w:cstheme="minorHAnsi"/>
          <w:sz w:val="22"/>
          <w:szCs w:val="22"/>
        </w:rPr>
        <w:t xml:space="preserve">Tabeli </w:t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end"/>
      </w:r>
      <w:r w:rsidRPr="005D716B">
        <w:rPr>
          <w:rFonts w:eastAsia="Calibri" w:cstheme="minorHAnsi"/>
          <w:sz w:val="22"/>
          <w:szCs w:val="22"/>
          <w:lang w:eastAsia="pl-PL"/>
        </w:rPr>
        <w:t>2 poniżej.</w:t>
      </w:r>
    </w:p>
    <w:p w14:paraId="18230EE3" w14:textId="3140E2D2" w:rsidR="00E71FDB" w:rsidRPr="005D716B" w:rsidRDefault="00E71FDB" w:rsidP="00E71FDB">
      <w:pPr>
        <w:pStyle w:val="Legenda"/>
        <w:keepNext/>
        <w:spacing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cstheme="minorHAnsi"/>
        </w:rPr>
        <w:t>Tabela 2. Lista Wyników Prac Etapu I dla Przedsięwzięcia „Ciepłownia Przyszłości, czyli system ciepłowniczy z OZE”.</w:t>
      </w:r>
    </w:p>
    <w:tbl>
      <w:tblPr>
        <w:tblStyle w:val="Tabela-Siatka2"/>
        <w:tblpPr w:leftFromText="142" w:rightFromText="142" w:vertAnchor="text" w:horzAnchor="margin" w:tblpY="1"/>
        <w:tblOverlap w:val="never"/>
        <w:tblW w:w="10704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5954"/>
        <w:gridCol w:w="1920"/>
      </w:tblGrid>
      <w:tr w:rsidR="00E71FDB" w:rsidRPr="005D716B" w14:paraId="593B4953" w14:textId="77777777" w:rsidTr="0D9EF67F">
        <w:tc>
          <w:tcPr>
            <w:tcW w:w="562" w:type="dxa"/>
            <w:shd w:val="clear" w:color="auto" w:fill="C5E0B3" w:themeFill="accent6" w:themeFillTint="66"/>
            <w:vAlign w:val="center"/>
          </w:tcPr>
          <w:p w14:paraId="13FED3DD" w14:textId="77777777" w:rsidR="00E71FDB" w:rsidRPr="005D716B" w:rsidRDefault="00E71FDB" w:rsidP="520C31B3">
            <w:pPr>
              <w:spacing w:after="16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32127E02" w14:textId="77777777" w:rsidR="00E71FDB" w:rsidRPr="005D716B" w:rsidRDefault="00E71FDB" w:rsidP="520C31B3">
            <w:pPr>
              <w:spacing w:after="16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Wynik Prac Etapu I</w:t>
            </w:r>
          </w:p>
        </w:tc>
        <w:tc>
          <w:tcPr>
            <w:tcW w:w="5954" w:type="dxa"/>
            <w:shd w:val="clear" w:color="auto" w:fill="C5E0B3" w:themeFill="accent6" w:themeFillTint="66"/>
            <w:vAlign w:val="center"/>
          </w:tcPr>
          <w:p w14:paraId="0A78D976" w14:textId="5CDA7A39" w:rsidR="00E71FDB" w:rsidRPr="005D716B" w:rsidRDefault="00E71FDB" w:rsidP="520C31B3">
            <w:pPr>
              <w:spacing w:after="16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Wymagania dla Wyniku Prac Etapu</w:t>
            </w:r>
            <w:r w:rsidR="198990E0" w:rsidRPr="005D716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I</w:t>
            </w:r>
          </w:p>
        </w:tc>
        <w:tc>
          <w:tcPr>
            <w:tcW w:w="1920" w:type="dxa"/>
            <w:shd w:val="clear" w:color="auto" w:fill="C5E0B3" w:themeFill="accent6" w:themeFillTint="66"/>
            <w:vAlign w:val="center"/>
          </w:tcPr>
          <w:p w14:paraId="31736F70" w14:textId="010D2AFF" w:rsidR="29E4FA07" w:rsidRPr="005D716B" w:rsidRDefault="7E4B5E25" w:rsidP="520C31B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Termin przekazania Zamawiającemu Wyniku Prac Etapu I</w:t>
            </w:r>
          </w:p>
        </w:tc>
      </w:tr>
      <w:tr w:rsidR="2C36AF6A" w:rsidRPr="005D716B" w14:paraId="63CCCB12" w14:textId="77777777" w:rsidTr="0D9EF67F">
        <w:tc>
          <w:tcPr>
            <w:tcW w:w="562" w:type="dxa"/>
            <w:shd w:val="clear" w:color="auto" w:fill="E2EFD9" w:themeFill="accent6" w:themeFillTint="33"/>
          </w:tcPr>
          <w:p w14:paraId="39EF97DF" w14:textId="19B60EC3" w:rsidR="2C36AF6A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14:paraId="0AE4F121" w14:textId="02CED455" w:rsidR="29E4FA07" w:rsidRPr="005D716B" w:rsidRDefault="29E4FA07" w:rsidP="2C36AF6A">
            <w:pPr>
              <w:spacing w:line="276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Prezentacja postępu realizacji prac </w:t>
            </w:r>
            <w:r w:rsidR="2E125C92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B+R</w:t>
            </w:r>
          </w:p>
        </w:tc>
        <w:tc>
          <w:tcPr>
            <w:tcW w:w="5954" w:type="dxa"/>
          </w:tcPr>
          <w:p w14:paraId="22F160ED" w14:textId="3B2F2D2F" w:rsidR="67F60D08" w:rsidRPr="005D716B" w:rsidRDefault="0A2A676C" w:rsidP="1FC7224E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jest zobowiązany do </w:t>
            </w:r>
            <w:r w:rsidR="0EB5D16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zaprezentowania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Zamawiającemu postępu realizacji prac badawczo-rozwojowych prowadzonych w oprogramowaniu TRNSYS.  </w:t>
            </w:r>
          </w:p>
          <w:p w14:paraId="6D879A68" w14:textId="3CEE477B" w:rsidR="5C200065" w:rsidRPr="005D716B" w:rsidRDefault="5591C834" w:rsidP="0D9EF67F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 xml:space="preserve"> Wykonawca zobowiązany jest udostępnić Zamawiającemu    wszystkie pliki konfiguracyjne programu TRNSYS niezbędne do uruchomienia symulacji odpowiadającej dokonanej prezentacji.</w:t>
            </w:r>
          </w:p>
        </w:tc>
        <w:tc>
          <w:tcPr>
            <w:tcW w:w="1920" w:type="dxa"/>
          </w:tcPr>
          <w:p w14:paraId="734AB1F4" w14:textId="1BE53646" w:rsidR="0FF3BDD2" w:rsidRPr="005D716B" w:rsidRDefault="0FF3BDD2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 xml:space="preserve">13 tydzień od daty podpisania Umowy </w:t>
            </w:r>
          </w:p>
        </w:tc>
      </w:tr>
      <w:tr w:rsidR="00E71FDB" w:rsidRPr="005D716B" w14:paraId="72FF5772" w14:textId="77777777" w:rsidTr="0D9EF67F">
        <w:tc>
          <w:tcPr>
            <w:tcW w:w="562" w:type="dxa"/>
            <w:shd w:val="clear" w:color="auto" w:fill="E2EFD9" w:themeFill="accent6" w:themeFillTint="33"/>
          </w:tcPr>
          <w:p w14:paraId="5278DD9A" w14:textId="0753503B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23" w:name="_Ref53691045"/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2.</w:t>
            </w:r>
          </w:p>
        </w:tc>
        <w:bookmarkEnd w:id="23"/>
        <w:tc>
          <w:tcPr>
            <w:tcW w:w="2268" w:type="dxa"/>
          </w:tcPr>
          <w:p w14:paraId="01DA3EBB" w14:textId="77777777" w:rsidR="00E71FDB" w:rsidRPr="005D716B" w:rsidRDefault="00E71FDB" w:rsidP="00943870">
            <w:pPr>
              <w:spacing w:line="276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Studium Wykonalności</w:t>
            </w:r>
          </w:p>
        </w:tc>
        <w:tc>
          <w:tcPr>
            <w:tcW w:w="5954" w:type="dxa"/>
          </w:tcPr>
          <w:p w14:paraId="2CA540FC" w14:textId="6287C3CC" w:rsidR="00E71FDB" w:rsidRPr="005D716B" w:rsidRDefault="00E71FDB" w:rsidP="00B4DF64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Wykonawca zobowiązany jest do przedstawienia Studium Wykonalności Demonstratora Technologii</w:t>
            </w:r>
            <w:r w:rsidR="6809A8C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czyli </w:t>
            </w:r>
            <w:r w:rsidR="688BC7E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Ciepłowni Przyszłości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14:paraId="5ABACE1A" w14:textId="77777777" w:rsidR="00E71FDB" w:rsidRPr="005D716B" w:rsidRDefault="00E71FDB" w:rsidP="00943870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Studium Wykonalności musi zawierać przede wszystkim następujące informacje: </w:t>
            </w:r>
          </w:p>
          <w:p w14:paraId="4B81A206" w14:textId="77777777" w:rsidR="00E71FDB" w:rsidRPr="005D716B" w:rsidRDefault="00E71FDB" w:rsidP="00D501D9">
            <w:pPr>
              <w:pStyle w:val="Akapitzlist"/>
              <w:numPr>
                <w:ilvl w:val="0"/>
                <w:numId w:val="43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Dane Wykonawcy i Użytkownika: forma prawna, posiadane koncesje,</w:t>
            </w:r>
          </w:p>
          <w:p w14:paraId="47318D35" w14:textId="77777777" w:rsidR="00E71FDB" w:rsidRPr="005D716B" w:rsidRDefault="00E71FDB" w:rsidP="00D501D9">
            <w:pPr>
              <w:pStyle w:val="Akapitzlist"/>
              <w:numPr>
                <w:ilvl w:val="0"/>
                <w:numId w:val="43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Opis projektu: l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okalizacja projektu, opis celów projektu, zgodność projektu z polityką sektorową Polski, wpływ na bezpieczeństwo energetyczne Polski, itp.</w:t>
            </w:r>
          </w:p>
          <w:p w14:paraId="5302F99A" w14:textId="648F9440" w:rsidR="00E71FDB" w:rsidRPr="005D716B" w:rsidRDefault="00E71FDB" w:rsidP="00B4DF64">
            <w:pPr>
              <w:pStyle w:val="Akapitzlist"/>
              <w:numPr>
                <w:ilvl w:val="0"/>
                <w:numId w:val="43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Opis istniejącego Systemu </w:t>
            </w:r>
            <w:r w:rsidR="6CB92A73" w:rsidRPr="005D716B">
              <w:rPr>
                <w:rFonts w:asciiTheme="minorHAnsi" w:hAnsiTheme="minorHAnsi" w:cstheme="minorHAnsi"/>
                <w:sz w:val="20"/>
                <w:szCs w:val="20"/>
              </w:rPr>
              <w:t>Demonstracyjnego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, wraz z charakterystyką budynków, itp. Celem opisu jest przedstawienie otoczenia, w którym będzie realizowany projekt. Opis powinien przede wszystkim koncentrować się na charakterystyce istniejących elementów, które zostaną wykorzystane w projekcie oraz otoczenia z nimi związanego. W opisie aktualnego stanu powinny zostać zawarte wszystkie istotne dla przedsięwzięcia elementy, w szczególności: charakterystyka lokalizacji, opis techniczny istniejącej infrastruktury energetycznej (parametry ilościowe i jakościowe, zdolności przesyłowe, itp.).</w:t>
            </w:r>
          </w:p>
          <w:p w14:paraId="342E707F" w14:textId="20FF0A2A" w:rsidR="00E71FDB" w:rsidRPr="005D716B" w:rsidRDefault="00E71FDB" w:rsidP="3BC2DB2B">
            <w:pPr>
              <w:pStyle w:val="Akapitzlist"/>
              <w:numPr>
                <w:ilvl w:val="0"/>
                <w:numId w:val="43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Analiza</w:t>
            </w:r>
            <w:r w:rsidR="2D3F62D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oddziaływania na środowisko: ocenę oddziaływania przedsięwzięcia na środowisko w tym wpływ na komfort życia i zdrowie mieszkańców, ilościowe parametry ingerencji w środowisko, a także zakres i skutki unikniętych emisji.</w:t>
            </w:r>
          </w:p>
          <w:p w14:paraId="749E9306" w14:textId="77777777" w:rsidR="00E71FDB" w:rsidRPr="005D716B" w:rsidRDefault="00E71FDB" w:rsidP="00D501D9">
            <w:pPr>
              <w:pStyle w:val="Akapitzlist"/>
              <w:numPr>
                <w:ilvl w:val="0"/>
                <w:numId w:val="43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Plan dostaw i prac zlecanych podmiotom trzecim w ramach realizacji Demonstratora Technologii. Należy określić zakres kontraktów, harmonogram ogłaszania przetargów, podpisywania umów, itp.</w:t>
            </w:r>
          </w:p>
          <w:p w14:paraId="027B33B0" w14:textId="77777777" w:rsidR="00E71FDB" w:rsidRPr="005D716B" w:rsidRDefault="00E71FDB" w:rsidP="00D501D9">
            <w:pPr>
              <w:pStyle w:val="Akapitzlist"/>
              <w:numPr>
                <w:ilvl w:val="0"/>
                <w:numId w:val="43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Analiza wrażliwości i ryzyka: </w:t>
            </w:r>
          </w:p>
          <w:p w14:paraId="4B7A86A2" w14:textId="305B762F" w:rsidR="00E71FDB" w:rsidRPr="005D716B" w:rsidRDefault="00E71FDB" w:rsidP="00D501D9">
            <w:pPr>
              <w:pStyle w:val="Akapitzlist"/>
              <w:numPr>
                <w:ilvl w:val="0"/>
                <w:numId w:val="32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Identyfikacja kluczowych dla realizacji projektu czynników ryzyka, w tym: formalno-instytucjonalnych, ekologiczn</w:t>
            </w:r>
            <w:r w:rsidR="7E671A3A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ych,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technicznych, społecznych oraz finansowych. Jakościowa analiza ryzyka obejmująca dla każdego ze zidentyfikowanych ryzyk:  możliwe przyczyny niepowodzenia, przypisanie poszczególnym ryzykom jednej z kategorii prawdopodobieństwa: marginalne, niskie, średnie, wysokie, bardzo wysokie oraz jednej z kategorii wpływu: nieistotny, niewielki, średni, znaczący, duży.</w:t>
            </w:r>
          </w:p>
          <w:p w14:paraId="368BC853" w14:textId="77777777" w:rsidR="00E71FDB" w:rsidRPr="005D716B" w:rsidRDefault="00E71FDB" w:rsidP="00D501D9">
            <w:pPr>
              <w:pStyle w:val="Akapitzlist"/>
              <w:numPr>
                <w:ilvl w:val="0"/>
                <w:numId w:val="32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Identyfikacja działań zapobiegawczych i minimalizujących.</w:t>
            </w:r>
          </w:p>
          <w:p w14:paraId="2B90EFF8" w14:textId="14C793BF" w:rsidR="00E71FDB" w:rsidRPr="005D716B" w:rsidRDefault="00E71FDB" w:rsidP="00B4DF64">
            <w:pPr>
              <w:spacing w:line="276" w:lineRule="auto"/>
              <w:ind w:left="720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szczególności ocenie powinny podlegać ryzyka dotyczące: dostępności </w:t>
            </w:r>
            <w:r w:rsidR="596710E1" w:rsidRPr="005D716B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ystemu </w:t>
            </w:r>
            <w:r w:rsidR="16CC65EA" w:rsidRPr="005D716B">
              <w:rPr>
                <w:rFonts w:asciiTheme="minorHAnsi" w:hAnsiTheme="minorHAnsi" w:cstheme="minorHAnsi"/>
                <w:sz w:val="20"/>
                <w:szCs w:val="20"/>
              </w:rPr>
              <w:t>Demonstracyjnego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dla modernizacji, zagrożenia związane z dostępnością zasobów, w tym materiałów i urządzeń.</w:t>
            </w:r>
          </w:p>
          <w:p w14:paraId="6E5FE841" w14:textId="3FD1A458" w:rsidR="00E71FDB" w:rsidRPr="005D716B" w:rsidRDefault="00E71FDB" w:rsidP="00D501D9">
            <w:pPr>
              <w:pStyle w:val="Akapitzlist"/>
              <w:numPr>
                <w:ilvl w:val="0"/>
                <w:numId w:val="43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Analiza wykonalności: charakterystyka istniejących zasobów i infrastruktury pod kątem </w:t>
            </w:r>
            <w:r w:rsidR="517ECB4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realizowanych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funkcj</w:t>
            </w:r>
            <w:r w:rsidR="110F7AE7" w:rsidRPr="005D716B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oraz wykorzystania ich dla osiągnięcia zakładanych celów (opis punktu wyjścia, a następnie opis proponowanych zmian). Analiza wykonalności powinna w szczególności wykazać, że zaproponowane rozwiązanie jest: </w:t>
            </w:r>
          </w:p>
          <w:p w14:paraId="705DF03C" w14:textId="77777777" w:rsidR="00E71FDB" w:rsidRPr="005D716B" w:rsidRDefault="00E71FDB" w:rsidP="00D501D9">
            <w:pPr>
              <w:pStyle w:val="Akapitzlist"/>
              <w:numPr>
                <w:ilvl w:val="1"/>
                <w:numId w:val="43"/>
              </w:numPr>
              <w:spacing w:line="276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wykonalne pod względem technicznym i/lub technologicznym</w:t>
            </w:r>
          </w:p>
          <w:p w14:paraId="5ED619EB" w14:textId="689A9171" w:rsidR="00E71FDB" w:rsidRPr="005D716B" w:rsidRDefault="00E71FDB" w:rsidP="00D501D9">
            <w:pPr>
              <w:pStyle w:val="Akapitzlist"/>
              <w:numPr>
                <w:ilvl w:val="1"/>
                <w:numId w:val="43"/>
              </w:numPr>
              <w:spacing w:line="276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zgodne z najlepszą praktyką w danej dziedzinie</w:t>
            </w:r>
          </w:p>
          <w:p w14:paraId="56AD2A68" w14:textId="0CCA9537" w:rsidR="00E71FDB" w:rsidRPr="005D716B" w:rsidRDefault="00E71FDB" w:rsidP="00D501D9">
            <w:pPr>
              <w:pStyle w:val="Akapitzlist"/>
              <w:numPr>
                <w:ilvl w:val="1"/>
                <w:numId w:val="43"/>
              </w:numPr>
              <w:spacing w:line="276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zgodne z obowiązującymi normami prawnymi</w:t>
            </w:r>
          </w:p>
          <w:p w14:paraId="4C40B00C" w14:textId="52CB0771" w:rsidR="00E71FDB" w:rsidRPr="005D716B" w:rsidRDefault="00E71FDB" w:rsidP="00D501D9">
            <w:pPr>
              <w:pStyle w:val="Akapitzlist"/>
              <w:numPr>
                <w:ilvl w:val="1"/>
                <w:numId w:val="43"/>
              </w:numPr>
              <w:spacing w:line="276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optymalne pod względem zaspokojenia popytu ze strony </w:t>
            </w:r>
            <w:r w:rsidR="6BC5C24A" w:rsidRPr="005D716B">
              <w:rPr>
                <w:rFonts w:asciiTheme="minorHAnsi" w:hAnsiTheme="minorHAnsi" w:cstheme="minorHAnsi"/>
                <w:sz w:val="20"/>
                <w:szCs w:val="20"/>
              </w:rPr>
              <w:t>Odbiorców Końcowych</w:t>
            </w:r>
          </w:p>
          <w:p w14:paraId="68AE9526" w14:textId="51E95730" w:rsidR="00E71FDB" w:rsidRPr="005D716B" w:rsidRDefault="00E71FDB" w:rsidP="00D501D9">
            <w:pPr>
              <w:pStyle w:val="Akapitzlist"/>
              <w:numPr>
                <w:ilvl w:val="1"/>
                <w:numId w:val="43"/>
              </w:numPr>
              <w:spacing w:line="276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przedstawia optymalny stosunek jakości do ceny</w:t>
            </w:r>
          </w:p>
          <w:p w14:paraId="0C9CB603" w14:textId="05AE4EC7" w:rsidR="00E71FDB" w:rsidRPr="005D716B" w:rsidRDefault="00E71FDB" w:rsidP="00D501D9">
            <w:pPr>
              <w:pStyle w:val="Akapitzlist"/>
              <w:numPr>
                <w:ilvl w:val="1"/>
                <w:numId w:val="43"/>
              </w:numPr>
              <w:spacing w:line="276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jest zgodne z </w:t>
            </w:r>
            <w:r w:rsidR="28F4BC3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aktualnymi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wymogami ochrony środowiska</w:t>
            </w:r>
          </w:p>
        </w:tc>
        <w:tc>
          <w:tcPr>
            <w:tcW w:w="1920" w:type="dxa"/>
          </w:tcPr>
          <w:p w14:paraId="5BC3C676" w14:textId="52A0BCBE" w:rsidR="2C36AF6A" w:rsidRPr="005D716B" w:rsidRDefault="29CDA49E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W Terminie Doręczenia Wyników</w:t>
            </w:r>
            <w:r w:rsidR="2CA87F1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Prac Etapu I  </w:t>
            </w:r>
          </w:p>
        </w:tc>
      </w:tr>
      <w:tr w:rsidR="2C36AF6A" w:rsidRPr="005D716B" w14:paraId="3A1785D4" w14:textId="77777777" w:rsidTr="0D9EF67F">
        <w:tc>
          <w:tcPr>
            <w:tcW w:w="562" w:type="dxa"/>
            <w:shd w:val="clear" w:color="auto" w:fill="E2EFD9" w:themeFill="accent6" w:themeFillTint="33"/>
          </w:tcPr>
          <w:p w14:paraId="65B5CB7C" w14:textId="78EB3B5B" w:rsidR="2C36AF6A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2268" w:type="dxa"/>
          </w:tcPr>
          <w:p w14:paraId="402345C5" w14:textId="3951D54D" w:rsidR="01766375" w:rsidRPr="005D716B" w:rsidRDefault="01766375" w:rsidP="2C36AF6A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Analiza </w:t>
            </w:r>
            <w:r w:rsidR="002B1655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zgód, pozwoleń formalnych i 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administracyjnych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auto" w:fill="auto"/>
          </w:tcPr>
          <w:p w14:paraId="55824781" w14:textId="4672B71B" w:rsidR="2C36AF6A" w:rsidRPr="005D716B" w:rsidRDefault="37BCABF9" w:rsidP="00B4DF64">
            <w:p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Analiza </w:t>
            </w:r>
            <w:r w:rsidR="3B527B02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wykonana na koniec Etapu I, 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przedstawia</w:t>
            </w:r>
            <w:r w:rsidR="1DFA49AC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zrealizowane czynności</w:t>
            </w:r>
            <w:r w:rsidR="0888C932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formalno-prawne</w:t>
            </w:r>
            <w:r w:rsidR="1DFA49AC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,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4A2F7EA1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aktualny 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stan zaawansowania procesu pozyskania wszystkich pozwoleń i zgód </w:t>
            </w:r>
            <w:r w:rsidR="45594017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koniecznych dla realizacji budowy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Demonstratora Technologii</w:t>
            </w:r>
            <w:r w:rsidR="4F7AA867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. Analiza </w:t>
            </w:r>
            <w:r w:rsidR="3A340C2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określa </w:t>
            </w:r>
            <w:r w:rsidR="591DB9B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planowan</w:t>
            </w:r>
            <w:r w:rsidR="07BBBCB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</w:t>
            </w:r>
            <w:r w:rsidR="591DB9B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term</w:t>
            </w:r>
            <w:r w:rsidR="7ED4BF7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r w:rsidR="1723FA2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</w:t>
            </w:r>
            <w:r w:rsidR="7ED4BF7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zakończenia procesu formalnego </w:t>
            </w:r>
            <w:r w:rsidR="5267877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-</w:t>
            </w:r>
            <w:r w:rsidR="7ED4BF7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67F4017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po</w:t>
            </w:r>
            <w:r w:rsidR="7ED4BF7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zyskani</w:t>
            </w:r>
            <w:r w:rsidR="085DAA0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="7ED4BF7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6D70F5E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koniecznych zgód, z</w:t>
            </w:r>
            <w:r w:rsidR="70737F1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e szczególnym </w:t>
            </w:r>
            <w:r w:rsidR="6D70F5E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uwzględnieniem </w:t>
            </w:r>
            <w:r w:rsidR="2E51A9E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dotrzymania </w:t>
            </w:r>
            <w:r w:rsidR="6D70F5E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t</w:t>
            </w:r>
            <w:r w:rsidR="7ED4BF7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ermin</w:t>
            </w:r>
            <w:r w:rsidR="047670B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ów</w:t>
            </w:r>
            <w:r w:rsidR="7ED4BF7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wskazanych</w:t>
            </w:r>
            <w:r w:rsidR="7187E46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7ED4BF7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</w:t>
            </w:r>
            <w:r w:rsidR="36C2DBE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</w:t>
            </w:r>
            <w:r w:rsidR="7ED4BF7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tapie II</w:t>
            </w:r>
            <w:r w:rsidR="6A10981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przez Zamawiającego</w:t>
            </w:r>
            <w:r w:rsidR="5385DDB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 Analiza wyczerpuje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kwestie formalno-prawne związane z realizacją projektu, w tym przede wszystkim stan prawny nieruchomości i infrastruktury. </w:t>
            </w:r>
            <w:r w:rsidR="346DC10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W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y</w:t>
            </w:r>
            <w:r w:rsidR="6D24E146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szczególnia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wszystkie </w:t>
            </w:r>
            <w:r w:rsidR="74703B1C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zrealizowane działania oraz 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konieczne do podjęcia </w:t>
            </w:r>
            <w:r w:rsidR="2AE418C8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czynności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formaln</w:t>
            </w:r>
            <w:r w:rsidR="7B6F5EFF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o-prawne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241AF5B0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i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dokumenty warunkujące </w:t>
            </w:r>
            <w:r w:rsidR="5D6B36AD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zrealizowanie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projektu, takie jak m.in.: pozwolenie na budowę, zgłoszenie robót budowlanych, inne pozwolenia (np. pozwolenie konserwatora zabytków, pozwolenie wodnoprawne, pozwolenie na wycinkę drzew i krzewów), decyzja o środowiskowych uwarunkowaniach, inne zgody </w:t>
            </w:r>
            <w:r w:rsidR="0B62DED7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pozyskiwane </w:t>
            </w:r>
            <w:r w:rsidR="61CD4563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w trakcie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realizacj</w:t>
            </w:r>
            <w:r w:rsidR="4753E25C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i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przedsięwzięcia. Analiza jednoznacznie określ</w:t>
            </w:r>
            <w:r w:rsidR="529F8CED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a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, czy projekt jest przygotowany do realizacji pod względem </w:t>
            </w:r>
            <w:r w:rsidR="74ABE432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formalno-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prawnym oraz jakie decyzje/pozwolenia/opinie są konieczne </w:t>
            </w:r>
            <w:r w:rsidR="07CADC9B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dla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realizacji projektu, a następnie eksploatacji wybudowanej infrastruktury </w:t>
            </w:r>
            <w:r w:rsidR="5438A369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Demonstratora Technologii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. Jeśli w momencie sporządzania </w:t>
            </w:r>
            <w:r w:rsidR="4EC740F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analizy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78D975A4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zidentyfikowan</w:t>
            </w:r>
            <w:r w:rsidR="1AC04783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o</w:t>
            </w:r>
            <w:r w:rsidR="78D975A4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061175F8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działanie formalno</w:t>
            </w:r>
            <w:r w:rsidR="55E21AFF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-</w:t>
            </w:r>
            <w:r w:rsidR="061175F8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prawne</w:t>
            </w:r>
            <w:r w:rsidR="03B5E750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, któr</w:t>
            </w:r>
            <w:r w:rsidR="7EDA1BE8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e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nie </w:t>
            </w:r>
            <w:r w:rsidR="08DA3E8F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zostało 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w pełni </w:t>
            </w:r>
            <w:r w:rsidR="688C86B2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zrealizowane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, Wykonawca musi wskazać </w:t>
            </w:r>
            <w:r w:rsidR="1D731E3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konieczne działania, 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zakładany termin </w:t>
            </w:r>
            <w:r w:rsidR="5365F06B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realizacji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oraz określić realności przyjętego harmonogramu w tym aspekcie.</w:t>
            </w:r>
          </w:p>
        </w:tc>
        <w:tc>
          <w:tcPr>
            <w:tcW w:w="1920" w:type="dxa"/>
            <w:shd w:val="clear" w:color="auto" w:fill="auto"/>
          </w:tcPr>
          <w:p w14:paraId="31902E09" w14:textId="70311F5C" w:rsidR="2C36AF6A" w:rsidRPr="005D716B" w:rsidRDefault="35110122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Terminie Doręczenia Wyników Prac Etapu I</w:t>
            </w:r>
            <w:r w:rsidR="64E6CDD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60CFB597" w:rsidRPr="005D716B" w14:paraId="6D548983" w14:textId="77777777" w:rsidTr="0D9EF67F">
        <w:tc>
          <w:tcPr>
            <w:tcW w:w="562" w:type="dxa"/>
            <w:shd w:val="clear" w:color="auto" w:fill="E2EFD9" w:themeFill="accent6" w:themeFillTint="33"/>
          </w:tcPr>
          <w:p w14:paraId="4A327728" w14:textId="58B8C7B5" w:rsidR="60CFB597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4.</w:t>
            </w:r>
          </w:p>
        </w:tc>
        <w:tc>
          <w:tcPr>
            <w:tcW w:w="2268" w:type="dxa"/>
          </w:tcPr>
          <w:p w14:paraId="223D753C" w14:textId="24BC1628" w:rsidR="021DFC8C" w:rsidRPr="005D716B" w:rsidRDefault="021DFC8C" w:rsidP="60CFB597">
            <w:pPr>
              <w:spacing w:after="160" w:line="276" w:lineRule="auto"/>
              <w:ind w:left="30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Wypis i wyrys</w:t>
            </w:r>
            <w:r w:rsidR="003621E8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z 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miejscowego planu zago</w:t>
            </w:r>
            <w:r w:rsidR="003621E8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spodarowania przestrzennego lub decyzja o 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warunkach zabudowy</w:t>
            </w:r>
          </w:p>
        </w:tc>
        <w:tc>
          <w:tcPr>
            <w:tcW w:w="5954" w:type="dxa"/>
            <w:shd w:val="clear" w:color="auto" w:fill="auto"/>
          </w:tcPr>
          <w:p w14:paraId="15B699BC" w14:textId="71C2A822" w:rsidR="021DFC8C" w:rsidRPr="005D716B" w:rsidRDefault="4A2CD7D2" w:rsidP="00B4DF64">
            <w:pPr>
              <w:spacing w:after="160" w:line="276" w:lineRule="auto"/>
              <w:ind w:left="30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Wykonawca zobowiązany jest do przedstawienia kopii wypisu i wyrysu z miejscowego planu zagospodarowania przestrzennego lub kopii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decyzji o warunkach zabudowy dla </w:t>
            </w:r>
            <w:r w:rsidR="7435B96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4B62F7B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lub</w:t>
            </w:r>
            <w:r w:rsidR="4B62F7B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4B62F7B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decyzji o lokalizacji inwestycji celu publicznego 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wydanej przez uprawniony organ administracji publicznej.</w:t>
            </w:r>
          </w:p>
          <w:p w14:paraId="32015BE4" w14:textId="5B92D275" w:rsidR="60CFB597" w:rsidRPr="005D716B" w:rsidRDefault="60CFB597" w:rsidP="60CFB597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14:paraId="010A5006" w14:textId="5EA527B8" w:rsidR="60CFB597" w:rsidRPr="005D716B" w:rsidRDefault="71B78C17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Terminie Doręczenia Wyników Prac Etapu I</w:t>
            </w:r>
            <w:r w:rsidR="101675E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E71FDB" w:rsidRPr="005D716B" w14:paraId="71A9C546" w14:textId="77777777" w:rsidTr="0D9EF67F">
        <w:tc>
          <w:tcPr>
            <w:tcW w:w="562" w:type="dxa"/>
            <w:shd w:val="clear" w:color="auto" w:fill="E2EFD9" w:themeFill="accent6" w:themeFillTint="33"/>
          </w:tcPr>
          <w:p w14:paraId="48CA9FC2" w14:textId="11F57529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5.</w:t>
            </w:r>
          </w:p>
        </w:tc>
        <w:tc>
          <w:tcPr>
            <w:tcW w:w="2268" w:type="dxa"/>
          </w:tcPr>
          <w:p w14:paraId="205FAC52" w14:textId="2BF83144" w:rsidR="00E71FDB" w:rsidRPr="005D716B" w:rsidRDefault="2C47B13E" w:rsidP="00B4DF64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Model numeryczny</w:t>
            </w:r>
            <w:r w:rsidR="00E71FDB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5242C479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Demonstratora Technologii</w:t>
            </w:r>
          </w:p>
        </w:tc>
        <w:tc>
          <w:tcPr>
            <w:tcW w:w="5954" w:type="dxa"/>
            <w:shd w:val="clear" w:color="auto" w:fill="auto"/>
          </w:tcPr>
          <w:p w14:paraId="11628D46" w14:textId="3C37E0C8" w:rsidR="00E71FDB" w:rsidRPr="005D716B" w:rsidRDefault="00E71FDB" w:rsidP="00B4DF64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highlight w:val="yellow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zobowiązany jest do przedstawienia Zamawiającemu </w:t>
            </w:r>
            <w:r w:rsidR="5053199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wykonanego w </w:t>
            </w:r>
            <w:r w:rsidR="6313374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oprogramowaniu </w:t>
            </w:r>
            <w:r w:rsidR="5053199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TRNSYS </w:t>
            </w:r>
            <w:r w:rsidR="12EFFCE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modelu numerycznego </w:t>
            </w:r>
            <w:r w:rsidR="17B8D6C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  <w:r w:rsidR="2A9DFD2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 który</w:t>
            </w:r>
            <w:r w:rsidR="62A8199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D3D831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służy</w:t>
            </w:r>
            <w:r w:rsidR="1307610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do weryfikacji hipotez badawczych</w:t>
            </w:r>
            <w:r w:rsidR="4780627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  <w:r w:rsidR="0B7E9B1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Model numeryczny przygotowany przez Wykonawcę </w:t>
            </w:r>
            <w:r w:rsidR="44C2B7E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jest zgodny ze </w:t>
            </w:r>
            <w:r w:rsidR="0B7E9B1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wszystki</w:t>
            </w:r>
            <w:r w:rsidR="434444B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mi</w:t>
            </w:r>
            <w:r w:rsidR="0B7E9B1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postawion</w:t>
            </w:r>
            <w:r w:rsidR="6D3F354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ymi</w:t>
            </w:r>
            <w:r w:rsidR="0B7E9B1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przez Zamawiającego</w:t>
            </w:r>
            <w:r w:rsidR="2F00597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4D3E582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Wymaganiami Obligatoryjnymi </w:t>
            </w:r>
            <w:r w:rsidR="0B7E9B1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 </w:t>
            </w:r>
            <w:r w:rsidR="4D3E582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</w:t>
            </w:r>
            <w:r w:rsidR="0B7E9B1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onkursow</w:t>
            </w:r>
            <w:r w:rsidR="61C60BE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ymi</w:t>
            </w:r>
            <w:r w:rsidR="0B7E9B1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  <w:r w:rsidR="64B05B3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4780627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Model numeryczny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5722449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uwzględnia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dane dostarczone przez Zamawiającego </w:t>
            </w:r>
            <w:r w:rsidR="394D068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założenia zrobione przez Wykonawcę</w:t>
            </w:r>
            <w:r w:rsidR="268537D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oraz uwzględnia szczytowe zapotrzebowanie na ciep</w:t>
            </w:r>
            <w:r w:rsidR="0A53019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ł</w:t>
            </w:r>
            <w:r w:rsidR="268537D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</w:t>
            </w:r>
            <w:r w:rsidR="1F054DF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  <w:r w:rsidR="389C729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Model numeryczny </w:t>
            </w:r>
            <w:r w:rsidR="679FFD7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  <w:r w:rsidR="389C729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2B2D16C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przedstawia obliczone wartości </w:t>
            </w:r>
            <w:r w:rsidR="0F3DA44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Wymagań</w:t>
            </w:r>
            <w:r w:rsidR="25C25E8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7C85BBC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</w:t>
            </w:r>
            <w:r w:rsidR="2B2D16C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onkursowych</w:t>
            </w:r>
            <w:r w:rsidR="6FA84B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  <w:r w:rsidR="2B2D16C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ponieważ </w:t>
            </w:r>
            <w:r w:rsidR="389C729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jest głównym</w:t>
            </w:r>
            <w:r w:rsidR="51278FB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elementem, na podstawie którego dokon</w:t>
            </w:r>
            <w:r w:rsidR="685A6BA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ywana będz</w:t>
            </w:r>
            <w:r w:rsidR="550F917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ie</w:t>
            </w:r>
            <w:r w:rsidR="51278FB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389C729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ocen</w:t>
            </w:r>
            <w:r w:rsidR="6AFFB39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="389C729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1BE5C4D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Wyników Prac Etapu</w:t>
            </w:r>
            <w:r w:rsidR="2ABC0D1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</w:t>
            </w:r>
            <w:r w:rsidR="2478F69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  <w:r w:rsidR="651CA0D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Model numeryczny </w:t>
            </w:r>
            <w:r w:rsidR="392B377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b</w:t>
            </w:r>
            <w:r w:rsidR="6FA90C9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ędzie</w:t>
            </w:r>
            <w:r w:rsidR="27EAF0F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stanowił podstawę dla oceny </w:t>
            </w:r>
            <w:r w:rsidR="3297556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Wymagań</w:t>
            </w:r>
            <w:r w:rsidR="0CEA930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115A954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</w:t>
            </w:r>
            <w:r w:rsidR="0CEA930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onkursowych i </w:t>
            </w:r>
            <w:r w:rsidR="6ABBC9A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Wymagań J</w:t>
            </w:r>
            <w:r w:rsidR="27EAF0F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akościow</w:t>
            </w:r>
            <w:r w:rsidR="77AA44E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ych</w:t>
            </w:r>
            <w:r w:rsidR="79621E0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  <w:r w:rsidR="2F0350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Przedstawiony model </w:t>
            </w:r>
            <w:r w:rsidR="59F3145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numeryczny</w:t>
            </w:r>
            <w:r w:rsidR="2F0350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jest </w:t>
            </w:r>
            <w:r w:rsidR="76A5135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 xml:space="preserve">podstawą </w:t>
            </w:r>
            <w:r w:rsidR="2F0350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koncepcj</w:t>
            </w:r>
            <w:r w:rsidR="610AA1B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r w:rsidR="2F0350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proponowanego </w:t>
            </w:r>
            <w:r w:rsidR="3B5C3A0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Technologii, który</w:t>
            </w:r>
            <w:r w:rsidR="2F0350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Wykonawca o</w:t>
            </w:r>
            <w:r w:rsidR="6866CBE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pracował </w:t>
            </w:r>
            <w:r w:rsidR="2F0350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ramach niniejszego </w:t>
            </w:r>
            <w:r w:rsidR="0F855E2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Przedsięwzięcia</w:t>
            </w:r>
            <w:r w:rsidR="2F0350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  <w:p w14:paraId="76E135F7" w14:textId="038A472A" w:rsidR="73F9D524" w:rsidRPr="005D716B" w:rsidRDefault="73F9D524" w:rsidP="18AF6CC1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Raport przedstawiony jest w formie następujących dokumentów:</w:t>
            </w:r>
          </w:p>
          <w:p w14:paraId="64FC21BF" w14:textId="23F7DA29" w:rsidR="73F9D524" w:rsidRPr="005D716B" w:rsidRDefault="0E143EF1" w:rsidP="6E0A0C89">
            <w:pPr>
              <w:pStyle w:val="Akapitzlist"/>
              <w:numPr>
                <w:ilvl w:val="0"/>
                <w:numId w:val="31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arkusz kalkulacyjny</w:t>
            </w:r>
            <w:r w:rsidR="46A531A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 zestawieniem danych liczbowych opisujących System Demonstracyjny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którego szablon znajduje się w załączniku nr </w:t>
            </w:r>
            <w:r w:rsidR="3C95F2B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3.3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,</w:t>
            </w:r>
          </w:p>
          <w:p w14:paraId="4F4E1E72" w14:textId="0F32A8D4" w:rsidR="73F9D524" w:rsidRPr="005D716B" w:rsidRDefault="5942CA1C" w:rsidP="4A21ECED">
            <w:pPr>
              <w:pStyle w:val="Akapitzlist"/>
              <w:numPr>
                <w:ilvl w:val="0"/>
                <w:numId w:val="31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opis Technologii,</w:t>
            </w:r>
          </w:p>
          <w:p w14:paraId="0BA0C627" w14:textId="5BE243DA" w:rsidR="73F9D524" w:rsidRPr="005D716B" w:rsidRDefault="5942CA1C" w:rsidP="4A21ECED">
            <w:pPr>
              <w:pStyle w:val="Akapitzlist"/>
              <w:numPr>
                <w:ilvl w:val="0"/>
                <w:numId w:val="31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plik programu TRNSYS.</w:t>
            </w:r>
          </w:p>
          <w:p w14:paraId="7973FC7A" w14:textId="112D1B69" w:rsidR="00E71FDB" w:rsidRPr="005D716B" w:rsidRDefault="00E71FDB" w:rsidP="0D9EF67F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highlight w:val="yellow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Wszystkie pliki raportu muszą zostać dostarczone Zamawiającemu w formie elektronicznej, dostępne do edycji</w:t>
            </w:r>
            <w:r w:rsidR="33EE7AA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  <w:r w:rsidR="6CE979B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76A54FD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Wymagane jest dostarczenie Zamawiającemu wszystkich niezbędnych plików konfiguracyjnych (dotyczy to również bibliotek z własnymi komponentami wraz z kodem źródłowym tych komponentów) niezbędnych do uruchomienia symulacji.</w:t>
            </w:r>
          </w:p>
        </w:tc>
        <w:tc>
          <w:tcPr>
            <w:tcW w:w="1920" w:type="dxa"/>
            <w:shd w:val="clear" w:color="auto" w:fill="auto"/>
          </w:tcPr>
          <w:p w14:paraId="0728D341" w14:textId="5FD6888B" w:rsidR="2C36AF6A" w:rsidRPr="005D716B" w:rsidRDefault="6489EE36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W Terminie Doręczenia Wyników Prac Etapu I</w:t>
            </w:r>
            <w:r w:rsidR="77965EE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520C31B3" w:rsidRPr="005D716B" w14:paraId="637C31C8" w14:textId="77777777" w:rsidTr="0D9EF67F">
        <w:tc>
          <w:tcPr>
            <w:tcW w:w="562" w:type="dxa"/>
            <w:shd w:val="clear" w:color="auto" w:fill="E2EFD9" w:themeFill="accent6" w:themeFillTint="33"/>
          </w:tcPr>
          <w:p w14:paraId="3B108412" w14:textId="3FAA7974" w:rsidR="520C31B3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6.</w:t>
            </w:r>
          </w:p>
        </w:tc>
        <w:tc>
          <w:tcPr>
            <w:tcW w:w="2268" w:type="dxa"/>
          </w:tcPr>
          <w:p w14:paraId="13A4D9DE" w14:textId="7C668017" w:rsidR="53B5727F" w:rsidRPr="005D716B" w:rsidRDefault="44B93C3A" w:rsidP="3BC2DB2B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Rekomendacj</w:t>
            </w:r>
            <w:r w:rsidR="1626E626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5E27C4CC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Wykonawcy </w:t>
            </w:r>
            <w:r w:rsidR="6E2A50A6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–</w:t>
            </w:r>
            <w:r w:rsidR="45A6681D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1F42A79F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dobre praktyki transformacji</w:t>
            </w:r>
            <w:r w:rsidR="6E2A50A6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6E2C826F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="55B17897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ystem</w:t>
            </w:r>
            <w:r w:rsidR="6E2A50A6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u</w:t>
            </w:r>
            <w:r w:rsidR="55B17897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50953C92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ciepłowniczego</w:t>
            </w:r>
            <w:r w:rsidR="6E2A50A6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1F42A79F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w kierunku</w:t>
            </w:r>
            <w:r w:rsidR="5499FA48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2C2FFCD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OZE</w:t>
            </w:r>
          </w:p>
        </w:tc>
        <w:tc>
          <w:tcPr>
            <w:tcW w:w="5954" w:type="dxa"/>
            <w:shd w:val="clear" w:color="auto" w:fill="auto"/>
          </w:tcPr>
          <w:p w14:paraId="1457B874" w14:textId="3371999E" w:rsidR="77195D25" w:rsidRPr="005D716B" w:rsidRDefault="06134E83" w:rsidP="7FF1E428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Wykonawca zobowiązany jest do przygotowania raportu, który </w:t>
            </w:r>
            <w:r w:rsidR="03FC6AD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przystępny sposób </w:t>
            </w:r>
            <w:r w:rsidR="0D65AF5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przedstawia </w:t>
            </w:r>
            <w:r w:rsidR="7D73844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przyjęte </w:t>
            </w:r>
            <w:r w:rsidR="63DC568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założenia i rozwiązania opracowane w ramach Przedsięwzięcia przez Wykonawcę</w:t>
            </w:r>
            <w:r w:rsidR="00102B0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 co najmniej</w:t>
            </w:r>
            <w:r w:rsidR="00AA741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 zakresie Komponentu Procesowego Rozwiązania</w:t>
            </w:r>
            <w:r w:rsidR="63DC568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  <w:p w14:paraId="0B8332A6" w14:textId="2DA1C2F8" w:rsidR="77195D25" w:rsidRPr="005D716B" w:rsidRDefault="3053A0F3" w:rsidP="7FF1E428">
            <w:p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Raport skierowany jest do branży energetycznej zainteresowanej innowacyjnymi </w:t>
            </w:r>
            <w:r w:rsidRPr="005D71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ystemami ciepłowniczymi wykorzystującymi w znacznym stopniu instalacje odnawialnych źródeł energii. Raport zawiera informacje przedstawione w zrozumiały sposób na temat </w:t>
            </w:r>
            <w:r w:rsidR="00AA7412" w:rsidRPr="005D716B">
              <w:rPr>
                <w:rFonts w:asciiTheme="minorHAnsi" w:hAnsiTheme="minorHAnsi" w:cstheme="minorHAnsi"/>
                <w:sz w:val="20"/>
                <w:szCs w:val="20"/>
              </w:rPr>
              <w:t>Przedsięwzięcia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7D437D3" w14:textId="67BE2359" w:rsidR="77195D25" w:rsidRPr="005D716B" w:rsidRDefault="7BBE2BD7" w:rsidP="7FF1E428">
            <w:p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Raport zawiera</w:t>
            </w:r>
            <w:r w:rsidR="289F17A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: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informacje techniczne</w:t>
            </w:r>
            <w:r w:rsidR="7196C41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dane liczbowe</w:t>
            </w:r>
            <w:r w:rsidR="204D48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opis </w:t>
            </w:r>
            <w:r w:rsidR="00AA741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Rozwiązania</w:t>
            </w:r>
            <w:r w:rsidR="204D48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przedstawione w sposób umożliwiający zrozumienie i </w:t>
            </w:r>
            <w:r w:rsidR="765EA2D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inspirowanie się rozwiązaniem</w:t>
            </w:r>
            <w:r w:rsidR="0F3FBD5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Technologii Ciepłowni </w:t>
            </w:r>
            <w:r w:rsidR="13AF434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Przyszłości opracowanym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przez Wykonawcę.</w:t>
            </w:r>
            <w:r w:rsidR="0D6CDFB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D6CDFB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Raport powinien obejmować </w:t>
            </w:r>
            <w:r w:rsidR="00DD474B" w:rsidRPr="005D716B">
              <w:rPr>
                <w:rFonts w:asciiTheme="minorHAnsi" w:hAnsiTheme="minorHAnsi" w:cstheme="minorHAnsi"/>
                <w:sz w:val="20"/>
                <w:szCs w:val="20"/>
              </w:rPr>
              <w:t>co najmniej</w:t>
            </w:r>
            <w:r w:rsidR="0D6CDFB3" w:rsidRPr="005D716B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5A770F92" w14:textId="2D9E6204" w:rsidR="00CE110A" w:rsidRPr="005D716B" w:rsidRDefault="09B355CE" w:rsidP="00D501D9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7E618B" w:rsidRPr="005D716B">
              <w:rPr>
                <w:rFonts w:asciiTheme="minorHAnsi" w:hAnsiTheme="minorHAnsi" w:cstheme="minorHAnsi"/>
                <w:sz w:val="20"/>
                <w:szCs w:val="20"/>
              </w:rPr>
              <w:t>a stronie tytułowej:</w:t>
            </w:r>
          </w:p>
          <w:p w14:paraId="4DBDF2E9" w14:textId="4C78D18E" w:rsidR="00CE110A" w:rsidRPr="005D716B" w:rsidRDefault="007E618B" w:rsidP="007E2CC3">
            <w:pPr>
              <w:pStyle w:val="Akapitzlist"/>
              <w:numPr>
                <w:ilvl w:val="1"/>
                <w:numId w:val="47"/>
              </w:numPr>
              <w:spacing w:after="160" w:line="276" w:lineRule="auto"/>
              <w:ind w:left="8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oznaczenie graficzne Zamawiającego, Funduszy Strukturalnych</w:t>
            </w:r>
            <w:r w:rsidR="007E2CC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Unii Europejskiej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oraz oznaczenie Przedsięwzięcia,</w:t>
            </w:r>
          </w:p>
          <w:p w14:paraId="07F3714A" w14:textId="56066841" w:rsidR="161939A8" w:rsidRPr="005D716B" w:rsidRDefault="4DB66D1F" w:rsidP="3868AD14">
            <w:pPr>
              <w:pStyle w:val="Akapitzlist"/>
              <w:numPr>
                <w:ilvl w:val="1"/>
                <w:numId w:val="47"/>
              </w:numPr>
              <w:spacing w:after="160" w:line="276" w:lineRule="auto"/>
              <w:ind w:left="8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161939A8" w:rsidRPr="005D716B">
              <w:rPr>
                <w:rFonts w:asciiTheme="minorHAnsi" w:hAnsiTheme="minorHAnsi" w:cstheme="minorHAnsi"/>
                <w:sz w:val="20"/>
                <w:szCs w:val="20"/>
              </w:rPr>
              <w:t>azw</w:t>
            </w:r>
            <w:r w:rsidR="00B1779A" w:rsidRPr="005D716B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161939A8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Wykonawcy</w:t>
            </w:r>
            <w:r w:rsidR="00B1779A"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D81DEC9" w14:textId="337C692A" w:rsidR="00A52CFB" w:rsidRPr="005D716B" w:rsidRDefault="00CE110A" w:rsidP="007E2CC3">
            <w:pPr>
              <w:pStyle w:val="Akapitzlist"/>
              <w:numPr>
                <w:ilvl w:val="1"/>
                <w:numId w:val="47"/>
              </w:numPr>
              <w:spacing w:after="160" w:line="276" w:lineRule="auto"/>
              <w:ind w:left="8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zastrzeżenie o treści: „Informacje i poglądy wyrażone w niniejszym raporcie są wynikiem prac jego autorów i </w:t>
            </w:r>
            <w:r w:rsidR="006D2D08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nie muszą odpowiadać poglądom Narodowego Centrum Badań i Rozwoju. Narodowe Centrum Badań i Rozwoju w żadnym stopniu nie gwarantuje prawidłowości ani aktualności danych zawartych w raporcie. </w:t>
            </w:r>
            <w:r w:rsidR="004479E4" w:rsidRPr="005D716B">
              <w:rPr>
                <w:rFonts w:asciiTheme="minorHAnsi" w:hAnsiTheme="minorHAnsi" w:cstheme="minorHAnsi"/>
                <w:sz w:val="20"/>
                <w:szCs w:val="20"/>
              </w:rPr>
              <w:t>Raport ma charakter naukowo-popularyzatorski i wsz</w:t>
            </w:r>
            <w:r w:rsidR="4E4C65C6" w:rsidRPr="005D716B">
              <w:rPr>
                <w:rFonts w:asciiTheme="minorHAnsi" w:hAnsiTheme="minorHAnsi" w:cstheme="minorHAnsi"/>
                <w:sz w:val="20"/>
                <w:szCs w:val="20"/>
              </w:rPr>
              <w:t>ystkie</w:t>
            </w:r>
            <w:r w:rsidR="004479E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osoby korzystające z jego treści robią to na własną odpowiedzialność</w:t>
            </w:r>
            <w:r w:rsidR="1E218534" w:rsidRPr="005D716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4479E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 Narodowe Centrum Badań i Rozwoju</w:t>
            </w:r>
            <w:r w:rsidR="35CA9032"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4479E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ani żadna osoba działająca w jego imieniu nie mogą być pociągnięte do odpowiedzialności za wykorzystanie przez osobę trzecią jakichkolwiek informacji zawartych w tym raporcie.</w:t>
            </w:r>
            <w:r w:rsidR="00B1779A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Podmiotem uprawnionym do wyrażania zgody na korzystanie z części lub całości raportu jest Narodowe Centrum Badań i Rozwoju.</w:t>
            </w:r>
            <w:r w:rsidR="004479E4" w:rsidRPr="005D716B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14:paraId="5DF97873" w14:textId="42D339A9" w:rsidR="336F761C" w:rsidRPr="005D716B" w:rsidRDefault="336F761C" w:rsidP="3BC2DB2B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ujednolicony </w:t>
            </w:r>
            <w:r w:rsidR="4F2D9A0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spis treści, </w:t>
            </w:r>
            <w:r w:rsidR="30350E5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który zostanie dostarczony Wykonawcom </w:t>
            </w:r>
            <w:r w:rsidR="1A532F49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przez Zamawiającego w terminie do </w:t>
            </w:r>
            <w:r w:rsidR="31F18AF7" w:rsidRPr="005D716B">
              <w:rPr>
                <w:rFonts w:asciiTheme="minorHAnsi" w:hAnsiTheme="minorHAnsi" w:cstheme="minorHAnsi"/>
                <w:sz w:val="20"/>
                <w:szCs w:val="20"/>
              </w:rPr>
              <w:t>dw</w:t>
            </w:r>
            <w:r w:rsidR="7D9716ED" w:rsidRPr="005D716B">
              <w:rPr>
                <w:rFonts w:asciiTheme="minorHAnsi" w:hAnsiTheme="minorHAnsi" w:cstheme="minorHAnsi"/>
                <w:sz w:val="20"/>
                <w:szCs w:val="20"/>
              </w:rPr>
              <w:t>óch</w:t>
            </w:r>
            <w:r w:rsidR="31F18AF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tygodni </w:t>
            </w:r>
            <w:r w:rsidR="30350E5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po podpisaniu </w:t>
            </w:r>
            <w:r w:rsidR="4DFE5BCF" w:rsidRPr="005D716B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30350E5D" w:rsidRPr="005D716B">
              <w:rPr>
                <w:rFonts w:asciiTheme="minorHAnsi" w:hAnsiTheme="minorHAnsi" w:cstheme="minorHAnsi"/>
                <w:sz w:val="20"/>
                <w:szCs w:val="20"/>
              </w:rPr>
              <w:t>mowy,</w:t>
            </w:r>
          </w:p>
          <w:p w14:paraId="1560395C" w14:textId="4915C9AA" w:rsidR="77195D25" w:rsidRPr="005D716B" w:rsidRDefault="481028EA" w:rsidP="00D501D9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opis problemu</w:t>
            </w:r>
            <w:r w:rsidR="00E0603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badawczego</w:t>
            </w:r>
            <w:r w:rsidR="007E2CC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 z perspektywy Rozwiązania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BF25C4A" w14:textId="7AF78EB3" w:rsidR="77195D25" w:rsidRPr="005D716B" w:rsidRDefault="481028EA" w:rsidP="00D501D9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opis zastosowanego </w:t>
            </w:r>
            <w:r w:rsidR="000F6973" w:rsidRPr="005D716B">
              <w:rPr>
                <w:rFonts w:asciiTheme="minorHAnsi" w:hAnsiTheme="minorHAnsi" w:cstheme="minorHAnsi"/>
                <w:sz w:val="20"/>
                <w:szCs w:val="20"/>
              </w:rPr>
              <w:t>Rozwiązania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023D2BE" w14:textId="3095458C" w:rsidR="481028EA" w:rsidRPr="005D716B" w:rsidRDefault="481028EA" w:rsidP="00D501D9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wnioski dot. projektowania</w:t>
            </w:r>
            <w:r w:rsidR="00E0603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systemu ciepłowniczego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, z uwzględnieniem aspektu modelowania numerycznego zrealizowanego w oprogramowaniu TRNSYS, </w:t>
            </w:r>
            <w:r w:rsidR="000B1541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zakresie </w:t>
            </w:r>
            <w:r w:rsidR="00A23D38" w:rsidRPr="005D716B">
              <w:rPr>
                <w:rFonts w:asciiTheme="minorHAnsi" w:hAnsiTheme="minorHAnsi" w:cstheme="minorHAnsi"/>
                <w:sz w:val="20"/>
                <w:szCs w:val="20"/>
              </w:rPr>
              <w:t>obejmującym co najmniej</w:t>
            </w:r>
            <w:r w:rsidR="3A9B851A" w:rsidRPr="005D716B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A23D38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wnioski </w:t>
            </w:r>
            <w:r w:rsidR="000B1541" w:rsidRPr="005D716B">
              <w:rPr>
                <w:rFonts w:asciiTheme="minorHAnsi" w:hAnsiTheme="minorHAnsi" w:cstheme="minorHAnsi"/>
                <w:sz w:val="20"/>
                <w:szCs w:val="20"/>
              </w:rPr>
              <w:t>dot. możliwości osiągnięcia Wymagań Obligatoryjnych</w:t>
            </w:r>
            <w:r w:rsidR="00043B5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z wyróżnieniem ich odniesienia do konkretnego Demonstratora oraz </w:t>
            </w:r>
            <w:r w:rsidR="00EC31FF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wnioski w zakresie możliwości i sposobu przenoszenia Rozwiązania na inne systemy ciepłownicze, z pominięciem </w:t>
            </w:r>
            <w:r w:rsidR="00043B57" w:rsidRPr="005D716B">
              <w:rPr>
                <w:rFonts w:asciiTheme="minorHAnsi" w:hAnsiTheme="minorHAnsi" w:cstheme="minorHAnsi"/>
                <w:sz w:val="20"/>
                <w:szCs w:val="20"/>
              </w:rPr>
              <w:t>specyfik</w:t>
            </w:r>
            <w:r w:rsidR="00EC31FF" w:rsidRPr="005D716B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043B5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C31FF" w:rsidRPr="005D716B">
              <w:rPr>
                <w:rFonts w:asciiTheme="minorHAnsi" w:hAnsiTheme="minorHAnsi" w:cstheme="minorHAnsi"/>
                <w:sz w:val="20"/>
                <w:szCs w:val="20"/>
              </w:rPr>
              <w:t>Demonstratora</w:t>
            </w:r>
            <w:r w:rsidR="000B1541"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0DB37E7" w14:textId="49D74BBA" w:rsidR="77195D25" w:rsidRPr="005D716B" w:rsidRDefault="481028EA" w:rsidP="00D501D9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analiza </w:t>
            </w:r>
            <w:r w:rsidR="2B64377D" w:rsidRPr="005D716B">
              <w:rPr>
                <w:rFonts w:asciiTheme="minorHAnsi" w:hAnsiTheme="minorHAnsi" w:cstheme="minorHAnsi"/>
                <w:sz w:val="20"/>
                <w:szCs w:val="20"/>
              </w:rPr>
              <w:t>LCOH</w:t>
            </w:r>
            <w:r w:rsidR="4C50C09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i jej interpretacja</w:t>
            </w:r>
            <w:r w:rsidR="2B64377D"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72BAFF35" w14:textId="69D239D5" w:rsidR="77195D25" w:rsidRPr="005D716B" w:rsidRDefault="62BEB8E9" w:rsidP="00D501D9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opis wybranej lokalizacji Demonstratora Technologii</w:t>
            </w:r>
            <w:r w:rsidR="0C6BFBAA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z uwzględnieniem parametrów </w:t>
            </w:r>
            <w:r w:rsidR="0123339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Systemu </w:t>
            </w:r>
            <w:r w:rsidR="2583B13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Demonstracyjnego </w:t>
            </w:r>
            <w:r w:rsidR="0C6BFBAA" w:rsidRPr="005D716B">
              <w:rPr>
                <w:rFonts w:asciiTheme="minorHAnsi" w:hAnsiTheme="minorHAnsi" w:cstheme="minorHAnsi"/>
                <w:sz w:val="20"/>
                <w:szCs w:val="20"/>
              </w:rPr>
              <w:t>poprzedzających zastosowanie Rozwiązania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AE09F11" w14:textId="7AF78EB3" w:rsidR="77195D25" w:rsidRPr="005D716B" w:rsidRDefault="012B156B" w:rsidP="00D079F4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1938D895" w:rsidRPr="005D716B">
              <w:rPr>
                <w:rFonts w:asciiTheme="minorHAnsi" w:hAnsiTheme="minorHAnsi" w:cstheme="minorHAnsi"/>
                <w:sz w:val="20"/>
                <w:szCs w:val="20"/>
              </w:rPr>
              <w:t>warunkowania formalno-prawne</w:t>
            </w:r>
            <w:r w:rsidR="000F697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Rozwiązania</w:t>
            </w:r>
            <w:r w:rsidR="00773AF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i Demonstratora</w:t>
            </w:r>
            <w:r w:rsidR="1938D895"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D079F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zidentyfikowane bariery prawne, ustalone na przykładzie planowanego Demonstratora,</w:t>
            </w:r>
          </w:p>
          <w:p w14:paraId="7EA0152B" w14:textId="46DB3F02" w:rsidR="0BB0981B" w:rsidRPr="005D716B" w:rsidRDefault="0BB0981B" w:rsidP="3BC2DB2B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58D7ABCB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pływ </w:t>
            </w:r>
            <w:r w:rsidR="198A1E16" w:rsidRPr="005D716B">
              <w:rPr>
                <w:rFonts w:asciiTheme="minorHAnsi" w:hAnsiTheme="minorHAnsi" w:cstheme="minorHAnsi"/>
                <w:sz w:val="20"/>
                <w:szCs w:val="20"/>
              </w:rPr>
              <w:t>polityki energetycznej U</w:t>
            </w:r>
            <w:r w:rsidR="191B556C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nii </w:t>
            </w:r>
            <w:r w:rsidR="198A1E16" w:rsidRPr="005D716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6D70DD34" w:rsidRPr="005D716B">
              <w:rPr>
                <w:rFonts w:asciiTheme="minorHAnsi" w:hAnsiTheme="minorHAnsi" w:cstheme="minorHAnsi"/>
                <w:sz w:val="20"/>
                <w:szCs w:val="20"/>
              </w:rPr>
              <w:t>uropejskiej</w:t>
            </w:r>
            <w:r w:rsidR="198A1E16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7BE16E9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z uwzględnieniem </w:t>
            </w:r>
            <w:r w:rsidR="58D7ABCB" w:rsidRPr="005D716B">
              <w:rPr>
                <w:rFonts w:asciiTheme="minorHAnsi" w:hAnsiTheme="minorHAnsi" w:cstheme="minorHAnsi"/>
                <w:sz w:val="20"/>
                <w:szCs w:val="20"/>
              </w:rPr>
              <w:t>taksonomii</w:t>
            </w:r>
            <w:r w:rsidR="39FBC4AA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klimatycznej</w:t>
            </w:r>
            <w:r w:rsidR="58D7ABCB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na </w:t>
            </w:r>
            <w:r w:rsidR="003E2C7A" w:rsidRPr="005D716B">
              <w:rPr>
                <w:rFonts w:asciiTheme="minorHAnsi" w:hAnsiTheme="minorHAnsi" w:cstheme="minorHAnsi"/>
                <w:sz w:val="20"/>
                <w:szCs w:val="20"/>
              </w:rPr>
              <w:t>wdr</w:t>
            </w:r>
            <w:r w:rsidR="16F61C0B" w:rsidRPr="005D716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3E2C7A" w:rsidRPr="005D716B">
              <w:rPr>
                <w:rFonts w:asciiTheme="minorHAnsi" w:hAnsiTheme="minorHAnsi" w:cstheme="minorHAnsi"/>
                <w:sz w:val="20"/>
                <w:szCs w:val="20"/>
              </w:rPr>
              <w:t>ż</w:t>
            </w:r>
            <w:r w:rsidR="03FD14D2" w:rsidRPr="005D716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3E2C7A" w:rsidRPr="005D716B">
              <w:rPr>
                <w:rFonts w:asciiTheme="minorHAnsi" w:hAnsiTheme="minorHAnsi" w:cstheme="minorHAnsi"/>
                <w:sz w:val="20"/>
                <w:szCs w:val="20"/>
              </w:rPr>
              <w:t>ni</w:t>
            </w:r>
            <w:r w:rsidR="3B303FC2" w:rsidRPr="005D716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3E2C7A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Technologii</w:t>
            </w:r>
            <w:r w:rsidR="19B5C4D6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Ciepłowni Przyszłości</w:t>
            </w:r>
            <w:r w:rsidR="00B1779A"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7D50FE71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9DFB75E" w14:textId="440D337C" w:rsidR="00DD474B" w:rsidRPr="005D716B" w:rsidRDefault="2B64377D" w:rsidP="00D501D9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harmonogram budowy instalacji</w:t>
            </w:r>
            <w:r w:rsidR="000F697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Demonstratora</w:t>
            </w:r>
            <w:r w:rsidR="00DD474B"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54D58EA" w14:textId="084241D1" w:rsidR="004D6326" w:rsidRPr="005D716B" w:rsidRDefault="6C10F625" w:rsidP="00D501D9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przypadku opracowania przez Wykonawcę Komponentu Technologicznego: opis jego składowych </w:t>
            </w:r>
            <w:r w:rsidR="233AC500" w:rsidRPr="005D716B">
              <w:rPr>
                <w:rFonts w:asciiTheme="minorHAnsi" w:hAnsiTheme="minorHAnsi" w:cstheme="minorHAnsi"/>
                <w:sz w:val="20"/>
                <w:szCs w:val="20"/>
              </w:rPr>
              <w:t>(w szczególności innowacyjnych urządzeń</w:t>
            </w:r>
            <w:r w:rsidR="34F8A94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lub oprogramowania</w:t>
            </w:r>
            <w:r w:rsidR="233AC50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) ze specyfikacją ich parametrów </w:t>
            </w:r>
            <w:r w:rsidR="623437B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r w:rsidR="64A4E762" w:rsidRPr="005D716B">
              <w:rPr>
                <w:rFonts w:asciiTheme="minorHAnsi" w:hAnsiTheme="minorHAnsi" w:cstheme="minorHAnsi"/>
                <w:sz w:val="20"/>
                <w:szCs w:val="20"/>
              </w:rPr>
              <w:t>sposób</w:t>
            </w:r>
            <w:r w:rsidR="623437B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1AA1490F" w:rsidRPr="005D716B">
              <w:rPr>
                <w:rFonts w:asciiTheme="minorHAnsi" w:hAnsiTheme="minorHAnsi" w:cstheme="minorHAnsi"/>
                <w:sz w:val="20"/>
                <w:szCs w:val="20"/>
              </w:rPr>
              <w:t>pozwalający potwierdzić</w:t>
            </w:r>
            <w:r w:rsidR="67844939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spełniani</w:t>
            </w:r>
            <w:r w:rsidR="0B37D23F" w:rsidRPr="005D716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623437B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przez Rozwiązanie </w:t>
            </w:r>
            <w:r w:rsidR="3BEDEC0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wszystkich </w:t>
            </w:r>
            <w:r w:rsidR="623437B4" w:rsidRPr="005D716B">
              <w:rPr>
                <w:rFonts w:asciiTheme="minorHAnsi" w:hAnsiTheme="minorHAnsi" w:cstheme="minorHAnsi"/>
                <w:sz w:val="20"/>
                <w:szCs w:val="20"/>
              </w:rPr>
              <w:t>Wymagań wskazanych w Załączniku nr 1,</w:t>
            </w:r>
          </w:p>
          <w:p w14:paraId="6153F7BC" w14:textId="5A8A6166" w:rsidR="57EAF992" w:rsidRPr="005D716B" w:rsidRDefault="57EAF992" w:rsidP="3BC2DB2B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potencjał dostosowania Demonstratora Technologii do możliwego zmniejszenia się zapotrzebowania na ciepło wynikającego między innymi z termomodernizacji budynków w kontekście Strategii na rzecz Fali Renowacji z dn. 14.10.2020r.</w:t>
            </w:r>
          </w:p>
          <w:p w14:paraId="23DA229E" w14:textId="3EBBFC42" w:rsidR="77195D25" w:rsidRPr="005D716B" w:rsidRDefault="53AA3363" w:rsidP="008D1CBC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jako załącznik</w:t>
            </w:r>
            <w:r w:rsidR="1FFF9A39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elektroniczny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462D8E7B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Model numeryczny </w:t>
            </w:r>
            <w:r w:rsidR="79914938" w:rsidRPr="005D716B">
              <w:rPr>
                <w:rFonts w:asciiTheme="minorHAnsi" w:hAnsiTheme="minorHAnsi" w:cstheme="minorHAnsi"/>
                <w:sz w:val="20"/>
                <w:szCs w:val="20"/>
              </w:rPr>
              <w:t>Demonstratora Technologii</w:t>
            </w:r>
            <w:r w:rsidR="462D8E7B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56872191" w:rsidRPr="005D716B">
              <w:rPr>
                <w:rFonts w:asciiTheme="minorHAnsi" w:hAnsiTheme="minorHAnsi" w:cstheme="minorHAnsi"/>
                <w:sz w:val="20"/>
                <w:szCs w:val="20"/>
              </w:rPr>
              <w:t>wskazany w pkt 5</w:t>
            </w:r>
            <w:r w:rsidR="58144D13" w:rsidRPr="005D716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83F6EFB" w14:textId="2F189D4C" w:rsidR="008D1CBC" w:rsidRPr="005D716B" w:rsidRDefault="008D1CBC" w:rsidP="008D1CBC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Raport </w:t>
            </w:r>
            <w:r w:rsidR="003A4C5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 jego elementy mogą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zawierać dodatkowo</w:t>
            </w:r>
            <w:r w:rsidR="003A4C5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 wedle wyboru Wykonawcy,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informacje dotyczące Wykonawcy w poniższym zakresie:</w:t>
            </w:r>
          </w:p>
          <w:p w14:paraId="7E388594" w14:textId="34D39F8F" w:rsidR="003F270E" w:rsidRPr="005D716B" w:rsidRDefault="003F270E" w:rsidP="008D1CBC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dane adresowe </w:t>
            </w:r>
            <w:r w:rsidR="00786D3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Wykonawcy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oraz rejestrowe</w:t>
            </w:r>
            <w:r w:rsidR="000519B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oraz dowolne jego oznaczenia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  <w:r w:rsidR="000519B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530F4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 pominięciem zastrzeżonych przez niego znaków towarowych,</w:t>
            </w:r>
          </w:p>
          <w:p w14:paraId="3C14A9E2" w14:textId="394765DA" w:rsidR="003F270E" w:rsidRPr="005D716B" w:rsidRDefault="003F270E" w:rsidP="008D1CBC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opis doświadczenia </w:t>
            </w:r>
            <w:r w:rsidR="00363F7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Wykonawcy w zakresie działalności badawczo-rozwojowej,</w:t>
            </w:r>
          </w:p>
          <w:p w14:paraId="443FDC99" w14:textId="0596F1FD" w:rsidR="00363F7D" w:rsidRPr="005D716B" w:rsidRDefault="00363F7D" w:rsidP="008D1CBC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opis doświadczenia Wykonawcy w zakresie branży ciepłowniczej,</w:t>
            </w:r>
          </w:p>
          <w:p w14:paraId="213FF505" w14:textId="640D05E4" w:rsidR="00363F7D" w:rsidRPr="005D716B" w:rsidRDefault="00363F7D" w:rsidP="008D1CBC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informacje o Zespole Projektowym.</w:t>
            </w:r>
          </w:p>
          <w:p w14:paraId="62A7F7AF" w14:textId="5A407B2B" w:rsidR="00B1779A" w:rsidRPr="005D716B" w:rsidRDefault="00B1779A" w:rsidP="00B1779A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Raport może zawierać inne informacje sporządzone przez Wykonawcę, a służące celom Przedsięwzięcia określonym w Rozdziale I Regulaminu,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pkt 1.1 lub do przedstawienia postulatów zmian prawnych</w:t>
            </w:r>
            <w:r w:rsidR="00F5049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 zakresie zidentyfikowanych „wąskich gardeł” dla procesu modernizacji ciepłowni lub barier utrudniających lub uniemożliwiających optymalne przeprowadzenie całego procesu modernizacji ciepłowni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  <w:p w14:paraId="7176B4CC" w14:textId="0B0C45CA" w:rsidR="00CC2F65" w:rsidRPr="005D716B" w:rsidRDefault="072EA427" w:rsidP="0D9EF67F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Raport </w:t>
            </w:r>
            <w:r w:rsidR="1389A5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musi być sporządzony w </w:t>
            </w:r>
            <w:r w:rsidR="152DBA6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posta</w:t>
            </w:r>
            <w:r w:rsidR="1389A5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ci</w:t>
            </w:r>
            <w:r w:rsidR="152DBA6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62F8344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jednego lub zorganizowanego zbioru </w:t>
            </w:r>
            <w:r w:rsidR="40B013D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wielu </w:t>
            </w:r>
            <w:r w:rsidR="62F8344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plików </w:t>
            </w:r>
            <w:r w:rsidR="1389A5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zapisanych</w:t>
            </w:r>
            <w:r w:rsidR="5BA4E02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 formacie</w:t>
            </w:r>
            <w:r w:rsidR="06B69FE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62F8344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*.pdf*</w:t>
            </w:r>
            <w:r w:rsidR="1389A5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14:paraId="632EA1B3" w14:textId="60A04800" w:rsidR="00BC2FCF" w:rsidRPr="005D716B" w:rsidRDefault="00BC2FCF" w:rsidP="7FF1E428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Dla danych przedstawionych w formacie *.pdf* pożądane</w:t>
            </w:r>
            <w:r w:rsidR="00CF0E8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choć nieobligatoryjne, </w:t>
            </w:r>
            <w:r w:rsidR="00B2169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jest przedstawienie pliku zgodnie z wytycznymi </w:t>
            </w:r>
            <w:r w:rsidR="31D4B1E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zrzeszenia</w:t>
            </w:r>
            <w:r w:rsidR="00B2169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W3C </w:t>
            </w:r>
            <w:r w:rsidR="00CF0E8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przedmiocie </w:t>
            </w:r>
            <w:r w:rsidR="00B2169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dostępności</w:t>
            </w:r>
            <w:r w:rsidR="1985325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  <w:r w:rsidR="00CF0E8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publikow</w:t>
            </w:r>
            <w:r w:rsidR="00C43DE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="00CF0E8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nymi pod adresem </w:t>
            </w:r>
            <w:r w:rsidR="00BE0AF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http://www.w3.org/WAI/</w:t>
            </w:r>
          </w:p>
          <w:p w14:paraId="6BE02D7E" w14:textId="02C4153D" w:rsidR="77195D25" w:rsidRPr="005D716B" w:rsidRDefault="00B50331" w:rsidP="3BC2DB2B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bookmarkStart w:id="24" w:name="_Hlk69074368"/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przypadku uzyskania w Etapie I </w:t>
            </w:r>
            <w:r w:rsidR="00CC2F6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Wyniku Pozytywnego </w:t>
            </w:r>
            <w:r w:rsidR="0025189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albo Wyniku Pozytywnego z Dopuszczeniem do Etapu II </w:t>
            </w:r>
            <w:r w:rsidR="00AF05D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raport</w:t>
            </w:r>
            <w:r w:rsidR="577E400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zostanie opublikowany na dedykowanej dla projektu stronie przygotowanej przez Zamawiającego.</w:t>
            </w:r>
          </w:p>
          <w:bookmarkEnd w:id="24"/>
          <w:p w14:paraId="664F433E" w14:textId="7780E60C" w:rsidR="7FF1E428" w:rsidRPr="005D716B" w:rsidRDefault="7FF1E428" w:rsidP="7FF1E428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613A823C" w14:textId="54037A8C" w:rsidR="77195D25" w:rsidRPr="005D716B" w:rsidRDefault="3C44757C" w:rsidP="3BC2DB2B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Dla zapewnienia przejrzystości szczegółowe wytyczne dotyczące zawartości i formy raportu </w:t>
            </w:r>
            <w:r w:rsidR="00CE5A6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mogą być przedmiotem ustaleń pomiędzy Zamawiającym a Wykonawcą</w:t>
            </w:r>
            <w:r w:rsidR="0099194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 z uwzględnieniem specyfiki Rozwiązania</w:t>
            </w:r>
            <w:r w:rsidR="004478D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przygotowanego przez danego Wykonawcę</w:t>
            </w:r>
            <w:r w:rsidR="00CE5A6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20" w:type="dxa"/>
            <w:shd w:val="clear" w:color="auto" w:fill="auto"/>
          </w:tcPr>
          <w:p w14:paraId="3D235A26" w14:textId="41216BA0" w:rsidR="21FE4A5D" w:rsidRPr="005D716B" w:rsidRDefault="21FE4A5D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 xml:space="preserve">W Terminie Doręczenia Wyników Prac Etapu I </w:t>
            </w:r>
            <w:r w:rsidR="6BCA660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E71FDB" w:rsidRPr="005D716B" w14:paraId="4788E2B9" w14:textId="77777777" w:rsidTr="0D9EF67F">
        <w:tc>
          <w:tcPr>
            <w:tcW w:w="562" w:type="dxa"/>
            <w:shd w:val="clear" w:color="auto" w:fill="E2EFD9" w:themeFill="accent6" w:themeFillTint="33"/>
          </w:tcPr>
          <w:p w14:paraId="1901F4B6" w14:textId="38AE5A2E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7.</w:t>
            </w:r>
          </w:p>
        </w:tc>
        <w:tc>
          <w:tcPr>
            <w:tcW w:w="2268" w:type="dxa"/>
          </w:tcPr>
          <w:p w14:paraId="7B159B58" w14:textId="1BA1DE82" w:rsidR="00E71FDB" w:rsidRPr="005D716B" w:rsidRDefault="2C41549D" w:rsidP="7FF1E42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Aktualna Of</w:t>
            </w:r>
            <w:r w:rsidR="00E71FDB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erta na opracowanie Technologii Ciepłowni Przyszłości</w:t>
            </w:r>
          </w:p>
        </w:tc>
        <w:tc>
          <w:tcPr>
            <w:tcW w:w="5954" w:type="dxa"/>
          </w:tcPr>
          <w:p w14:paraId="06F565C6" w14:textId="09A1EB79" w:rsidR="00E71FDB" w:rsidRPr="005D716B" w:rsidRDefault="00E71FDB" w:rsidP="0D9EF67F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highlight w:val="yellow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zobowiązany jest do przedstawienia </w:t>
            </w:r>
            <w:r w:rsidR="042CDE6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aktualnej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Oferty na opracowanie Technologii Ciepłowni Przyszłości, nawet w przypadku, gdy utrzymuje deklaracje zawarte we Wniosku na tym samym poziomie. W ramach uaktualnionej Oferty Wykonawca może na podstawie Wyników Prac badawczo-rozwojowych zadeklarować poprawę wcześniej deklarowanych Wymagań Konkursowych. Wykonawca w uaktualnionej ofercie nie może pogorszyć deklarowanych wcześniej we Wniosku </w:t>
            </w:r>
            <w:r w:rsidR="50D473B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Parametrów Konkursowych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  <w:p w14:paraId="0F4E1880" w14:textId="08CD9D2E" w:rsidR="00E71FDB" w:rsidRPr="005D716B" w:rsidRDefault="00E71FDB" w:rsidP="4B53F50E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highlight w:val="yellow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uaktualnionej ofercie, Wykonawca przedstawi</w:t>
            </w:r>
            <w:r w:rsidR="12D2BC8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raport z wykonanej symulacji kosztu wyprodukowanego ciepła LCOH (zł/GJ). Koszt LCOH Wykonawca oblicz</w:t>
            </w:r>
            <w:r w:rsidR="4DDC4E0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 prze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dstawi</w:t>
            </w:r>
            <w:r w:rsidR="38B71C98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a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korzystając z arkusza kalkulacyjnego znajdującego się w załączniku nr</w:t>
            </w:r>
            <w:r w:rsidR="6CC4253F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00D6479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3.2</w:t>
            </w:r>
            <w:r w:rsidR="6CC4253F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do Załącznika </w:t>
            </w:r>
            <w:r w:rsidR="2D0D457F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3</w:t>
            </w:r>
            <w:r w:rsidR="6CC4253F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do Regulaminu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postępując zgodnie z załączoną instrukcją.</w:t>
            </w:r>
          </w:p>
          <w:p w14:paraId="2127E2AE" w14:textId="47924B53" w:rsidR="00E71FDB" w:rsidRPr="005D716B" w:rsidRDefault="3FC50CD5" w:rsidP="05FA29A1">
            <w:p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Wykonawca </w:t>
            </w:r>
            <w:r w:rsidR="11198311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w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uaktualnionej ofer</w:t>
            </w:r>
            <w:r w:rsidR="65986DAD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cie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068D5FD1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przedstawia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4957D1D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wyniki z 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model</w:t>
            </w:r>
            <w:r w:rsidR="3FA252A0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u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numeryczn</w:t>
            </w:r>
            <w:r w:rsidR="177CEB1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ego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wykonan</w:t>
            </w:r>
            <w:r w:rsidR="335EA778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ego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w </w:t>
            </w:r>
            <w:r w:rsidR="34004451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oprogramowaniu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TRNSYS. </w:t>
            </w:r>
          </w:p>
          <w:p w14:paraId="5BF1496D" w14:textId="458FD2DC" w:rsidR="00E71FDB" w:rsidRPr="005D716B" w:rsidRDefault="76EBA531" w:rsidP="520C31B3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Wszystkie </w:t>
            </w:r>
            <w:r w:rsidR="1F18DF22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elementy </w:t>
            </w:r>
            <w:r w:rsidR="77C29E85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uaktualnionej oferty 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muszą być spójne, czyli </w:t>
            </w:r>
            <w:r w:rsidR="29C7D20C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we wszystkich elementach uaktualnionej oferty 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założenia projektowe musz</w:t>
            </w:r>
            <w:r w:rsidR="67938C4B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ą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być </w:t>
            </w:r>
            <w:r w:rsidR="2FAB1E34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takie same.</w:t>
            </w:r>
            <w:r w:rsidR="23FE556D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W szczególności symulacja kosztu LCOH i model numeryczny </w:t>
            </w:r>
            <w:r w:rsidR="3187DB1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w systemie TRNSYS </w:t>
            </w:r>
            <w:r w:rsidR="23FE556D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muszą opisywać t</w:t>
            </w:r>
            <w:r w:rsidR="22BAC837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ę samą koncepcję</w:t>
            </w:r>
            <w:r w:rsidR="23FE556D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.</w:t>
            </w:r>
          </w:p>
          <w:p w14:paraId="12DDEA76" w14:textId="77777777" w:rsidR="00E71FDB" w:rsidRPr="005D716B" w:rsidRDefault="00E71FDB" w:rsidP="05FA29A1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Wszystkie dokumenty uaktualnionej oferty muszą zostać dostarczone Zamawiającemu w formie elektronicznej, dostępne do edycji.</w:t>
            </w:r>
          </w:p>
          <w:p w14:paraId="420EA97C" w14:textId="6EC7A143" w:rsidR="00EF1FB7" w:rsidRPr="005D716B" w:rsidRDefault="00EF1FB7" w:rsidP="05FA29A1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przypadku, jeśli NCBR skorzysta z prawa opcji, Wykonawca w celu uzyskania dodatkowego wynagrodzenia stymulującego powinien dokonać aktualizacji Oferty w dodatkowym zakresie określonym w ART. 3 Umowy.</w:t>
            </w:r>
          </w:p>
        </w:tc>
        <w:tc>
          <w:tcPr>
            <w:tcW w:w="1920" w:type="dxa"/>
          </w:tcPr>
          <w:p w14:paraId="71919AD8" w14:textId="6E646238" w:rsidR="2C36AF6A" w:rsidRPr="005D716B" w:rsidRDefault="7E947CDD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Terminie Doręczenia Wyników Prac Etapu I</w:t>
            </w:r>
            <w:r w:rsidR="799C69F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48A9CBB4" w:rsidRPr="005D716B" w14:paraId="20818E9B" w14:textId="77777777" w:rsidTr="0D9EF67F">
        <w:tc>
          <w:tcPr>
            <w:tcW w:w="562" w:type="dxa"/>
            <w:shd w:val="clear" w:color="auto" w:fill="E2EFD9" w:themeFill="accent6" w:themeFillTint="33"/>
          </w:tcPr>
          <w:p w14:paraId="08C90689" w14:textId="36CBEF2C" w:rsidR="48A9CBB4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8.</w:t>
            </w:r>
          </w:p>
        </w:tc>
        <w:tc>
          <w:tcPr>
            <w:tcW w:w="2268" w:type="dxa"/>
          </w:tcPr>
          <w:p w14:paraId="763CAC51" w14:textId="4406F28D" w:rsidR="48A9CBB4" w:rsidRPr="005D716B" w:rsidRDefault="48A9CBB4" w:rsidP="48A9CBB4">
            <w:pPr>
              <w:spacing w:line="259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>Dostarczanie ciepłej wody użytkowej</w:t>
            </w:r>
          </w:p>
          <w:p w14:paraId="0987BA05" w14:textId="1C12F706" w:rsidR="48A9CBB4" w:rsidRPr="005D716B" w:rsidRDefault="48A9CBB4" w:rsidP="48A9CBB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954" w:type="dxa"/>
          </w:tcPr>
          <w:p w14:paraId="3092474D" w14:textId="3720E854" w:rsidR="48A9CBB4" w:rsidRPr="005D716B" w:rsidRDefault="5C49FDA0" w:rsidP="48A9CBB4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Zamawiający wymaga od Wykonawcy przedstawienia dokumentacji potwierdzającej rozmiar Powierzchni Użytkowej Lokali, do których dostarczana jest ciepła woda użytkowa ogrzewana ciepłem z </w:t>
            </w:r>
            <w:r w:rsidR="32B3AC16" w:rsidRPr="005D716B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ystemu </w:t>
            </w:r>
            <w:r w:rsidR="4AE54A33" w:rsidRPr="005D716B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iepłowniczego</w:t>
            </w:r>
            <w:r w:rsidR="78C8857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Demonstratora Technologii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1920" w:type="dxa"/>
          </w:tcPr>
          <w:p w14:paraId="7688D405" w14:textId="585EFCEB" w:rsidR="48A9CBB4" w:rsidRPr="005D716B" w:rsidRDefault="48A9CBB4" w:rsidP="48A9CBB4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Terminie </w:t>
            </w:r>
            <w:r w:rsidR="00D501D9" w:rsidRPr="005D716B">
              <w:rPr>
                <w:rFonts w:asciiTheme="minorHAnsi" w:hAnsiTheme="minorHAnsi" w:cstheme="minorHAnsi"/>
                <w:sz w:val="20"/>
                <w:szCs w:val="20"/>
              </w:rPr>
              <w:t>Doręczenia Wyników Prac Etapu I</w:t>
            </w:r>
          </w:p>
        </w:tc>
      </w:tr>
      <w:tr w:rsidR="48A9CBB4" w:rsidRPr="005D716B" w14:paraId="4E5C20C3" w14:textId="77777777" w:rsidTr="0D9EF67F">
        <w:trPr>
          <w:trHeight w:val="1365"/>
        </w:trPr>
        <w:tc>
          <w:tcPr>
            <w:tcW w:w="562" w:type="dxa"/>
            <w:shd w:val="clear" w:color="auto" w:fill="E2EFD9" w:themeFill="accent6" w:themeFillTint="33"/>
          </w:tcPr>
          <w:p w14:paraId="51EDD2EF" w14:textId="1DD1C975" w:rsidR="48A9CBB4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9.</w:t>
            </w:r>
          </w:p>
        </w:tc>
        <w:tc>
          <w:tcPr>
            <w:tcW w:w="2268" w:type="dxa"/>
          </w:tcPr>
          <w:p w14:paraId="3A1DA2D2" w14:textId="562D37F7" w:rsidR="48A9CBB4" w:rsidRPr="005D716B" w:rsidRDefault="5C49FDA0" w:rsidP="00B4DF6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Wielkość </w:t>
            </w:r>
            <w:r w:rsidR="2CEEE3D3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Demonstratora Technologii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954" w:type="dxa"/>
          </w:tcPr>
          <w:p w14:paraId="7BF5AE6A" w14:textId="3222A143" w:rsidR="48A9CBB4" w:rsidRPr="005D716B" w:rsidRDefault="5C49FDA0" w:rsidP="48A9CBB4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Zamawiający wymaga od Wykonawcy przedstawienia dokumentacji potwierdzającej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rozmiar (rozumiany jako suma składowych) Powierzchni Użytkowej Lokali ogrzewanych ciepłem z </w:t>
            </w:r>
            <w:r w:rsidR="0EBEA78D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ystemu </w:t>
            </w:r>
            <w:r w:rsidR="2E8656AD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c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iepłowniczego</w:t>
            </w:r>
            <w:r w:rsidR="540BC7D5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Demonstratora Technologii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920" w:type="dxa"/>
          </w:tcPr>
          <w:p w14:paraId="570A3375" w14:textId="42968CC6" w:rsidR="48A9CBB4" w:rsidRPr="005D716B" w:rsidRDefault="48A9CBB4" w:rsidP="00D501D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</w:t>
            </w:r>
          </w:p>
        </w:tc>
      </w:tr>
      <w:tr w:rsidR="00E71FDB" w:rsidRPr="005D716B" w14:paraId="6A903315" w14:textId="77777777" w:rsidTr="0D9EF67F">
        <w:tc>
          <w:tcPr>
            <w:tcW w:w="562" w:type="dxa"/>
            <w:shd w:val="clear" w:color="auto" w:fill="E2EFD9" w:themeFill="accent6" w:themeFillTint="33"/>
          </w:tcPr>
          <w:p w14:paraId="696EA387" w14:textId="491F1AB2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10.</w:t>
            </w:r>
          </w:p>
        </w:tc>
        <w:tc>
          <w:tcPr>
            <w:tcW w:w="2268" w:type="dxa"/>
          </w:tcPr>
          <w:p w14:paraId="54846774" w14:textId="77777777" w:rsidR="00E71FDB" w:rsidRPr="005D716B" w:rsidRDefault="00E71FDB" w:rsidP="00943870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Lokalizacja Demonstratora Technologii</w:t>
            </w:r>
          </w:p>
        </w:tc>
        <w:tc>
          <w:tcPr>
            <w:tcW w:w="5954" w:type="dxa"/>
          </w:tcPr>
          <w:p w14:paraId="7681BF2E" w14:textId="3F6F34AC" w:rsidR="00E71FDB" w:rsidRPr="005D716B" w:rsidRDefault="00E71FDB" w:rsidP="00943870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</w:t>
            </w:r>
            <w:r w:rsidR="55424F8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opisuje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lokalizację, w której planuje wybudować Demonstrator Technologii. Opis </w:t>
            </w:r>
            <w:r w:rsidR="5585968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jest</w:t>
            </w:r>
            <w:r w:rsidR="00EA68A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wykonany zgodnie z zapisami załącznika nr 2</w:t>
            </w:r>
            <w:r w:rsidR="72A6B27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do Regulaminu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20" w:type="dxa"/>
          </w:tcPr>
          <w:p w14:paraId="47B113EF" w14:textId="4F016FCB" w:rsidR="2C36AF6A" w:rsidRPr="005D716B" w:rsidRDefault="1C07EDF7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Terminie Doręczenia Wyników Prac Etapu I</w:t>
            </w:r>
            <w:r w:rsidR="758981C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E71FDB" w:rsidRPr="005D716B" w14:paraId="2C616FE3" w14:textId="77777777" w:rsidTr="0D9EF67F">
        <w:tc>
          <w:tcPr>
            <w:tcW w:w="562" w:type="dxa"/>
            <w:shd w:val="clear" w:color="auto" w:fill="E2EFD9" w:themeFill="accent6" w:themeFillTint="33"/>
          </w:tcPr>
          <w:p w14:paraId="390491B5" w14:textId="29151CA3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11.</w:t>
            </w:r>
          </w:p>
        </w:tc>
        <w:tc>
          <w:tcPr>
            <w:tcW w:w="2268" w:type="dxa"/>
          </w:tcPr>
          <w:p w14:paraId="7F56A7DD" w14:textId="77777777" w:rsidR="00E71FDB" w:rsidRPr="005D716B" w:rsidRDefault="00E71FDB" w:rsidP="00943870">
            <w:pPr>
              <w:spacing w:line="276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Bezodorowość</w:t>
            </w:r>
          </w:p>
        </w:tc>
        <w:tc>
          <w:tcPr>
            <w:tcW w:w="5954" w:type="dxa"/>
            <w:shd w:val="clear" w:color="auto" w:fill="auto"/>
          </w:tcPr>
          <w:p w14:paraId="3A72C4B1" w14:textId="1E24FA2F" w:rsidR="00E71FDB" w:rsidRPr="005D716B" w:rsidRDefault="00E71FDB" w:rsidP="00E61A67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przypadku zastosowania przez Wykonawcę technologii biogazu, Zamawiający wymaga przedstawienia opisu projektowanej metody zminimalizowania emisji odorów.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75EFDCEF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pis w</w:t>
            </w:r>
            <w:r w:rsidR="1302B597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y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kazuj</w:t>
            </w:r>
            <w:r w:rsidR="16D8B85F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e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, że zastosowana technologia produkcji biogazu jest bezodorowa dla całego ciągu procesu technologicznego,</w:t>
            </w:r>
            <w:r w:rsidRPr="005D716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począwszy od</w:t>
            </w:r>
            <w:r w:rsidRPr="005D716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etapu rozładunku substratów, do wyprowadzenia masy pofermentacyjnej poza biogazownię, w celu jej dalszego zagospodarowania. </w:t>
            </w:r>
          </w:p>
          <w:p w14:paraId="5FF09A6F" w14:textId="529F5CC8" w:rsidR="00E71FDB" w:rsidRPr="005D716B" w:rsidRDefault="00E71FDB" w:rsidP="00943870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Na potrzeby projektu uznaje się, że bezodorowość oznacza, że na granicach działki biogazowni nie jest przekraczane przeciętne stężenie substancji odorowych w powietrzu ponad 3 OU/m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zgodnie z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PN-EN 13725:2007</w:t>
            </w:r>
            <w:r w:rsidR="00EA68A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lub równoważną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20" w:type="dxa"/>
            <w:shd w:val="clear" w:color="auto" w:fill="auto"/>
          </w:tcPr>
          <w:p w14:paraId="49F541F6" w14:textId="01DC1FF8" w:rsidR="2C36AF6A" w:rsidRPr="005D716B" w:rsidRDefault="49483509" w:rsidP="00851DF1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Terminie Doręczenia Wyników Prac Etapu I</w:t>
            </w:r>
            <w:r w:rsidR="09DB4BA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E71FDB" w:rsidRPr="005D716B" w14:paraId="0D7D8C15" w14:textId="77777777" w:rsidTr="0D9EF67F">
        <w:tc>
          <w:tcPr>
            <w:tcW w:w="562" w:type="dxa"/>
            <w:shd w:val="clear" w:color="auto" w:fill="E2EFD9" w:themeFill="accent6" w:themeFillTint="33"/>
          </w:tcPr>
          <w:p w14:paraId="0C31CCBD" w14:textId="6F20DB8A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12.</w:t>
            </w:r>
          </w:p>
        </w:tc>
        <w:tc>
          <w:tcPr>
            <w:tcW w:w="2268" w:type="dxa"/>
          </w:tcPr>
          <w:p w14:paraId="6D882DF9" w14:textId="2C9D1E18" w:rsidR="00E71FDB" w:rsidRPr="005D716B" w:rsidRDefault="00E71FDB" w:rsidP="520C31B3">
            <w:pPr>
              <w:spacing w:line="276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Umowa Wykonawcy z</w:t>
            </w:r>
            <w:r w:rsidR="00A32E27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 </w:t>
            </w:r>
            <w:r w:rsidR="693DE6C5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Użytkownikiem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r w:rsidR="01E66D23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(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przedsiębiorstwem energetyki ciepłownicze</w:t>
            </w:r>
            <w:r w:rsidR="32C6C9EA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j)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auto" w:fill="auto"/>
          </w:tcPr>
          <w:p w14:paraId="1C5895F5" w14:textId="4948F6C7" w:rsidR="0033478A" w:rsidRPr="005D716B" w:rsidRDefault="00E71FDB" w:rsidP="3BC2DB2B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nie będący </w:t>
            </w:r>
            <w:r w:rsidR="6298105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Użytkownikiem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lub </w:t>
            </w:r>
            <w:r w:rsidR="23C0618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będący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konsorcjum, w którego skład nie wchodzi </w:t>
            </w:r>
            <w:r w:rsidR="2D7086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Użytkownik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zobowiązany jest do przedstawienia Zamawiającemu kopii </w:t>
            </w:r>
            <w:r w:rsidR="008F153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albo wyciągu z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umowy zawartej z Użytkownikiem</w:t>
            </w:r>
            <w:r w:rsidR="00E5DF1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8F153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zgodnie z ART. 16 §6 Umowy. </w:t>
            </w:r>
          </w:p>
        </w:tc>
        <w:tc>
          <w:tcPr>
            <w:tcW w:w="1920" w:type="dxa"/>
            <w:shd w:val="clear" w:color="auto" w:fill="auto"/>
          </w:tcPr>
          <w:p w14:paraId="32485499" w14:textId="1E1CA1FC" w:rsidR="2C36AF6A" w:rsidRPr="005D716B" w:rsidRDefault="7F7AA9AE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Terminie Doręczenia Wyników Prac Etapu I</w:t>
            </w:r>
            <w:r w:rsidR="5741298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E71FDB" w:rsidRPr="005D716B" w14:paraId="1C1FC306" w14:textId="77777777" w:rsidTr="0D9EF67F">
        <w:tc>
          <w:tcPr>
            <w:tcW w:w="562" w:type="dxa"/>
            <w:shd w:val="clear" w:color="auto" w:fill="E2EFD9" w:themeFill="accent6" w:themeFillTint="33"/>
          </w:tcPr>
          <w:p w14:paraId="082CE949" w14:textId="75C8BE5F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25" w:name="_Ref53691218"/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13.</w:t>
            </w:r>
          </w:p>
        </w:tc>
        <w:bookmarkEnd w:id="25"/>
        <w:tc>
          <w:tcPr>
            <w:tcW w:w="2268" w:type="dxa"/>
          </w:tcPr>
          <w:p w14:paraId="3DFE4181" w14:textId="77777777" w:rsidR="00E71FDB" w:rsidRPr="005D716B" w:rsidRDefault="00E71FDB" w:rsidP="00943870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Raport końcowy z Etapu I</w:t>
            </w:r>
          </w:p>
        </w:tc>
        <w:tc>
          <w:tcPr>
            <w:tcW w:w="5954" w:type="dxa"/>
            <w:shd w:val="clear" w:color="auto" w:fill="auto"/>
          </w:tcPr>
          <w:p w14:paraId="5E23BD3D" w14:textId="77777777" w:rsidR="00E71FDB" w:rsidRPr="005D716B" w:rsidRDefault="00E71FDB" w:rsidP="00943870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zobowiązany jest do sporządzenia i przekazania Zamawiającemu Raportu końcowego Etapu I, zawierającego chronologiczny opis zrealizowanych prac badawczo-rozwojowych oraz uzyskane wyniki. Podane wyniki prac badawczo-rozwojowych powinny potwierdzić innowacyjność i konkurencyjność opracowanej Technologii Ciepłowni Przyszłości. </w:t>
            </w:r>
          </w:p>
        </w:tc>
        <w:tc>
          <w:tcPr>
            <w:tcW w:w="1920" w:type="dxa"/>
            <w:shd w:val="clear" w:color="auto" w:fill="auto"/>
          </w:tcPr>
          <w:p w14:paraId="446CB453" w14:textId="348E448E" w:rsidR="2C36AF6A" w:rsidRPr="005D716B" w:rsidRDefault="0F86AD9B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Terminie Doręczenia Wyników Prac Etapu I</w:t>
            </w:r>
            <w:r w:rsidR="7E11E56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E71FDB" w:rsidRPr="005D716B" w14:paraId="1C912221" w14:textId="77777777" w:rsidTr="0D9EF67F">
        <w:tc>
          <w:tcPr>
            <w:tcW w:w="562" w:type="dxa"/>
            <w:shd w:val="clear" w:color="auto" w:fill="E2EFD9" w:themeFill="accent6" w:themeFillTint="33"/>
          </w:tcPr>
          <w:p w14:paraId="09898C4F" w14:textId="6E1F835E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26" w:name="_Ref53691325"/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14.</w:t>
            </w:r>
          </w:p>
        </w:tc>
        <w:bookmarkEnd w:id="26"/>
        <w:tc>
          <w:tcPr>
            <w:tcW w:w="2268" w:type="dxa"/>
          </w:tcPr>
          <w:p w14:paraId="7CD85EFA" w14:textId="77777777" w:rsidR="00E71FDB" w:rsidRPr="005D716B" w:rsidRDefault="00E71FDB" w:rsidP="00943870">
            <w:pPr>
              <w:spacing w:after="160" w:line="276" w:lineRule="auto"/>
              <w:contextualSpacing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Harmonogram Rzeczowo-Finansowy Etapu II</w:t>
            </w:r>
          </w:p>
        </w:tc>
        <w:tc>
          <w:tcPr>
            <w:tcW w:w="5954" w:type="dxa"/>
          </w:tcPr>
          <w:p w14:paraId="13C0AA70" w14:textId="77777777" w:rsidR="00E71FDB" w:rsidRPr="005D716B" w:rsidRDefault="00E71FDB" w:rsidP="00943870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Wykonawca zobowiązany jest do przedstawienia szczegółowego Harmonogramu Rzeczowo-Finansowego, według którego planuje zrealizować prace w Etapie II Przedsięwzięcia. Harmonogram Rzeczowo-Finansowy musi określać co najmniej:</w:t>
            </w:r>
          </w:p>
          <w:p w14:paraId="615749DA" w14:textId="77777777" w:rsidR="00E71FDB" w:rsidRPr="005D716B" w:rsidRDefault="00E71FDB" w:rsidP="00D501D9">
            <w:pPr>
              <w:numPr>
                <w:ilvl w:val="0"/>
                <w:numId w:val="39"/>
              </w:numPr>
              <w:spacing w:after="160" w:line="276" w:lineRule="auto"/>
              <w:ind w:left="309" w:hanging="284"/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Zadania Badawcze, odpowiadające im Kamienie Milowe i posadowienie ich w czasie,</w:t>
            </w:r>
          </w:p>
          <w:p w14:paraId="6CB90EC1" w14:textId="77777777" w:rsidR="00E71FDB" w:rsidRPr="005D716B" w:rsidRDefault="00E71FDB" w:rsidP="00D501D9">
            <w:pPr>
              <w:numPr>
                <w:ilvl w:val="0"/>
                <w:numId w:val="39"/>
              </w:numPr>
              <w:spacing w:after="160" w:line="276" w:lineRule="auto"/>
              <w:ind w:left="309" w:hanging="284"/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wycenę Zadań Badawczych,</w:t>
            </w:r>
          </w:p>
          <w:p w14:paraId="1277E4CC" w14:textId="77777777" w:rsidR="00E71FDB" w:rsidRPr="005D716B" w:rsidRDefault="00E71FDB" w:rsidP="00D501D9">
            <w:pPr>
              <w:numPr>
                <w:ilvl w:val="0"/>
                <w:numId w:val="39"/>
              </w:numPr>
              <w:spacing w:after="160" w:line="276" w:lineRule="auto"/>
              <w:ind w:left="309" w:hanging="284"/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plan pobierania Zaliczek z uwzględnieniem kwot i terminów ich rozliczania (jeśli ma zastosowanie).</w:t>
            </w:r>
          </w:p>
        </w:tc>
        <w:tc>
          <w:tcPr>
            <w:tcW w:w="1920" w:type="dxa"/>
          </w:tcPr>
          <w:p w14:paraId="6EE6E64E" w14:textId="13A6ACFE" w:rsidR="2C36AF6A" w:rsidRPr="005D716B" w:rsidRDefault="228FBF10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Terminie Doręczenia Wyników Prac Etapu I</w:t>
            </w:r>
            <w:r w:rsidR="3C1DA85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</w:p>
        </w:tc>
      </w:tr>
    </w:tbl>
    <w:p w14:paraId="06D7126D" w14:textId="77777777" w:rsidR="00E71FDB" w:rsidRPr="005D716B" w:rsidRDefault="00E71FDB" w:rsidP="00E71FDB">
      <w:pPr>
        <w:spacing w:line="276" w:lineRule="auto"/>
        <w:jc w:val="both"/>
        <w:rPr>
          <w:rFonts w:cstheme="minorHAnsi"/>
          <w:sz w:val="22"/>
          <w:lang w:eastAsia="pl-PL"/>
        </w:rPr>
      </w:pPr>
    </w:p>
    <w:p w14:paraId="03EA8930" w14:textId="2B16451E" w:rsidR="00E71FDB" w:rsidRPr="005D716B" w:rsidRDefault="00E71FDB" w:rsidP="00D501D9">
      <w:pPr>
        <w:keepNext/>
        <w:keepLines/>
        <w:numPr>
          <w:ilvl w:val="1"/>
          <w:numId w:val="37"/>
        </w:numPr>
        <w:spacing w:after="160" w:line="276" w:lineRule="auto"/>
        <w:jc w:val="both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27" w:name="_Toc69845503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 xml:space="preserve">Ocena </w:t>
      </w:r>
      <w:r w:rsidR="0019699A" w:rsidRPr="005D716B">
        <w:rPr>
          <w:rFonts w:eastAsia="Times New Roman" w:cstheme="minorHAnsi"/>
          <w:color w:val="1F4D78"/>
          <w:sz w:val="26"/>
          <w:szCs w:val="26"/>
          <w:lang w:eastAsia="pl-PL"/>
        </w:rPr>
        <w:t xml:space="preserve">Wyników Prac </w:t>
      </w:r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 xml:space="preserve">Etapu I i wybór </w:t>
      </w:r>
      <w:r w:rsidR="0019699A" w:rsidRPr="005D716B">
        <w:rPr>
          <w:rFonts w:eastAsia="Times New Roman" w:cstheme="minorHAnsi"/>
          <w:color w:val="1F4D78"/>
          <w:sz w:val="26"/>
          <w:szCs w:val="26"/>
          <w:lang w:eastAsia="pl-PL"/>
        </w:rPr>
        <w:t xml:space="preserve">Uczestników Przedsięwzięcia do </w:t>
      </w:r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Etapu II</w:t>
      </w:r>
      <w:bookmarkEnd w:id="27"/>
    </w:p>
    <w:p w14:paraId="579DA2A5" w14:textId="6DF76E0B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celu wykonania oceny wyników prac badawczo-rozwojowych zrealizowanych przez </w:t>
      </w:r>
      <w:r w:rsidR="0019699A" w:rsidRPr="005D716B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Pr="005D716B">
        <w:rPr>
          <w:rFonts w:eastAsia="Calibri" w:cstheme="minorHAnsi"/>
          <w:sz w:val="22"/>
          <w:szCs w:val="22"/>
          <w:lang w:eastAsia="pl-PL"/>
        </w:rPr>
        <w:t>, Zamawiający oczekuje bieżącej współpracy z ich strony.</w:t>
      </w:r>
    </w:p>
    <w:p w14:paraId="2A82CA01" w14:textId="39C7465D" w:rsidR="6FD42334" w:rsidRPr="005D716B" w:rsidRDefault="31A6B449" w:rsidP="05FA29A1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</w:t>
      </w:r>
      <w:r w:rsidR="320E8859" w:rsidRPr="005D716B">
        <w:rPr>
          <w:rFonts w:eastAsia="Calibri" w:cstheme="minorHAnsi"/>
          <w:sz w:val="22"/>
          <w:szCs w:val="22"/>
          <w:lang w:eastAsia="pl-PL"/>
        </w:rPr>
        <w:t>dokonując</w:t>
      </w:r>
      <w:r w:rsidR="380653E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>ocen</w:t>
      </w:r>
      <w:r w:rsidR="1C0E86FC" w:rsidRPr="005D716B">
        <w:rPr>
          <w:rFonts w:eastAsia="Calibri" w:cstheme="minorHAnsi"/>
          <w:sz w:val="22"/>
          <w:szCs w:val="22"/>
          <w:lang w:eastAsia="pl-PL"/>
        </w:rPr>
        <w:t>y</w:t>
      </w:r>
      <w:r w:rsidR="6B15F721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2CF77730" w:rsidRPr="005D716B">
        <w:rPr>
          <w:rFonts w:eastAsia="Calibri" w:cstheme="minorHAnsi"/>
          <w:sz w:val="22"/>
          <w:szCs w:val="22"/>
          <w:lang w:eastAsia="pl-PL"/>
        </w:rPr>
        <w:t xml:space="preserve">jakościowej </w:t>
      </w:r>
      <w:r w:rsidR="2A6BB95F" w:rsidRPr="005D716B">
        <w:rPr>
          <w:rFonts w:eastAsia="Calibri" w:cstheme="minorHAnsi"/>
          <w:sz w:val="22"/>
          <w:szCs w:val="22"/>
          <w:lang w:eastAsia="pl-PL"/>
        </w:rPr>
        <w:t xml:space="preserve">Wyników </w:t>
      </w:r>
      <w:r w:rsidR="005C7AC3" w:rsidRPr="005D716B">
        <w:rPr>
          <w:rFonts w:eastAsia="Calibri" w:cstheme="minorHAnsi"/>
          <w:sz w:val="22"/>
          <w:szCs w:val="22"/>
          <w:lang w:eastAsia="pl-PL"/>
        </w:rPr>
        <w:t xml:space="preserve">Prac </w:t>
      </w:r>
      <w:r w:rsidR="2A6BB95F" w:rsidRPr="005D716B">
        <w:rPr>
          <w:rFonts w:eastAsia="Calibri" w:cstheme="minorHAnsi"/>
          <w:sz w:val="22"/>
          <w:szCs w:val="22"/>
          <w:lang w:eastAsia="pl-PL"/>
        </w:rPr>
        <w:t>Etapu I</w:t>
      </w:r>
      <w:r w:rsidR="6B15F721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F4AF092" w:rsidRPr="005D716B">
        <w:rPr>
          <w:rFonts w:eastAsia="Calibri" w:cstheme="minorHAnsi"/>
          <w:sz w:val="22"/>
          <w:szCs w:val="22"/>
          <w:lang w:eastAsia="pl-PL"/>
        </w:rPr>
        <w:t xml:space="preserve">określonych </w:t>
      </w:r>
      <w:r w:rsidR="6B15F721" w:rsidRPr="005D716B">
        <w:rPr>
          <w:rFonts w:eastAsia="Calibri" w:cstheme="minorHAnsi"/>
          <w:sz w:val="22"/>
          <w:szCs w:val="22"/>
          <w:lang w:eastAsia="pl-PL"/>
        </w:rPr>
        <w:t>w Tabeli nr 2,</w:t>
      </w:r>
      <w:r w:rsidR="2AA97485" w:rsidRPr="005D716B">
        <w:rPr>
          <w:rFonts w:eastAsia="Calibri" w:cstheme="minorHAnsi"/>
          <w:sz w:val="22"/>
          <w:szCs w:val="22"/>
          <w:lang w:eastAsia="pl-PL"/>
        </w:rPr>
        <w:t xml:space="preserve"> uwzględni</w:t>
      </w:r>
      <w:r w:rsidR="62703A55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stopień zaawansowania pozyskiwania przez Wykonawców zgód i pozwoleń formalnych oraz administracyjnych.</w:t>
      </w:r>
    </w:p>
    <w:p w14:paraId="55757439" w14:textId="2D594835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Po zakończeniu Etapu I i terminowym dostarczeniu przez </w:t>
      </w:r>
      <w:r w:rsidR="005C7AC3" w:rsidRPr="005D716B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="005C7AC3" w:rsidRPr="005D716B" w:rsidDel="005C7AC3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>wymaganych</w:t>
      </w:r>
      <w:r w:rsidR="57E29D1C" w:rsidRPr="005D716B">
        <w:rPr>
          <w:rFonts w:eastAsia="Calibri" w:cstheme="minorHAnsi"/>
          <w:sz w:val="22"/>
          <w:szCs w:val="22"/>
          <w:lang w:eastAsia="pl-PL"/>
        </w:rPr>
        <w:t xml:space="preserve"> efektów prac,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określonych w Tabeli 2, Zamawiający dokonuje oceny formalnej i merytorycznej. Następnie w wyniku </w:t>
      </w: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 xml:space="preserve">przeprowadzonej analizy, oceny eksperckiej oraz porównania deklarowanych parametrów konkursowych </w:t>
      </w:r>
      <w:r w:rsidR="4D877572" w:rsidRPr="005D716B">
        <w:rPr>
          <w:rFonts w:eastAsia="Calibri" w:cstheme="minorHAnsi"/>
          <w:sz w:val="22"/>
          <w:szCs w:val="22"/>
          <w:lang w:eastAsia="pl-PL"/>
        </w:rPr>
        <w:t xml:space="preserve">przez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poszczególnych Uczestników Projektu, Zamawiający tworzy Listę Rankingową i przeprowadza Wybór </w:t>
      </w:r>
      <w:r w:rsidR="005C7AC3" w:rsidRPr="005D716B">
        <w:rPr>
          <w:rFonts w:eastAsia="Calibri" w:cstheme="minorHAnsi"/>
          <w:sz w:val="22"/>
          <w:szCs w:val="22"/>
          <w:lang w:eastAsia="pl-PL"/>
        </w:rPr>
        <w:t xml:space="preserve">Uczestników Przedsięwzięcia do </w:t>
      </w:r>
      <w:r w:rsidRPr="005D716B">
        <w:rPr>
          <w:rFonts w:eastAsia="Calibri" w:cstheme="minorHAnsi"/>
          <w:sz w:val="22"/>
          <w:szCs w:val="22"/>
          <w:lang w:eastAsia="pl-PL"/>
        </w:rPr>
        <w:t>Etapu II.</w:t>
      </w:r>
    </w:p>
    <w:p w14:paraId="15F89835" w14:textId="77777777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Ocenę Pozytywną przyznaje się tym wynikom prac Etapu I, które spełniają wszystkie poniższe warunki: </w:t>
      </w:r>
    </w:p>
    <w:p w14:paraId="7CF3F980" w14:textId="77777777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a) pozytywna ocena Wymagań Formalnych (tj. między innymi Wykonawca złożył terminowo wszystkie wymagane dokumenty opisane w Tabeli 2),</w:t>
      </w:r>
    </w:p>
    <w:p w14:paraId="36B791F2" w14:textId="77777777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b) spełnienie Wymagań Obligatoryjnych określonych w Załączniku nr 1 do Regulaminu,</w:t>
      </w:r>
    </w:p>
    <w:p w14:paraId="4BEC165B" w14:textId="5533D951" w:rsidR="5F23391B" w:rsidRPr="005D716B" w:rsidRDefault="1F3BB7D5" w:rsidP="05FA29A1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na koniec Etapu I </w:t>
      </w:r>
      <w:r w:rsidR="7B0C82B9" w:rsidRPr="005D716B">
        <w:rPr>
          <w:rFonts w:eastAsia="Calibri" w:cstheme="minorHAnsi"/>
          <w:sz w:val="22"/>
          <w:szCs w:val="22"/>
          <w:lang w:eastAsia="pl-PL"/>
        </w:rPr>
        <w:t>weryfik</w:t>
      </w:r>
      <w:r w:rsidR="1D745460" w:rsidRPr="005D716B">
        <w:rPr>
          <w:rFonts w:eastAsia="Calibri" w:cstheme="minorHAnsi"/>
          <w:sz w:val="22"/>
          <w:szCs w:val="22"/>
          <w:lang w:eastAsia="pl-PL"/>
        </w:rPr>
        <w:t>uje</w:t>
      </w:r>
      <w:r w:rsidR="7B0C82B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>spełnieni</w:t>
      </w:r>
      <w:r w:rsidR="2DA31AEB" w:rsidRPr="005D716B">
        <w:rPr>
          <w:rFonts w:eastAsia="Calibri" w:cstheme="minorHAnsi"/>
          <w:sz w:val="22"/>
          <w:szCs w:val="22"/>
          <w:lang w:eastAsia="pl-PL"/>
        </w:rPr>
        <w:t>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następujących Wymagań Obligatoryjnych</w:t>
      </w:r>
      <w:r w:rsidR="16D9B45D" w:rsidRPr="005D716B">
        <w:rPr>
          <w:rFonts w:eastAsia="Calibri" w:cstheme="minorHAnsi"/>
          <w:sz w:val="22"/>
          <w:szCs w:val="22"/>
          <w:lang w:eastAsia="pl-PL"/>
        </w:rPr>
        <w:t xml:space="preserve"> na podstawie Wyników Prac Etapu I</w:t>
      </w:r>
      <w:r w:rsidRPr="005D716B">
        <w:rPr>
          <w:rFonts w:eastAsia="Calibri" w:cstheme="minorHAnsi"/>
          <w:sz w:val="22"/>
          <w:szCs w:val="22"/>
          <w:lang w:eastAsia="pl-PL"/>
        </w:rPr>
        <w:t>:</w:t>
      </w:r>
    </w:p>
    <w:p w14:paraId="246E80EE" w14:textId="14F1A9CB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Uwarunkowania dla modelowania  </w:t>
      </w:r>
    </w:p>
    <w:p w14:paraId="653A76D7" w14:textId="26119A4F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Zasilanie Magazynu Sezonowego </w:t>
      </w:r>
    </w:p>
    <w:p w14:paraId="492DDB5C" w14:textId="68AE4C53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Zakaz zakupu ciepła</w:t>
      </w:r>
    </w:p>
    <w:p w14:paraId="485B025F" w14:textId="249352BA" w:rsidR="07009430" w:rsidRPr="005D716B" w:rsidRDefault="65F4D559" w:rsidP="4A21ECED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Udział Odnawialnych Źródeł Energii (OZE) w </w:t>
      </w:r>
      <w:r w:rsidR="38891F1A" w:rsidRPr="005D716B">
        <w:rPr>
          <w:rFonts w:eastAsia="Calibri" w:cstheme="minorHAnsi"/>
          <w:sz w:val="22"/>
          <w:szCs w:val="22"/>
          <w:lang w:eastAsia="pl-PL"/>
        </w:rPr>
        <w:t xml:space="preserve">Demonstratorze </w:t>
      </w:r>
      <w:r w:rsidR="51E58B5A" w:rsidRPr="005D716B">
        <w:rPr>
          <w:rFonts w:eastAsia="Calibri" w:cstheme="minorHAnsi"/>
          <w:sz w:val="22"/>
          <w:szCs w:val="22"/>
          <w:lang w:eastAsia="pl-PL"/>
        </w:rPr>
        <w:t>Technologii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 </w:t>
      </w:r>
    </w:p>
    <w:p w14:paraId="0882C917" w14:textId="1161F3E2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Modelowanie numeryczne </w:t>
      </w:r>
      <w:r w:rsidR="46FCF65A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 Etapie I i Etapie II </w:t>
      </w:r>
    </w:p>
    <w:p w14:paraId="14DE2C1C" w14:textId="61744D05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Skalowalność i replikowalność </w:t>
      </w:r>
    </w:p>
    <w:p w14:paraId="5489CC34" w14:textId="4B249FB4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pomp ciepła </w:t>
      </w:r>
    </w:p>
    <w:p w14:paraId="3E5D153B" w14:textId="0B0C3843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instalacji fotowoltaicznych  </w:t>
      </w:r>
    </w:p>
    <w:p w14:paraId="53D56961" w14:textId="7041A5B2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instalacji kolektorów słonecznych </w:t>
      </w:r>
    </w:p>
    <w:p w14:paraId="0FFBB0A9" w14:textId="5EB8CF98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magazynów energii elektrycznej </w:t>
      </w:r>
    </w:p>
    <w:p w14:paraId="589F8AEB" w14:textId="3E00BB0F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Warunki techniczne elementów przesyłowych sieci ciepłowniczej</w:t>
      </w:r>
    </w:p>
    <w:p w14:paraId="4253A0D8" w14:textId="344FA5F7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Warunki techniczne kotłów elektrodowych </w:t>
      </w:r>
    </w:p>
    <w:p w14:paraId="238234C2" w14:textId="54411155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biogazu pochodzenia rolniczego </w:t>
      </w:r>
    </w:p>
    <w:p w14:paraId="3BD7EF60" w14:textId="095FC085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Magazyn/y biogazu  </w:t>
      </w:r>
    </w:p>
    <w:p w14:paraId="1A89BCB9" w14:textId="782A679A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Nowe urządzenia i materiały </w:t>
      </w:r>
    </w:p>
    <w:p w14:paraId="7BC45213" w14:textId="17EAF088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Temperatura i ilość ciepłej wody użytkowej</w:t>
      </w:r>
    </w:p>
    <w:p w14:paraId="41AEEA34" w14:textId="24577817" w:rsidR="07009430" w:rsidRPr="005D716B" w:rsidRDefault="65F4D559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Komfort cieplny Odbiorców </w:t>
      </w:r>
    </w:p>
    <w:p w14:paraId="65DBD13A" w14:textId="1AF8810F" w:rsidR="07009430" w:rsidRPr="005D716B" w:rsidRDefault="65F4D559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Spójność Systemu </w:t>
      </w:r>
      <w:r w:rsidR="4A2924FF" w:rsidRPr="005D716B">
        <w:rPr>
          <w:rFonts w:eastAsia="Calibri" w:cstheme="minorHAnsi"/>
          <w:sz w:val="22"/>
          <w:szCs w:val="22"/>
          <w:lang w:eastAsia="pl-PL"/>
        </w:rPr>
        <w:t>Demonstracyjnego</w:t>
      </w:r>
    </w:p>
    <w:p w14:paraId="3DD96DB9" w14:textId="24577817" w:rsidR="07009430" w:rsidRPr="005D716B" w:rsidRDefault="65F4D559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Dostarczanie ciepłej wody użytkowej</w:t>
      </w:r>
    </w:p>
    <w:p w14:paraId="123C2309" w14:textId="13A55088" w:rsidR="07009430" w:rsidRPr="005D716B" w:rsidRDefault="65F4D559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Wielkość </w:t>
      </w:r>
      <w:r w:rsidR="3D357A32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 </w:t>
      </w:r>
    </w:p>
    <w:p w14:paraId="2121AFE5" w14:textId="43397427" w:rsidR="07009430" w:rsidRPr="005D716B" w:rsidRDefault="65F4D559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Udział powierzchni użytkowej Lokali Mieszkalnych  </w:t>
      </w:r>
    </w:p>
    <w:p w14:paraId="21028B6C" w14:textId="1377E395" w:rsidR="07009430" w:rsidRPr="005D716B" w:rsidRDefault="65F4D559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Warunki ogólne dotyczące biogazowni oraz warunki techniczne rurociągów do przesyłu biogazu/biometanu</w:t>
      </w:r>
    </w:p>
    <w:p w14:paraId="28C7F6C6" w14:textId="651EA8E7" w:rsidR="07009430" w:rsidRPr="005D716B" w:rsidRDefault="65F4D559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Bezodorowość </w:t>
      </w:r>
    </w:p>
    <w:p w14:paraId="79D3A483" w14:textId="492A3329" w:rsidR="001A3100" w:rsidRPr="005D716B" w:rsidRDefault="7C77DBF6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trike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Utrzymanie Udziału Odnawialnych Źródeł Energii w </w:t>
      </w:r>
      <w:r w:rsidR="7AB01280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</w:p>
    <w:p w14:paraId="71F30F71" w14:textId="6CE4223F" w:rsidR="001A3100" w:rsidRPr="005D716B" w:rsidRDefault="7C77DBF6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Zapewnienie ciągłości dostaw ciepła </w:t>
      </w:r>
    </w:p>
    <w:p w14:paraId="02CCF03A" w14:textId="25C3E42E" w:rsidR="5F9BCEB6" w:rsidRPr="001A1EC7" w:rsidRDefault="12BA78A0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ins w:id="28" w:author="Autor"/>
          <w:rFonts w:eastAsiaTheme="minorEastAsia" w:cstheme="minorHAnsi"/>
          <w:strike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Lokalizacja prac badawczo-rozwojowych</w:t>
      </w:r>
    </w:p>
    <w:p w14:paraId="67156FEE" w14:textId="73455E5B" w:rsidR="001A1EC7" w:rsidRPr="001A1EC7" w:rsidRDefault="001A1EC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ins w:id="29" w:author="Autor">
        <w:r w:rsidRPr="001A1EC7">
          <w:rPr>
            <w:rFonts w:eastAsiaTheme="minorEastAsia" w:cstheme="minorHAnsi"/>
            <w:sz w:val="22"/>
            <w:szCs w:val="22"/>
            <w:lang w:eastAsia="pl-PL"/>
          </w:rPr>
          <w:t>Skala demonstracji determinowana budżetem</w:t>
        </w:r>
      </w:ins>
    </w:p>
    <w:p w14:paraId="495FE72D" w14:textId="31B82FA1" w:rsidR="05FA29A1" w:rsidRPr="005D716B" w:rsidRDefault="05FA29A1" w:rsidP="05FA29A1">
      <w:pPr>
        <w:spacing w:line="276" w:lineRule="auto"/>
        <w:jc w:val="both"/>
        <w:rPr>
          <w:rFonts w:cstheme="minorHAnsi"/>
        </w:rPr>
      </w:pPr>
    </w:p>
    <w:p w14:paraId="0B30903C" w14:textId="4124DDE1" w:rsidR="00E71FDB" w:rsidRPr="005D716B" w:rsidRDefault="00E71FDB" w:rsidP="05FA29A1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c) </w:t>
      </w:r>
      <w:r w:rsidR="14DA5DFB" w:rsidRPr="005D716B">
        <w:rPr>
          <w:rFonts w:eastAsia="Calibri" w:cstheme="minorHAnsi"/>
          <w:sz w:val="22"/>
          <w:szCs w:val="22"/>
          <w:lang w:eastAsia="pl-PL"/>
        </w:rPr>
        <w:t>czy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 wyniku przeprowadzonej kalkulacji LCOH oraz </w:t>
      </w:r>
      <w:r w:rsidR="733E109A" w:rsidRPr="005D716B">
        <w:rPr>
          <w:rFonts w:eastAsia="Calibri" w:cstheme="minorHAnsi"/>
          <w:sz w:val="22"/>
          <w:szCs w:val="22"/>
          <w:lang w:eastAsia="pl-PL"/>
        </w:rPr>
        <w:t xml:space="preserve">wykonanego </w:t>
      </w:r>
      <w:r w:rsidRPr="005D716B">
        <w:rPr>
          <w:rFonts w:eastAsia="Calibri" w:cstheme="minorHAnsi"/>
          <w:sz w:val="22"/>
          <w:szCs w:val="22"/>
          <w:lang w:eastAsia="pl-PL"/>
        </w:rPr>
        <w:t>modelowania numerycznego</w:t>
      </w:r>
      <w:r w:rsidR="7A7A34F5" w:rsidRPr="005D716B">
        <w:rPr>
          <w:rFonts w:eastAsia="Calibri" w:cstheme="minorHAnsi"/>
          <w:sz w:val="22"/>
          <w:szCs w:val="22"/>
          <w:lang w:eastAsia="pl-PL"/>
        </w:rPr>
        <w:t xml:space="preserve"> w oprogramowaniu TRNSYS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uzyskano wartości</w:t>
      </w:r>
      <w:r w:rsidR="1E51FB16" w:rsidRPr="005D716B">
        <w:rPr>
          <w:rFonts w:eastAsia="Calibri" w:cstheme="minorHAnsi"/>
          <w:sz w:val="22"/>
          <w:szCs w:val="22"/>
          <w:lang w:eastAsia="pl-PL"/>
        </w:rPr>
        <w:t xml:space="preserve"> nie gorsze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od wcześniej zadeklarowanych parametrów Wymagań Konkursowych, z uwzględnieniem dopuszczalnej Granicy Błędu określonej w Załączniku nr 1 do Regulaminu. </w:t>
      </w:r>
    </w:p>
    <w:p w14:paraId="22753746" w14:textId="54D527A6" w:rsidR="4BB80A88" w:rsidRPr="005D716B" w:rsidRDefault="4BB80A88" w:rsidP="05FA29A1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na koniec Etapu I dokona weryfikacji spełnienia następujących Wymagań Konkursowych:</w:t>
      </w:r>
    </w:p>
    <w:p w14:paraId="351C40B6" w14:textId="6BB9FA31" w:rsidR="063DC649" w:rsidRPr="005D716B" w:rsidRDefault="7FA0E56F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Udział Odnawialnych Źródeł Energii w </w:t>
      </w:r>
      <w:r w:rsidR="56E0E84F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  <w:r w:rsidR="10E1F334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77751860" w14:textId="10A98852" w:rsidR="063DC649" w:rsidRPr="005D716B" w:rsidRDefault="7FA0E56F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>LCOH</w:t>
      </w:r>
      <w:r w:rsidR="68FA2339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69DB4802" w14:textId="0731E7A6" w:rsidR="063DC649" w:rsidRPr="005D716B" w:rsidRDefault="7FA0E56F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Dostarczanie ciepłej wody użytkowej</w:t>
      </w:r>
      <w:r w:rsidR="7E31577E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7462E9D4" w14:textId="5E1C0848" w:rsidR="063DC649" w:rsidRPr="005D716B" w:rsidRDefault="7FA0E56F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Wielkość </w:t>
      </w:r>
      <w:r w:rsidR="5F55F95E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="2D69E248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 </w:t>
      </w:r>
    </w:p>
    <w:p w14:paraId="0B7D1B91" w14:textId="3F32231B" w:rsidR="063DC649" w:rsidRPr="005D716B" w:rsidRDefault="7FA0E56F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Przychód z Komercjalizacji Wyników prac B+R</w:t>
      </w:r>
      <w:r w:rsidR="0EC0EE81" w:rsidRPr="005D716B">
        <w:rPr>
          <w:rFonts w:eastAsia="Calibri" w:cstheme="minorHAnsi"/>
          <w:sz w:val="22"/>
          <w:szCs w:val="22"/>
          <w:lang w:eastAsia="pl-PL"/>
        </w:rPr>
        <w:t xml:space="preserve"> w zakresie Komponentu Technologicznego</w:t>
      </w:r>
      <w:r w:rsidR="20DE3B4B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2A66C813" w14:textId="62B9D4C5" w:rsidR="063DC649" w:rsidRPr="005D716B" w:rsidRDefault="7FA0E56F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Przychód z komercjalizacji Technologii Zależnych</w:t>
      </w:r>
      <w:r w:rsidR="440D5408" w:rsidRPr="005D716B">
        <w:rPr>
          <w:rFonts w:eastAsia="Calibri" w:cstheme="minorHAnsi"/>
          <w:sz w:val="22"/>
          <w:szCs w:val="22"/>
          <w:lang w:eastAsia="pl-PL"/>
        </w:rPr>
        <w:t xml:space="preserve"> w zakresie Komponentu Technologicznego</w:t>
      </w:r>
      <w:r w:rsidR="11C8AE2B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2778351C" w14:textId="66D937C6" w:rsidR="05FA29A1" w:rsidRPr="005D716B" w:rsidRDefault="05FA29A1" w:rsidP="05FA29A1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7001B0DB" w14:textId="3FAE2769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Wynik Negatywny przyznaje się ty</w:t>
      </w:r>
      <w:r w:rsidR="64E3382F" w:rsidRPr="005D716B">
        <w:rPr>
          <w:rFonts w:eastAsia="Calibri" w:cstheme="minorHAnsi"/>
          <w:sz w:val="22"/>
          <w:szCs w:val="22"/>
          <w:lang w:eastAsia="pl-PL"/>
        </w:rPr>
        <w:t>m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wynikom prac Etapu I, które spełniły co najmniej jeden z poniższych warunków: </w:t>
      </w:r>
    </w:p>
    <w:p w14:paraId="0BEAA1D8" w14:textId="77777777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a) brak pozytywnej oceny Wymagań Formalnych, </w:t>
      </w:r>
    </w:p>
    <w:p w14:paraId="434F9EAE" w14:textId="77777777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b) niespełnienie któregokolwiek z Wymagań Obligatoryjnych, określonych w Załączniku nr 1 do Regulaminu,</w:t>
      </w:r>
    </w:p>
    <w:p w14:paraId="64B293DE" w14:textId="14F1A9CB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Uwarunkowania dla modelowania  </w:t>
      </w:r>
    </w:p>
    <w:p w14:paraId="55335DEE" w14:textId="26119A4F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Zasilanie Magazynu Sezonowego </w:t>
      </w:r>
    </w:p>
    <w:p w14:paraId="0E92C996" w14:textId="68AE4C53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Zakaz zakupu ciepła</w:t>
      </w:r>
    </w:p>
    <w:p w14:paraId="4CCE3F4E" w14:textId="45F67A68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Udział Odnawialnych Źródeł Energii (OZE) w </w:t>
      </w:r>
      <w:r w:rsidR="067252D4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</w:p>
    <w:p w14:paraId="3194E7BB" w14:textId="09F5773B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Modelowanie numeryczne </w:t>
      </w:r>
      <w:r w:rsidR="5F80B28C" w:rsidRPr="005D716B">
        <w:rPr>
          <w:rFonts w:eastAsia="Calibri" w:cstheme="minorHAnsi"/>
          <w:sz w:val="22"/>
          <w:szCs w:val="22"/>
          <w:lang w:eastAsia="pl-PL"/>
        </w:rPr>
        <w:t>Demonstratora Techologii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 Etapie I i Etapie II </w:t>
      </w:r>
    </w:p>
    <w:p w14:paraId="01FEFC9F" w14:textId="61744D05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Skalowalność i replikowalność </w:t>
      </w:r>
    </w:p>
    <w:p w14:paraId="1EDC952D" w14:textId="4B249FB4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pomp ciepła </w:t>
      </w:r>
    </w:p>
    <w:p w14:paraId="0D64190A" w14:textId="0B0C3843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instalacji fotowoltaicznych  </w:t>
      </w:r>
    </w:p>
    <w:p w14:paraId="1AC7A874" w14:textId="7041A5B2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instalacji kolektorów słonecznych </w:t>
      </w:r>
    </w:p>
    <w:p w14:paraId="18950E09" w14:textId="5EB8CF98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magazynów energii elektrycznej </w:t>
      </w:r>
    </w:p>
    <w:p w14:paraId="32F116E9" w14:textId="3E00BB0F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Warunki techniczne elementów przesyłowych sieci ciepłowniczej</w:t>
      </w:r>
    </w:p>
    <w:p w14:paraId="2F94059D" w14:textId="344FA5F7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Warunki techniczne kotłów elektrodowych </w:t>
      </w:r>
    </w:p>
    <w:p w14:paraId="4DE98736" w14:textId="54411155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biogazu pochodzenia rolniczego </w:t>
      </w:r>
    </w:p>
    <w:p w14:paraId="3D98FD78" w14:textId="095FC085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Magazyn/y biogazu  </w:t>
      </w:r>
    </w:p>
    <w:p w14:paraId="3DF94900" w14:textId="782A679A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Nowe urządzenia i materiały </w:t>
      </w:r>
    </w:p>
    <w:p w14:paraId="1E754779" w14:textId="17EAF088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Temperatura i ilość ciepłej wody użytkowej</w:t>
      </w:r>
    </w:p>
    <w:p w14:paraId="21E72998" w14:textId="24577817" w:rsidR="4146062D" w:rsidRPr="005D716B" w:rsidRDefault="369DAFE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Komfort cieplny Odbiorców </w:t>
      </w:r>
    </w:p>
    <w:p w14:paraId="26DCDC25" w14:textId="06A69EF5" w:rsidR="4146062D" w:rsidRPr="005D716B" w:rsidRDefault="369DAFE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Spójność Systemu </w:t>
      </w:r>
      <w:r w:rsidR="720A0B3B" w:rsidRPr="005D716B">
        <w:rPr>
          <w:rFonts w:eastAsia="Calibri" w:cstheme="minorHAnsi"/>
          <w:sz w:val="22"/>
          <w:szCs w:val="22"/>
          <w:lang w:eastAsia="pl-PL"/>
        </w:rPr>
        <w:t>Demonstracyjnego</w:t>
      </w:r>
    </w:p>
    <w:p w14:paraId="30968761" w14:textId="24577817" w:rsidR="4146062D" w:rsidRPr="005D716B" w:rsidRDefault="369DAFE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Dostarczanie ciepłej wody użytkowej</w:t>
      </w:r>
    </w:p>
    <w:p w14:paraId="76EE100E" w14:textId="646595B6" w:rsidR="4146062D" w:rsidRPr="005D716B" w:rsidRDefault="369DAFE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Wielkość Systemu </w:t>
      </w:r>
      <w:r w:rsidR="0B2A0E8C" w:rsidRPr="005D716B">
        <w:rPr>
          <w:rFonts w:eastAsia="Calibri" w:cstheme="minorHAnsi"/>
          <w:sz w:val="22"/>
          <w:szCs w:val="22"/>
          <w:lang w:eastAsia="pl-PL"/>
        </w:rPr>
        <w:t>Demonstracyjnego</w:t>
      </w:r>
    </w:p>
    <w:p w14:paraId="50EA5CA7" w14:textId="43397427" w:rsidR="4146062D" w:rsidRPr="005D716B" w:rsidRDefault="369DAFE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Udział powierzchni użytkowej Lokali Mieszkalnych  </w:t>
      </w:r>
    </w:p>
    <w:p w14:paraId="76256EC8" w14:textId="70832AF0" w:rsidR="4146062D" w:rsidRPr="005D716B" w:rsidRDefault="369DAFE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Warunki ogólne dotyczące biogazowni oraz warunki techniczne rurociągów do przesyłu biogazu/biometanu</w:t>
      </w:r>
    </w:p>
    <w:p w14:paraId="355148C9" w14:textId="651EA8E7" w:rsidR="4146062D" w:rsidRPr="005D716B" w:rsidRDefault="369DAFE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Bezodorowość </w:t>
      </w:r>
    </w:p>
    <w:p w14:paraId="04C3C3A2" w14:textId="4687A900" w:rsidR="4146062D" w:rsidRPr="005D716B" w:rsidRDefault="369DAFE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trike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Utrzymanie Udziału Odnawialnych Źródeł Energii w </w:t>
      </w:r>
      <w:r w:rsidR="206F5027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</w:p>
    <w:p w14:paraId="41BA2D80" w14:textId="6D25AD68" w:rsidR="4146062D" w:rsidRPr="005D716B" w:rsidRDefault="369DAFE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Zapewnienie ciągłości dostaw ciepła</w:t>
      </w:r>
    </w:p>
    <w:p w14:paraId="2FC6C1F8" w14:textId="2759CBE6" w:rsidR="4146062D" w:rsidRPr="001A1EC7" w:rsidRDefault="369DAFE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ins w:id="30" w:author="Autor"/>
          <w:rFonts w:eastAsiaTheme="minorEastAsia" w:cstheme="minorHAnsi"/>
          <w:strike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Lokalizacja prac badawczo-rozwojowych</w:t>
      </w:r>
    </w:p>
    <w:p w14:paraId="5A263036" w14:textId="77777777" w:rsidR="001A1EC7" w:rsidRPr="001A1EC7" w:rsidRDefault="001A1EC7" w:rsidP="001A1EC7">
      <w:pPr>
        <w:pStyle w:val="Akapitzlist"/>
        <w:numPr>
          <w:ilvl w:val="0"/>
          <w:numId w:val="25"/>
        </w:numPr>
        <w:spacing w:line="276" w:lineRule="auto"/>
        <w:jc w:val="both"/>
        <w:rPr>
          <w:ins w:id="31" w:author="Autor"/>
          <w:rFonts w:eastAsiaTheme="minorEastAsia" w:cstheme="minorHAnsi"/>
          <w:sz w:val="22"/>
          <w:szCs w:val="22"/>
          <w:lang w:eastAsia="pl-PL"/>
        </w:rPr>
      </w:pPr>
      <w:ins w:id="32" w:author="Autor">
        <w:r w:rsidRPr="001A1EC7">
          <w:rPr>
            <w:rFonts w:eastAsiaTheme="minorEastAsia" w:cstheme="minorHAnsi"/>
            <w:sz w:val="22"/>
            <w:szCs w:val="22"/>
            <w:lang w:eastAsia="pl-PL"/>
          </w:rPr>
          <w:t>Skala demonstracji determinowana budżetem</w:t>
        </w:r>
      </w:ins>
    </w:p>
    <w:p w14:paraId="3AF00A8D" w14:textId="77777777" w:rsidR="001A1EC7" w:rsidRPr="005D716B" w:rsidRDefault="001A1EC7" w:rsidP="001A1EC7">
      <w:pPr>
        <w:pStyle w:val="Akapitzlist"/>
        <w:spacing w:line="276" w:lineRule="auto"/>
        <w:jc w:val="both"/>
        <w:rPr>
          <w:rFonts w:eastAsiaTheme="minorEastAsia" w:cstheme="minorHAnsi"/>
          <w:strike/>
          <w:sz w:val="22"/>
          <w:szCs w:val="22"/>
          <w:lang w:eastAsia="pl-PL"/>
        </w:rPr>
      </w:pPr>
    </w:p>
    <w:p w14:paraId="5AA0E133" w14:textId="5187334F" w:rsidR="30E2FD69" w:rsidRPr="005D716B" w:rsidRDefault="30E2FD69" w:rsidP="30E2FD69">
      <w:pPr>
        <w:spacing w:after="160" w:line="276" w:lineRule="auto"/>
        <w:jc w:val="both"/>
        <w:rPr>
          <w:rFonts w:eastAsia="Calibri" w:cstheme="minorHAnsi"/>
          <w:color w:val="000000" w:themeColor="text1"/>
        </w:rPr>
      </w:pPr>
    </w:p>
    <w:p w14:paraId="6087506D" w14:textId="2A27D775" w:rsidR="00E71FDB" w:rsidRPr="005D716B" w:rsidRDefault="00E71FDB" w:rsidP="05FA29A1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c) </w:t>
      </w:r>
      <w:r w:rsidR="0DD1CD02" w:rsidRPr="005D716B">
        <w:rPr>
          <w:rFonts w:eastAsia="Calibri" w:cstheme="minorHAnsi"/>
          <w:sz w:val="22"/>
          <w:szCs w:val="22"/>
          <w:lang w:eastAsia="pl-PL"/>
        </w:rPr>
        <w:t>w wyniku przeprowadzonej kalkulacji LCOH oraz wykonanego modelowania numerycznego w oprogramowaniu TRNSYS uzyskano wartości nie gorsze od wcześniej zadeklarowanych parametrów Wymagań Konkursowych, z uwzględnieniem dopuszczalnej Granicy Błędu określonej w Załączniku nr 1 do Regulaminu.</w:t>
      </w:r>
    </w:p>
    <w:p w14:paraId="0C1CD6E6" w14:textId="039538E0" w:rsidR="0DD1CD02" w:rsidRPr="005D716B" w:rsidRDefault="0DD1CD02" w:rsidP="05FA29A1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na koniec Etapu I dokona weryfikacji spełnienia następujących Wymagań Konkursowych:</w:t>
      </w:r>
    </w:p>
    <w:p w14:paraId="2E6C3CAB" w14:textId="0D5A6112" w:rsidR="577CD30C" w:rsidRPr="005D716B" w:rsidRDefault="1A0FD60A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 xml:space="preserve">Udział Odnawialnych Źródeł Energii w </w:t>
      </w:r>
      <w:r w:rsidR="5BD78223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  <w:r w:rsidR="3683EB9F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7F05DDBF" w14:textId="6C778608" w:rsidR="577CD30C" w:rsidRPr="005D716B" w:rsidRDefault="1A0FD60A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LCOH</w:t>
      </w:r>
      <w:r w:rsidR="400CB7E7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5A106032" w14:textId="7C68D719" w:rsidR="577CD30C" w:rsidRPr="005D716B" w:rsidRDefault="1A0FD60A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Dostarczanie ciepłej wody użytkowej</w:t>
      </w:r>
      <w:r w:rsidR="738C22B2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272FF4BF" w14:textId="4B4EE361" w:rsidR="577CD30C" w:rsidRPr="005D716B" w:rsidRDefault="1A0FD60A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Wielkość </w:t>
      </w:r>
      <w:r w:rsidR="2F288568" w:rsidRPr="005D716B">
        <w:rPr>
          <w:rFonts w:eastAsia="Calibri" w:cstheme="minorHAnsi"/>
          <w:sz w:val="22"/>
          <w:szCs w:val="22"/>
          <w:lang w:eastAsia="pl-PL"/>
        </w:rPr>
        <w:t xml:space="preserve">Demonstratora </w:t>
      </w:r>
      <w:r w:rsidR="6E7BCC3F" w:rsidRPr="005D716B">
        <w:rPr>
          <w:rFonts w:eastAsia="Calibri" w:cstheme="minorHAnsi"/>
          <w:sz w:val="22"/>
          <w:szCs w:val="22"/>
          <w:lang w:eastAsia="pl-PL"/>
        </w:rPr>
        <w:t>Technologii</w:t>
      </w:r>
      <w:r w:rsidR="7AC7C216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 </w:t>
      </w:r>
    </w:p>
    <w:p w14:paraId="565B2D5A" w14:textId="3F4C21B1" w:rsidR="577CD30C" w:rsidRPr="005D716B" w:rsidRDefault="1A0FD60A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Przychód z Komercjalizacji Wyników </w:t>
      </w:r>
      <w:r w:rsidR="71EC2065" w:rsidRPr="005D716B">
        <w:rPr>
          <w:rFonts w:eastAsia="Calibri" w:cstheme="minorHAnsi"/>
          <w:sz w:val="22"/>
          <w:szCs w:val="22"/>
          <w:lang w:eastAsia="pl-PL"/>
        </w:rPr>
        <w:t>P</w:t>
      </w:r>
      <w:r w:rsidRPr="005D716B">
        <w:rPr>
          <w:rFonts w:eastAsia="Calibri" w:cstheme="minorHAnsi"/>
          <w:sz w:val="22"/>
          <w:szCs w:val="22"/>
          <w:lang w:eastAsia="pl-PL"/>
        </w:rPr>
        <w:t>rac B+R</w:t>
      </w:r>
      <w:r w:rsidR="5677B19D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1B203B90" w:rsidRPr="005D716B">
        <w:rPr>
          <w:rFonts w:eastAsia="Calibri" w:cstheme="minorHAnsi"/>
          <w:sz w:val="22"/>
          <w:szCs w:val="22"/>
          <w:lang w:eastAsia="pl-PL"/>
        </w:rPr>
        <w:t xml:space="preserve">w zakresie </w:t>
      </w:r>
      <w:r w:rsidR="71EC2065" w:rsidRPr="005D716B">
        <w:rPr>
          <w:rFonts w:eastAsia="Calibri" w:cstheme="minorHAnsi"/>
          <w:sz w:val="22"/>
          <w:szCs w:val="22"/>
          <w:lang w:eastAsia="pl-PL"/>
        </w:rPr>
        <w:t xml:space="preserve">Komponentu Technologicznego </w:t>
      </w:r>
      <w:r w:rsidR="5677B19D" w:rsidRPr="005D716B">
        <w:rPr>
          <w:rFonts w:eastAsia="Calibri" w:cstheme="minorHAnsi"/>
          <w:sz w:val="22"/>
          <w:szCs w:val="22"/>
          <w:lang w:eastAsia="pl-PL"/>
        </w:rPr>
        <w:t>(o ile zastosowano Komponent Technologiczny)</w:t>
      </w:r>
      <w:r w:rsidR="352B4016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37B44C44" w14:textId="19D1F5F8" w:rsidR="577CD30C" w:rsidRPr="005D716B" w:rsidRDefault="1A0FD60A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Przychód z komercjalizacji Technologii Zależnych</w:t>
      </w:r>
      <w:r w:rsidR="71EC2065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E27354E" w:rsidRPr="005D716B">
        <w:rPr>
          <w:rFonts w:eastAsia="Calibri" w:cstheme="minorHAnsi"/>
          <w:sz w:val="22"/>
          <w:szCs w:val="22"/>
          <w:lang w:eastAsia="pl-PL"/>
        </w:rPr>
        <w:t xml:space="preserve">w zakresie </w:t>
      </w:r>
      <w:r w:rsidR="71EC2065" w:rsidRPr="005D716B">
        <w:rPr>
          <w:rFonts w:eastAsia="Calibri" w:cstheme="minorHAnsi"/>
          <w:sz w:val="22"/>
          <w:szCs w:val="22"/>
          <w:lang w:eastAsia="pl-PL"/>
        </w:rPr>
        <w:t>Komponentu Technologicznego</w:t>
      </w:r>
      <w:r w:rsidR="5677B19D" w:rsidRPr="005D716B">
        <w:rPr>
          <w:rFonts w:eastAsia="Calibri" w:cstheme="minorHAnsi"/>
          <w:sz w:val="22"/>
          <w:szCs w:val="22"/>
          <w:lang w:eastAsia="pl-PL"/>
        </w:rPr>
        <w:t xml:space="preserve"> (o ile zastosowano Komponent Technologiczny)</w:t>
      </w:r>
      <w:r w:rsidR="6921C8C7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1CDAD9F9" w14:textId="2482D593" w:rsidR="05FA29A1" w:rsidRPr="005D716B" w:rsidRDefault="05FA29A1" w:rsidP="05FA29A1">
      <w:pPr>
        <w:spacing w:after="160" w:line="276" w:lineRule="auto"/>
        <w:jc w:val="both"/>
        <w:rPr>
          <w:rFonts w:eastAsia="Calibri" w:cstheme="minorHAnsi"/>
          <w:lang w:eastAsia="pl-PL"/>
        </w:rPr>
      </w:pPr>
    </w:p>
    <w:p w14:paraId="1CB09B0F" w14:textId="3F6BD033" w:rsidR="55361F6F" w:rsidRPr="005D716B" w:rsidRDefault="55361F6F" w:rsidP="05FA29A1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Po dokonaniu Oceny Wyników Prac Etapu I, </w:t>
      </w:r>
      <w:r w:rsidR="5F49E853" w:rsidRPr="005D716B">
        <w:rPr>
          <w:rFonts w:eastAsia="Calibri" w:cstheme="minorHAnsi"/>
          <w:sz w:val="22"/>
          <w:szCs w:val="22"/>
          <w:lang w:eastAsia="pl-PL"/>
        </w:rPr>
        <w:t>zrealizowanej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zgodnie z zasadami opisanymi w Załączniku nr 5 do </w:t>
      </w:r>
      <w:r w:rsidR="633B4C2A" w:rsidRPr="005D716B">
        <w:rPr>
          <w:rFonts w:eastAsia="Calibri" w:cstheme="minorHAnsi"/>
          <w:sz w:val="22"/>
          <w:szCs w:val="22"/>
          <w:lang w:eastAsia="pl-PL"/>
        </w:rPr>
        <w:t>R</w:t>
      </w:r>
      <w:r w:rsidRPr="005D716B">
        <w:rPr>
          <w:rFonts w:eastAsia="Calibri" w:cstheme="minorHAnsi"/>
          <w:sz w:val="22"/>
          <w:szCs w:val="22"/>
          <w:lang w:eastAsia="pl-PL"/>
        </w:rPr>
        <w:t>egulaminu,</w:t>
      </w:r>
      <w:r w:rsidR="36C1C5E1" w:rsidRPr="005D716B">
        <w:rPr>
          <w:rFonts w:eastAsia="Calibri" w:cstheme="minorHAnsi"/>
          <w:sz w:val="22"/>
          <w:szCs w:val="22"/>
          <w:lang w:eastAsia="pl-PL"/>
        </w:rPr>
        <w:t xml:space="preserve"> Zamawiający sporządza Listę Rankingową. </w:t>
      </w:r>
      <w:r w:rsidR="00D54FC5" w:rsidRPr="005D716B">
        <w:rPr>
          <w:rFonts w:eastAsia="Calibri" w:cstheme="minorHAnsi"/>
          <w:sz w:val="22"/>
          <w:szCs w:val="22"/>
          <w:lang w:eastAsia="pl-PL"/>
        </w:rPr>
        <w:t>Uczestnicy Przedsięwzięcia</w:t>
      </w:r>
      <w:r w:rsidR="36C1C5E1" w:rsidRPr="005D716B">
        <w:rPr>
          <w:rFonts w:eastAsia="Calibri" w:cstheme="minorHAnsi"/>
          <w:sz w:val="22"/>
          <w:szCs w:val="22"/>
          <w:lang w:eastAsia="pl-PL"/>
        </w:rPr>
        <w:t>, któr</w:t>
      </w:r>
      <w:r w:rsidR="7C3E0E38" w:rsidRPr="005D716B">
        <w:rPr>
          <w:rFonts w:eastAsia="Calibri" w:cstheme="minorHAnsi"/>
          <w:sz w:val="22"/>
          <w:szCs w:val="22"/>
          <w:lang w:eastAsia="pl-PL"/>
        </w:rPr>
        <w:t>ych</w:t>
      </w:r>
      <w:r w:rsidR="36C1C5E1" w:rsidRPr="005D716B">
        <w:rPr>
          <w:rFonts w:eastAsia="Calibri" w:cstheme="minorHAnsi"/>
          <w:sz w:val="22"/>
          <w:szCs w:val="22"/>
          <w:lang w:eastAsia="pl-PL"/>
        </w:rPr>
        <w:t xml:space="preserve"> Wyniki Prac Etap</w:t>
      </w:r>
      <w:r w:rsidR="314E2A49" w:rsidRPr="005D716B">
        <w:rPr>
          <w:rFonts w:eastAsia="Calibri" w:cstheme="minorHAnsi"/>
          <w:sz w:val="22"/>
          <w:szCs w:val="22"/>
          <w:lang w:eastAsia="pl-PL"/>
        </w:rPr>
        <w:t>u</w:t>
      </w:r>
      <w:r w:rsidR="36C1C5E1" w:rsidRPr="005D716B">
        <w:rPr>
          <w:rFonts w:eastAsia="Calibri" w:cstheme="minorHAnsi"/>
          <w:sz w:val="22"/>
          <w:szCs w:val="22"/>
          <w:lang w:eastAsia="pl-PL"/>
        </w:rPr>
        <w:t xml:space="preserve"> I oceni</w:t>
      </w:r>
      <w:r w:rsidR="12F9C38A" w:rsidRPr="005D716B">
        <w:rPr>
          <w:rFonts w:eastAsia="Calibri" w:cstheme="minorHAnsi"/>
          <w:sz w:val="22"/>
          <w:szCs w:val="22"/>
          <w:lang w:eastAsia="pl-PL"/>
        </w:rPr>
        <w:t>on</w:t>
      </w:r>
      <w:r w:rsidR="081A3E34" w:rsidRPr="005D716B">
        <w:rPr>
          <w:rFonts w:eastAsia="Calibri" w:cstheme="minorHAnsi"/>
          <w:sz w:val="22"/>
          <w:szCs w:val="22"/>
          <w:lang w:eastAsia="pl-PL"/>
        </w:rPr>
        <w:t>o</w:t>
      </w:r>
      <w:r w:rsidR="12F9C38A" w:rsidRPr="005D716B">
        <w:rPr>
          <w:rFonts w:eastAsia="Calibri" w:cstheme="minorHAnsi"/>
          <w:sz w:val="22"/>
          <w:szCs w:val="22"/>
          <w:lang w:eastAsia="pl-PL"/>
        </w:rPr>
        <w:t xml:space="preserve"> najwyżej</w:t>
      </w:r>
      <w:r w:rsidR="7650B77A" w:rsidRPr="005D716B">
        <w:rPr>
          <w:rFonts w:eastAsia="Calibri" w:cstheme="minorHAnsi"/>
          <w:sz w:val="22"/>
          <w:szCs w:val="22"/>
          <w:lang w:eastAsia="pl-PL"/>
        </w:rPr>
        <w:t>, zostan</w:t>
      </w:r>
      <w:r w:rsidR="2148BC1C" w:rsidRPr="005D716B">
        <w:rPr>
          <w:rFonts w:eastAsia="Calibri" w:cstheme="minorHAnsi"/>
          <w:sz w:val="22"/>
          <w:szCs w:val="22"/>
          <w:lang w:eastAsia="pl-PL"/>
        </w:rPr>
        <w:t>ą</w:t>
      </w:r>
      <w:r w:rsidR="7650B77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0D54FC5" w:rsidRPr="005D716B">
        <w:rPr>
          <w:rFonts w:eastAsia="Calibri" w:cstheme="minorHAnsi"/>
          <w:sz w:val="22"/>
          <w:szCs w:val="22"/>
          <w:lang w:eastAsia="pl-PL"/>
        </w:rPr>
        <w:t xml:space="preserve">dopuszczeni </w:t>
      </w:r>
      <w:r w:rsidR="7650B77A" w:rsidRPr="005D716B">
        <w:rPr>
          <w:rFonts w:eastAsia="Calibri" w:cstheme="minorHAnsi"/>
          <w:sz w:val="22"/>
          <w:szCs w:val="22"/>
          <w:lang w:eastAsia="pl-PL"/>
        </w:rPr>
        <w:t>do realizacji Etapu II i prowadzenia dalszych prac badawczo-rozwojowych</w:t>
      </w:r>
      <w:r w:rsidR="4EDCF706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0BD542D" w:rsidRPr="005D716B">
        <w:rPr>
          <w:rFonts w:eastAsia="Calibri" w:cstheme="minorHAnsi"/>
          <w:sz w:val="22"/>
          <w:szCs w:val="22"/>
          <w:lang w:eastAsia="pl-PL"/>
        </w:rPr>
        <w:t>w tym</w:t>
      </w:r>
      <w:r w:rsidR="4EDCF706" w:rsidRPr="005D716B">
        <w:rPr>
          <w:rFonts w:eastAsia="Calibri" w:cstheme="minorHAnsi"/>
          <w:sz w:val="22"/>
          <w:szCs w:val="22"/>
          <w:lang w:eastAsia="pl-PL"/>
        </w:rPr>
        <w:t xml:space="preserve"> budowy Demonstratora Technologii</w:t>
      </w:r>
      <w:r w:rsidR="7650B77A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2C77E0E9" w14:textId="77777777" w:rsidR="00E71FDB" w:rsidRPr="005D716B" w:rsidRDefault="00E71FDB" w:rsidP="00D501D9">
      <w:pPr>
        <w:keepNext/>
        <w:keepLines/>
        <w:numPr>
          <w:ilvl w:val="0"/>
          <w:numId w:val="37"/>
        </w:numPr>
        <w:spacing w:after="160" w:line="276" w:lineRule="auto"/>
        <w:jc w:val="both"/>
        <w:outlineLvl w:val="2"/>
        <w:rPr>
          <w:rFonts w:eastAsia="Times New Roman" w:cstheme="minorHAnsi"/>
          <w:b/>
          <w:color w:val="1F4D78"/>
          <w:sz w:val="26"/>
          <w:lang w:eastAsia="pl-PL"/>
        </w:rPr>
      </w:pPr>
      <w:bookmarkStart w:id="33" w:name="_Toc69845504"/>
      <w:r w:rsidRPr="005D716B">
        <w:rPr>
          <w:rFonts w:eastAsia="Times New Roman" w:cstheme="minorHAnsi"/>
          <w:b/>
          <w:color w:val="1F4D78"/>
          <w:sz w:val="26"/>
          <w:lang w:eastAsia="pl-PL"/>
        </w:rPr>
        <w:t>Etap II</w:t>
      </w:r>
      <w:bookmarkEnd w:id="33"/>
      <w:r w:rsidRPr="005D716B">
        <w:rPr>
          <w:rFonts w:eastAsia="Times New Roman" w:cstheme="minorHAnsi"/>
          <w:b/>
          <w:color w:val="1F4D78"/>
          <w:sz w:val="26"/>
          <w:lang w:eastAsia="pl-PL"/>
        </w:rPr>
        <w:t xml:space="preserve"> </w:t>
      </w:r>
    </w:p>
    <w:p w14:paraId="0DFC0BC3" w14:textId="77777777" w:rsidR="00E71FDB" w:rsidRPr="005D716B" w:rsidRDefault="00E71FDB" w:rsidP="00D501D9">
      <w:pPr>
        <w:keepNext/>
        <w:keepLines/>
        <w:numPr>
          <w:ilvl w:val="1"/>
          <w:numId w:val="37"/>
        </w:numPr>
        <w:spacing w:after="160" w:line="276" w:lineRule="auto"/>
        <w:jc w:val="both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34" w:name="_Toc69845505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Informacje wstępne</w:t>
      </w:r>
      <w:bookmarkEnd w:id="34"/>
    </w:p>
    <w:p w14:paraId="195BE566" w14:textId="613C875E" w:rsidR="00E71FDB" w:rsidRPr="005D716B" w:rsidRDefault="00E71FDB" w:rsidP="00E71FDB">
      <w:pPr>
        <w:spacing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>W ramach Etapu II</w:t>
      </w:r>
      <w:r w:rsidR="3D08B9F6" w:rsidRPr="005D716B">
        <w:rPr>
          <w:rFonts w:cstheme="minorHAnsi"/>
          <w:sz w:val="22"/>
          <w:szCs w:val="22"/>
          <w:lang w:eastAsia="pl-PL"/>
        </w:rPr>
        <w:t xml:space="preserve">, </w:t>
      </w:r>
      <w:r w:rsidR="195F9EC8" w:rsidRPr="005D716B">
        <w:rPr>
          <w:rFonts w:cstheme="minorHAnsi"/>
          <w:sz w:val="22"/>
          <w:szCs w:val="22"/>
          <w:lang w:eastAsia="pl-PL"/>
        </w:rPr>
        <w:t xml:space="preserve">o ile </w:t>
      </w:r>
      <w:r w:rsidR="43F6235D" w:rsidRPr="005D716B">
        <w:rPr>
          <w:rFonts w:cstheme="minorHAnsi"/>
          <w:sz w:val="22"/>
          <w:szCs w:val="22"/>
          <w:lang w:eastAsia="pl-PL"/>
        </w:rPr>
        <w:t xml:space="preserve">zakwalifikował się </w:t>
      </w:r>
      <w:r w:rsidR="3D08B9F6" w:rsidRPr="005D716B">
        <w:rPr>
          <w:rFonts w:cstheme="minorHAnsi"/>
          <w:sz w:val="22"/>
          <w:szCs w:val="22"/>
          <w:lang w:eastAsia="pl-PL"/>
        </w:rPr>
        <w:t>do tego Etapu,</w:t>
      </w:r>
      <w:r w:rsidRPr="005D716B">
        <w:rPr>
          <w:rFonts w:cstheme="minorHAnsi"/>
          <w:sz w:val="22"/>
          <w:szCs w:val="22"/>
          <w:lang w:eastAsia="pl-PL"/>
        </w:rPr>
        <w:t xml:space="preserve"> Wykonawca kontynuuje prowadzone wcześniej prace badawczo-rozwojowe, których celem jest</w:t>
      </w:r>
      <w:r w:rsidR="19965A2A" w:rsidRPr="005D716B">
        <w:rPr>
          <w:rFonts w:cstheme="minorHAnsi"/>
          <w:sz w:val="22"/>
          <w:szCs w:val="22"/>
          <w:lang w:eastAsia="pl-PL"/>
        </w:rPr>
        <w:t xml:space="preserve"> przeniesienie </w:t>
      </w:r>
      <w:r w:rsidR="55E651C0" w:rsidRPr="005D716B">
        <w:rPr>
          <w:rFonts w:cstheme="minorHAnsi"/>
          <w:sz w:val="22"/>
          <w:szCs w:val="22"/>
          <w:lang w:eastAsia="pl-PL"/>
        </w:rPr>
        <w:t>opracowania</w:t>
      </w:r>
      <w:r w:rsidR="19965A2A" w:rsidRPr="005D716B">
        <w:rPr>
          <w:rFonts w:cstheme="minorHAnsi"/>
          <w:sz w:val="22"/>
          <w:szCs w:val="22"/>
          <w:lang w:eastAsia="pl-PL"/>
        </w:rPr>
        <w:t xml:space="preserve"> teoretyczn</w:t>
      </w:r>
      <w:r w:rsidR="04EA277F" w:rsidRPr="005D716B">
        <w:rPr>
          <w:rFonts w:cstheme="minorHAnsi"/>
          <w:sz w:val="22"/>
          <w:szCs w:val="22"/>
          <w:lang w:eastAsia="pl-PL"/>
        </w:rPr>
        <w:t>ego</w:t>
      </w:r>
      <w:r w:rsidR="19965A2A" w:rsidRPr="005D716B">
        <w:rPr>
          <w:rFonts w:cstheme="minorHAnsi"/>
          <w:sz w:val="22"/>
          <w:szCs w:val="22"/>
          <w:lang w:eastAsia="pl-PL"/>
        </w:rPr>
        <w:t xml:space="preserve"> oraz wyników modelowania matematycznego</w:t>
      </w:r>
      <w:r w:rsidR="731EE4DB" w:rsidRPr="005D716B">
        <w:rPr>
          <w:rFonts w:cstheme="minorHAnsi"/>
          <w:sz w:val="22"/>
          <w:szCs w:val="22"/>
          <w:lang w:eastAsia="pl-PL"/>
        </w:rPr>
        <w:t xml:space="preserve"> w </w:t>
      </w:r>
      <w:r w:rsidR="44973A87" w:rsidRPr="005D716B">
        <w:rPr>
          <w:rFonts w:cstheme="minorHAnsi"/>
          <w:sz w:val="22"/>
          <w:szCs w:val="22"/>
          <w:lang w:eastAsia="pl-PL"/>
        </w:rPr>
        <w:t xml:space="preserve">oprogramowaniu </w:t>
      </w:r>
      <w:r w:rsidR="731EE4DB" w:rsidRPr="005D716B">
        <w:rPr>
          <w:rFonts w:cstheme="minorHAnsi"/>
          <w:sz w:val="22"/>
          <w:szCs w:val="22"/>
          <w:lang w:eastAsia="pl-PL"/>
        </w:rPr>
        <w:t>TRNSYS</w:t>
      </w:r>
      <w:r w:rsidR="19965A2A" w:rsidRPr="005D716B">
        <w:rPr>
          <w:rFonts w:cstheme="minorHAnsi"/>
          <w:sz w:val="22"/>
          <w:szCs w:val="22"/>
          <w:lang w:eastAsia="pl-PL"/>
        </w:rPr>
        <w:t xml:space="preserve"> do Demonstrator</w:t>
      </w:r>
      <w:r w:rsidR="1A560AA6" w:rsidRPr="005D716B">
        <w:rPr>
          <w:rFonts w:cstheme="minorHAnsi"/>
          <w:sz w:val="22"/>
          <w:szCs w:val="22"/>
          <w:lang w:eastAsia="pl-PL"/>
        </w:rPr>
        <w:t>a</w:t>
      </w:r>
      <w:r w:rsidR="19965A2A" w:rsidRPr="005D716B">
        <w:rPr>
          <w:rFonts w:cstheme="minorHAnsi"/>
          <w:sz w:val="22"/>
          <w:szCs w:val="22"/>
          <w:lang w:eastAsia="pl-PL"/>
        </w:rPr>
        <w:t xml:space="preserve"> Technologii. </w:t>
      </w:r>
      <w:r w:rsidRPr="005D716B">
        <w:rPr>
          <w:rFonts w:cstheme="minorHAnsi"/>
          <w:sz w:val="22"/>
          <w:szCs w:val="22"/>
          <w:lang w:eastAsia="pl-PL"/>
        </w:rPr>
        <w:t xml:space="preserve">Prace prowadzone są zgodnie ze złożoną na koniec Etapu I zaktualizowaną Ofertą. Efektem prowadzonych prac jest wybudowany przez Wykonawcę Demonstrator Technologii Ciepłowni Przeszłości. Demonstrator Technologii jest to </w:t>
      </w:r>
      <w:r w:rsidR="7D3572C7" w:rsidRPr="005D716B">
        <w:rPr>
          <w:rFonts w:cstheme="minorHAnsi"/>
          <w:sz w:val="22"/>
          <w:szCs w:val="22"/>
          <w:lang w:eastAsia="pl-PL"/>
        </w:rPr>
        <w:t>S</w:t>
      </w:r>
      <w:r w:rsidRPr="005D716B">
        <w:rPr>
          <w:rFonts w:cstheme="minorHAnsi"/>
          <w:sz w:val="22"/>
          <w:szCs w:val="22"/>
          <w:lang w:eastAsia="pl-PL"/>
        </w:rPr>
        <w:t xml:space="preserve">ystem </w:t>
      </w:r>
      <w:r w:rsidR="0B898D05" w:rsidRPr="005D716B">
        <w:rPr>
          <w:rFonts w:cstheme="minorHAnsi"/>
          <w:sz w:val="22"/>
          <w:szCs w:val="22"/>
          <w:lang w:eastAsia="pl-PL"/>
        </w:rPr>
        <w:t>Demonstracyjny</w:t>
      </w:r>
      <w:r w:rsidRPr="005D716B">
        <w:rPr>
          <w:rFonts w:cstheme="minorHAnsi"/>
          <w:sz w:val="22"/>
          <w:szCs w:val="22"/>
          <w:lang w:eastAsia="pl-PL"/>
        </w:rPr>
        <w:t>, który przed modernizacją spełnia</w:t>
      </w:r>
      <w:r w:rsidR="6BB731A9" w:rsidRPr="005D716B">
        <w:rPr>
          <w:rFonts w:cstheme="minorHAnsi"/>
          <w:sz w:val="22"/>
          <w:szCs w:val="22"/>
          <w:lang w:eastAsia="pl-PL"/>
        </w:rPr>
        <w:t>ł</w:t>
      </w:r>
      <w:r w:rsidRPr="005D716B">
        <w:rPr>
          <w:rFonts w:cstheme="minorHAnsi"/>
          <w:sz w:val="22"/>
          <w:szCs w:val="22"/>
          <w:lang w:eastAsia="pl-PL"/>
        </w:rPr>
        <w:t xml:space="preserve"> parametry wskazane w Załączniku nr 2 do Regulaminu</w:t>
      </w:r>
      <w:r w:rsidR="0672B1EC" w:rsidRPr="005D716B">
        <w:rPr>
          <w:rFonts w:cstheme="minorHAnsi"/>
          <w:sz w:val="22"/>
          <w:szCs w:val="22"/>
          <w:lang w:eastAsia="pl-PL"/>
        </w:rPr>
        <w:t xml:space="preserve">, a po modernizacji spełnia wszystkie Wymagania </w:t>
      </w:r>
      <w:r w:rsidR="5CC33816" w:rsidRPr="005D716B">
        <w:rPr>
          <w:rFonts w:cstheme="minorHAnsi"/>
          <w:sz w:val="22"/>
          <w:szCs w:val="22"/>
          <w:lang w:eastAsia="pl-PL"/>
        </w:rPr>
        <w:t>Obligatoryjne</w:t>
      </w:r>
      <w:r w:rsidR="0672B1EC" w:rsidRPr="005D716B">
        <w:rPr>
          <w:rFonts w:cstheme="minorHAnsi"/>
          <w:sz w:val="22"/>
          <w:szCs w:val="22"/>
          <w:lang w:eastAsia="pl-PL"/>
        </w:rPr>
        <w:t xml:space="preserve"> i deklarowane przez Wykonawcę Wymagania Konkursowe</w:t>
      </w:r>
      <w:r w:rsidRPr="005D716B">
        <w:rPr>
          <w:rFonts w:cstheme="minorHAnsi"/>
          <w:sz w:val="22"/>
          <w:szCs w:val="22"/>
          <w:lang w:eastAsia="pl-PL"/>
        </w:rPr>
        <w:t>.</w:t>
      </w:r>
    </w:p>
    <w:p w14:paraId="0B4ED8D6" w14:textId="1EE253FB" w:rsidR="00E71FDB" w:rsidRPr="005D716B" w:rsidRDefault="00E71FDB" w:rsidP="05FA29A1">
      <w:pPr>
        <w:spacing w:line="276" w:lineRule="auto"/>
        <w:jc w:val="both"/>
        <w:rPr>
          <w:rFonts w:cstheme="minorHAnsi"/>
          <w:sz w:val="22"/>
          <w:szCs w:val="22"/>
          <w:lang w:eastAsia="pl-PL"/>
        </w:rPr>
      </w:pPr>
    </w:p>
    <w:p w14:paraId="757C3E50" w14:textId="256AF229" w:rsidR="00E71FDB" w:rsidRPr="005D716B" w:rsidRDefault="00E71FDB" w:rsidP="05FA29A1">
      <w:pPr>
        <w:spacing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>W przypadku niedostarczenia przez Wykonawcę</w:t>
      </w:r>
      <w:r w:rsidR="2F3612A3" w:rsidRPr="005D716B">
        <w:rPr>
          <w:rFonts w:cstheme="minorHAnsi"/>
          <w:sz w:val="22"/>
          <w:szCs w:val="22"/>
          <w:lang w:eastAsia="pl-PL"/>
        </w:rPr>
        <w:t xml:space="preserve"> jednego z poniższych</w:t>
      </w:r>
      <w:r w:rsidRPr="005D716B">
        <w:rPr>
          <w:rFonts w:cstheme="minorHAnsi"/>
          <w:sz w:val="22"/>
          <w:szCs w:val="22"/>
          <w:lang w:eastAsia="pl-PL"/>
        </w:rPr>
        <w:t>:</w:t>
      </w:r>
    </w:p>
    <w:p w14:paraId="3A6F6F1C" w14:textId="1C7329CE" w:rsidR="00E71FDB" w:rsidRPr="005D716B" w:rsidRDefault="00E71FDB" w:rsidP="00D501D9">
      <w:pPr>
        <w:pStyle w:val="Akapitzlist"/>
        <w:numPr>
          <w:ilvl w:val="0"/>
          <w:numId w:val="29"/>
        </w:numPr>
        <w:spacing w:line="276" w:lineRule="auto"/>
        <w:jc w:val="both"/>
        <w:rPr>
          <w:rFonts w:cstheme="minorHAnsi"/>
          <w:sz w:val="22"/>
          <w:szCs w:val="22"/>
        </w:rPr>
      </w:pPr>
      <w:bookmarkStart w:id="35" w:name="_Hlk69068832"/>
      <w:r w:rsidRPr="005D716B">
        <w:rPr>
          <w:rFonts w:cstheme="minorHAnsi"/>
          <w:sz w:val="22"/>
          <w:szCs w:val="22"/>
        </w:rPr>
        <w:t xml:space="preserve">Wielobranżowego Projektu Budowlanego </w:t>
      </w:r>
      <w:r w:rsidR="5176C2B0" w:rsidRPr="005D716B">
        <w:rPr>
          <w:rFonts w:cstheme="minorHAnsi"/>
          <w:sz w:val="22"/>
          <w:szCs w:val="22"/>
        </w:rPr>
        <w:t>Demonstratora</w:t>
      </w:r>
      <w:r w:rsidR="45A88433" w:rsidRPr="005D716B">
        <w:rPr>
          <w:rFonts w:cstheme="minorHAnsi"/>
          <w:sz w:val="22"/>
          <w:szCs w:val="22"/>
        </w:rPr>
        <w:t xml:space="preserve"> Technologii</w:t>
      </w:r>
      <w:r w:rsidRPr="005D716B">
        <w:rPr>
          <w:rFonts w:cstheme="minorHAnsi"/>
          <w:sz w:val="22"/>
          <w:szCs w:val="22"/>
        </w:rPr>
        <w:t>,</w:t>
      </w:r>
    </w:p>
    <w:p w14:paraId="60065C50" w14:textId="77777777" w:rsidR="00E71FDB" w:rsidRPr="005D716B" w:rsidRDefault="00E71FDB" w:rsidP="00D501D9">
      <w:pPr>
        <w:pStyle w:val="Akapitzlist"/>
        <w:numPr>
          <w:ilvl w:val="0"/>
          <w:numId w:val="29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5D716B">
        <w:rPr>
          <w:rFonts w:cstheme="minorHAnsi"/>
          <w:sz w:val="22"/>
          <w:szCs w:val="22"/>
        </w:rPr>
        <w:t>Pozwolenia na Budowę Demonstratora Technologii</w:t>
      </w:r>
    </w:p>
    <w:bookmarkEnd w:id="35"/>
    <w:p w14:paraId="6F104C6A" w14:textId="348D9262" w:rsidR="00E71FDB" w:rsidRPr="005D716B" w:rsidRDefault="00E71FDB" w:rsidP="05FA29A1">
      <w:pPr>
        <w:spacing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 xml:space="preserve">w okresie do 4 miesięcy od terminu rozpoczęcia Prac w </w:t>
      </w:r>
      <w:r w:rsidR="1AD40A48" w:rsidRPr="005D716B">
        <w:rPr>
          <w:rFonts w:cstheme="minorHAnsi"/>
          <w:sz w:val="22"/>
          <w:szCs w:val="22"/>
          <w:lang w:eastAsia="pl-PL"/>
        </w:rPr>
        <w:t>Etapie</w:t>
      </w:r>
      <w:r w:rsidRPr="005D716B">
        <w:rPr>
          <w:rFonts w:cstheme="minorHAnsi"/>
          <w:sz w:val="22"/>
          <w:szCs w:val="22"/>
          <w:lang w:eastAsia="pl-PL"/>
        </w:rPr>
        <w:t xml:space="preserve"> II, Zamawiający </w:t>
      </w:r>
      <w:r w:rsidR="2351B01C" w:rsidRPr="005D716B">
        <w:rPr>
          <w:rFonts w:cstheme="minorHAnsi"/>
          <w:sz w:val="22"/>
          <w:szCs w:val="22"/>
          <w:lang w:eastAsia="pl-PL"/>
        </w:rPr>
        <w:t>zastrzega sobie prawo do</w:t>
      </w:r>
      <w:r w:rsidRPr="005D716B">
        <w:rPr>
          <w:rFonts w:cstheme="minorHAnsi"/>
          <w:sz w:val="22"/>
          <w:szCs w:val="22"/>
          <w:lang w:eastAsia="pl-PL"/>
        </w:rPr>
        <w:t xml:space="preserve"> odstąpi</w:t>
      </w:r>
      <w:r w:rsidR="377AB7FD" w:rsidRPr="005D716B">
        <w:rPr>
          <w:rFonts w:cstheme="minorHAnsi"/>
          <w:sz w:val="22"/>
          <w:szCs w:val="22"/>
          <w:lang w:eastAsia="pl-PL"/>
        </w:rPr>
        <w:t>enia</w:t>
      </w:r>
      <w:r w:rsidRPr="005D716B">
        <w:rPr>
          <w:rFonts w:cstheme="minorHAnsi"/>
          <w:sz w:val="22"/>
          <w:szCs w:val="22"/>
          <w:lang w:eastAsia="pl-PL"/>
        </w:rPr>
        <w:t xml:space="preserve"> od Umowy i zaproponowa</w:t>
      </w:r>
      <w:r w:rsidR="48454D2A" w:rsidRPr="005D716B">
        <w:rPr>
          <w:rFonts w:cstheme="minorHAnsi"/>
          <w:sz w:val="22"/>
          <w:szCs w:val="22"/>
          <w:lang w:eastAsia="pl-PL"/>
        </w:rPr>
        <w:t>nia</w:t>
      </w:r>
      <w:r w:rsidRPr="005D716B">
        <w:rPr>
          <w:rFonts w:cstheme="minorHAnsi"/>
          <w:sz w:val="22"/>
          <w:szCs w:val="22"/>
          <w:lang w:eastAsia="pl-PL"/>
        </w:rPr>
        <w:t xml:space="preserve"> realizacj</w:t>
      </w:r>
      <w:r w:rsidR="0365B643" w:rsidRPr="005D716B">
        <w:rPr>
          <w:rFonts w:cstheme="minorHAnsi"/>
          <w:sz w:val="22"/>
          <w:szCs w:val="22"/>
          <w:lang w:eastAsia="pl-PL"/>
        </w:rPr>
        <w:t>i</w:t>
      </w:r>
      <w:r w:rsidRPr="005D716B">
        <w:rPr>
          <w:rFonts w:cstheme="minorHAnsi"/>
          <w:sz w:val="22"/>
          <w:szCs w:val="22"/>
          <w:lang w:eastAsia="pl-PL"/>
        </w:rPr>
        <w:t xml:space="preserve"> prac </w:t>
      </w:r>
      <w:r w:rsidR="00F472D0" w:rsidRPr="005D716B">
        <w:rPr>
          <w:rFonts w:cstheme="minorHAnsi"/>
          <w:sz w:val="22"/>
          <w:szCs w:val="22"/>
          <w:lang w:eastAsia="pl-PL"/>
        </w:rPr>
        <w:t xml:space="preserve">Etapu </w:t>
      </w:r>
      <w:r w:rsidRPr="005D716B">
        <w:rPr>
          <w:rFonts w:cstheme="minorHAnsi"/>
          <w:sz w:val="22"/>
          <w:szCs w:val="22"/>
          <w:lang w:eastAsia="pl-PL"/>
        </w:rPr>
        <w:t xml:space="preserve">II kolejnemu </w:t>
      </w:r>
      <w:r w:rsidR="7838DDDB" w:rsidRPr="005D716B">
        <w:rPr>
          <w:rFonts w:cstheme="minorHAnsi"/>
          <w:sz w:val="22"/>
          <w:szCs w:val="22"/>
          <w:lang w:eastAsia="pl-PL"/>
        </w:rPr>
        <w:t>Wykonawcy</w:t>
      </w:r>
      <w:r w:rsidRPr="005D716B">
        <w:rPr>
          <w:rFonts w:cstheme="minorHAnsi"/>
          <w:sz w:val="22"/>
          <w:szCs w:val="22"/>
          <w:lang w:eastAsia="pl-PL"/>
        </w:rPr>
        <w:t xml:space="preserve"> z Listy Rankingowej.</w:t>
      </w:r>
    </w:p>
    <w:p w14:paraId="5F50792A" w14:textId="77777777" w:rsidR="00E71FDB" w:rsidRPr="005D716B" w:rsidRDefault="00E71FDB" w:rsidP="00E71FDB">
      <w:pPr>
        <w:spacing w:line="276" w:lineRule="auto"/>
        <w:jc w:val="both"/>
        <w:rPr>
          <w:rFonts w:cstheme="minorHAnsi"/>
          <w:sz w:val="22"/>
          <w:szCs w:val="22"/>
          <w:highlight w:val="green"/>
          <w:lang w:eastAsia="pl-PL"/>
        </w:rPr>
      </w:pPr>
    </w:p>
    <w:p w14:paraId="2D45276F" w14:textId="77777777" w:rsidR="00E71FDB" w:rsidRPr="005D716B" w:rsidRDefault="00E71FDB" w:rsidP="00E71FDB">
      <w:pPr>
        <w:spacing w:line="276" w:lineRule="auto"/>
        <w:jc w:val="both"/>
        <w:rPr>
          <w:rFonts w:cstheme="minorHAnsi"/>
          <w:sz w:val="22"/>
          <w:lang w:eastAsia="pl-PL"/>
        </w:rPr>
      </w:pPr>
    </w:p>
    <w:p w14:paraId="5106ABBC" w14:textId="77777777" w:rsidR="00E71FDB" w:rsidRPr="005D716B" w:rsidRDefault="00E71FDB" w:rsidP="00D501D9">
      <w:pPr>
        <w:keepNext/>
        <w:keepLines/>
        <w:numPr>
          <w:ilvl w:val="1"/>
          <w:numId w:val="37"/>
        </w:numPr>
        <w:spacing w:after="160" w:line="276" w:lineRule="auto"/>
        <w:jc w:val="both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36" w:name="_Toc69845506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Zakres prac w Etapie II</w:t>
      </w:r>
      <w:bookmarkEnd w:id="36"/>
    </w:p>
    <w:p w14:paraId="07F7200B" w14:textId="36357F49" w:rsidR="00E71FDB" w:rsidRPr="005D716B" w:rsidRDefault="00E71FDB" w:rsidP="05FA29A1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ramach Etapu II Wykonawca prowadzi dalsze prace badawczo-rozwojowe, w celu opracowania Technologii Ciepłowni Przyszłości. W efekcie prac buduje Demonstrator Technologii, czyli </w:t>
      </w:r>
      <w:r w:rsidR="00924A7D" w:rsidRPr="005D716B">
        <w:rPr>
          <w:rFonts w:eastAsia="Calibri" w:cstheme="minorHAnsi"/>
          <w:sz w:val="22"/>
          <w:szCs w:val="22"/>
          <w:lang w:eastAsia="pl-PL"/>
        </w:rPr>
        <w:t xml:space="preserve">dokonuje </w:t>
      </w:r>
      <w:r w:rsidR="00C95BCB" w:rsidRPr="005D716B">
        <w:rPr>
          <w:rFonts w:eastAsia="Calibri" w:cstheme="minorHAnsi"/>
          <w:sz w:val="22"/>
          <w:szCs w:val="22"/>
          <w:lang w:eastAsia="pl-PL"/>
        </w:rPr>
        <w:t xml:space="preserve">ostatecznej demonstracji </w:t>
      </w:r>
      <w:r w:rsidR="006F1188" w:rsidRPr="005D716B">
        <w:rPr>
          <w:rFonts w:eastAsia="Calibri" w:cstheme="minorHAnsi"/>
          <w:sz w:val="22"/>
          <w:szCs w:val="22"/>
          <w:lang w:eastAsia="pl-PL"/>
        </w:rPr>
        <w:t xml:space="preserve">Rozwiązania w środowisku operacyjnym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 </w:t>
      </w:r>
      <w:r w:rsidR="006F1188" w:rsidRPr="005D716B">
        <w:rPr>
          <w:rFonts w:eastAsia="Calibri" w:cstheme="minorHAnsi"/>
          <w:sz w:val="22"/>
          <w:szCs w:val="22"/>
          <w:lang w:eastAsia="pl-PL"/>
        </w:rPr>
        <w:t xml:space="preserve">ramach </w:t>
      </w:r>
      <w:r w:rsidR="3D056813" w:rsidRPr="005D716B">
        <w:rPr>
          <w:rFonts w:eastAsia="Calibri" w:cstheme="minorHAnsi"/>
          <w:sz w:val="22"/>
          <w:szCs w:val="22"/>
          <w:lang w:eastAsia="pl-PL"/>
        </w:rPr>
        <w:t xml:space="preserve">w </w:t>
      </w:r>
      <w:r w:rsidRPr="005D716B">
        <w:rPr>
          <w:rFonts w:eastAsia="Calibri" w:cstheme="minorHAnsi"/>
          <w:sz w:val="22"/>
          <w:szCs w:val="22"/>
          <w:lang w:eastAsia="pl-PL"/>
        </w:rPr>
        <w:t>pełni działając</w:t>
      </w:r>
      <w:r w:rsidR="006F1188" w:rsidRPr="005D716B">
        <w:rPr>
          <w:rFonts w:eastAsia="Calibri" w:cstheme="minorHAnsi"/>
          <w:sz w:val="22"/>
          <w:szCs w:val="22"/>
          <w:lang w:eastAsia="pl-PL"/>
        </w:rPr>
        <w:t>ej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ciepłowni, zawierając</w:t>
      </w:r>
      <w:r w:rsidR="006F1188" w:rsidRPr="005D716B">
        <w:rPr>
          <w:rFonts w:eastAsia="Calibri" w:cstheme="minorHAnsi"/>
          <w:sz w:val="22"/>
          <w:szCs w:val="22"/>
          <w:lang w:eastAsia="pl-PL"/>
        </w:rPr>
        <w:t>ej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wszystkie niezbędne elementy, spełniając</w:t>
      </w:r>
      <w:r w:rsidR="01A47BB9" w:rsidRPr="005D716B">
        <w:rPr>
          <w:rFonts w:eastAsia="Calibri" w:cstheme="minorHAnsi"/>
          <w:sz w:val="22"/>
          <w:szCs w:val="22"/>
          <w:lang w:eastAsia="pl-PL"/>
        </w:rPr>
        <w:t>ej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1A18B87A" w:rsidRPr="005D716B">
        <w:rPr>
          <w:rFonts w:eastAsia="Calibri" w:cstheme="minorHAnsi"/>
          <w:sz w:val="22"/>
          <w:szCs w:val="22"/>
          <w:lang w:eastAsia="pl-PL"/>
        </w:rPr>
        <w:t xml:space="preserve">Wymagania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opisane w Załączniku nr 1 do Regulaminu. </w:t>
      </w:r>
    </w:p>
    <w:p w14:paraId="2E950A2F" w14:textId="36DD3377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Wykonawca we własnym zakresie decyduje, jakie prace musi przeprowadzić, aby osiągnąć zadeklarowane cele. </w:t>
      </w:r>
      <w:r w:rsidR="2754ADEC" w:rsidRPr="005D716B">
        <w:rPr>
          <w:rFonts w:eastAsia="Calibri" w:cstheme="minorHAnsi"/>
          <w:sz w:val="22"/>
          <w:szCs w:val="22"/>
          <w:lang w:eastAsia="pl-PL"/>
        </w:rPr>
        <w:t>Wykonawca p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rzedstawia Zamawiającemu jako Wynik Prac Etapu I </w:t>
      </w:r>
      <w:r w:rsidR="50FB322A" w:rsidRPr="005D716B">
        <w:rPr>
          <w:rFonts w:eastAsia="Calibri" w:cstheme="minorHAnsi"/>
          <w:sz w:val="22"/>
          <w:szCs w:val="22"/>
          <w:lang w:eastAsia="pl-PL"/>
        </w:rPr>
        <w:t xml:space="preserve">między innymi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Harmonogram Rzeczowo-Finansowy, ze wskazaniem zidentyfikowanych Zadań Badawczych i odpowiadających im Kamieni Milowych, wraz z </w:t>
      </w:r>
      <w:r w:rsidR="0092100E" w:rsidRPr="005D716B">
        <w:rPr>
          <w:rFonts w:eastAsia="Calibri" w:cstheme="minorHAnsi"/>
          <w:sz w:val="22"/>
          <w:szCs w:val="22"/>
          <w:lang w:eastAsia="pl-PL"/>
        </w:rPr>
        <w:t xml:space="preserve">określeniem </w:t>
      </w:r>
      <w:r w:rsidRPr="005D716B">
        <w:rPr>
          <w:rFonts w:eastAsia="Calibri" w:cstheme="minorHAnsi"/>
          <w:sz w:val="22"/>
          <w:szCs w:val="22"/>
          <w:lang w:eastAsia="pl-PL"/>
        </w:rPr>
        <w:t>ich w czasie. Wykonawca prowadzi prace na podstawie przedstawionego Harmonogramu.</w:t>
      </w:r>
    </w:p>
    <w:p w14:paraId="26B46BCB" w14:textId="4A117902" w:rsidR="00E71FDB" w:rsidRPr="005D716B" w:rsidRDefault="00E71FDB" w:rsidP="05FA29A1">
      <w:pPr>
        <w:spacing w:after="160" w:line="276" w:lineRule="auto"/>
        <w:jc w:val="both"/>
        <w:rPr>
          <w:rFonts w:eastAsia="Calibri" w:cstheme="minorHAnsi"/>
          <w:sz w:val="22"/>
          <w:szCs w:val="22"/>
          <w:highlight w:val="yellow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nie stawia wymagania dla miejsca prowadzenia prac badawczo-rozwojowych. Wykonawca zobowiązany jest do </w:t>
      </w:r>
      <w:r w:rsidR="0092100E" w:rsidRPr="005D716B">
        <w:rPr>
          <w:rFonts w:eastAsia="Calibri" w:cstheme="minorHAnsi"/>
          <w:sz w:val="22"/>
          <w:szCs w:val="22"/>
          <w:lang w:eastAsia="pl-PL"/>
        </w:rPr>
        <w:t xml:space="preserve">stworzenia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Demonstratora Technologii w lokalizacji na terenie Polski. Lokalizacja Demonstratora Technologii określona we Wniosku musi spełniać parametry określone w Załączniku nr 2 do Regulaminu. </w:t>
      </w:r>
    </w:p>
    <w:p w14:paraId="7297FF7E" w14:textId="77777777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>Zamawiający wymaga, aby podczas prowadzenia wszystkich prac, Wykonawca bezwzględnie przestrzegał zasad bezpieczeństwa i higieny pracy oraz wszystkie prace realizował zgodnie z przepisami i obowiązującymi normami.</w:t>
      </w:r>
    </w:p>
    <w:p w14:paraId="1B1C71C5" w14:textId="7317E740" w:rsidR="55D91DE8" w:rsidRPr="005D716B" w:rsidRDefault="007A25CB" w:rsidP="7FF1E428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 trakcie realizacji Etapu I</w:t>
      </w:r>
      <w:r w:rsidR="48FF0808" w:rsidRPr="005D716B">
        <w:rPr>
          <w:rFonts w:eastAsia="Calibri" w:cstheme="minorHAnsi"/>
          <w:sz w:val="22"/>
          <w:szCs w:val="22"/>
          <w:lang w:eastAsia="pl-PL"/>
        </w:rPr>
        <w:t>I</w:t>
      </w:r>
      <w:r w:rsidRPr="005D716B">
        <w:rPr>
          <w:rFonts w:eastAsia="Calibri" w:cstheme="minorHAnsi"/>
          <w:sz w:val="22"/>
          <w:szCs w:val="22"/>
          <w:lang w:eastAsia="pl-PL"/>
        </w:rPr>
        <w:t>, Wykonawca konsultuje elektronicznie lub telefonicznie z Zamawiającym aktualny postęp prac, mając na uwadze potrzebę:</w:t>
      </w:r>
    </w:p>
    <w:p w14:paraId="38D945EB" w14:textId="12FED2B4" w:rsidR="55D91DE8" w:rsidRPr="005D716B" w:rsidRDefault="55D91DE8" w:rsidP="00D501D9">
      <w:pPr>
        <w:pStyle w:val="Akapitzlist"/>
        <w:numPr>
          <w:ilvl w:val="0"/>
          <w:numId w:val="22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ustalenia postępów w wykonaniu harmonogramu prac B+R, </w:t>
      </w:r>
    </w:p>
    <w:p w14:paraId="212841B1" w14:textId="63ED83FE" w:rsidR="55D91DE8" w:rsidRPr="005D716B" w:rsidRDefault="55D91DE8" w:rsidP="00D501D9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weryfikacji realizacji Umowy, </w:t>
      </w:r>
    </w:p>
    <w:p w14:paraId="05555F06" w14:textId="5FAB8F4D" w:rsidR="55D91DE8" w:rsidRPr="005D716B" w:rsidRDefault="55D91DE8" w:rsidP="00D501D9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określenia stopnia zaawansowania prac B+R, </w:t>
      </w:r>
    </w:p>
    <w:p w14:paraId="51A7293B" w14:textId="3D0F884F" w:rsidR="55D91DE8" w:rsidRPr="005D716B" w:rsidRDefault="55D91DE8" w:rsidP="00D501D9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przeprowadzenia wizji lokalnej w lokalizacji Demonstratora Technologii</w:t>
      </w:r>
      <w:r w:rsidR="27653F69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16EECD63" w14:textId="1B5C1E44" w:rsidR="27653F69" w:rsidRPr="005D716B" w:rsidRDefault="27653F69" w:rsidP="00D501D9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5D716B">
        <w:rPr>
          <w:rFonts w:cstheme="minorHAnsi"/>
          <w:sz w:val="22"/>
          <w:szCs w:val="22"/>
        </w:rPr>
        <w:t>potwierdzeni</w:t>
      </w:r>
      <w:r w:rsidR="329511B6" w:rsidRPr="005D716B">
        <w:rPr>
          <w:rFonts w:cstheme="minorHAnsi"/>
          <w:sz w:val="22"/>
          <w:szCs w:val="22"/>
        </w:rPr>
        <w:t>a</w:t>
      </w:r>
      <w:r w:rsidRPr="005D716B">
        <w:rPr>
          <w:rFonts w:cstheme="minorHAnsi"/>
          <w:sz w:val="22"/>
          <w:szCs w:val="22"/>
        </w:rPr>
        <w:t xml:space="preserve"> prawidłowości modelu numerycznego,</w:t>
      </w:r>
    </w:p>
    <w:p w14:paraId="1A8C1AA3" w14:textId="3801D6B1" w:rsidR="55D91DE8" w:rsidRPr="005D716B" w:rsidRDefault="2088CB29" w:rsidP="00D501D9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wsparci</w:t>
      </w:r>
      <w:r w:rsidR="08ED9139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procesu uzyskiwania pozwoleń na budowę. </w:t>
      </w:r>
    </w:p>
    <w:p w14:paraId="28880CB7" w14:textId="1C95D5CF" w:rsidR="55D91DE8" w:rsidRPr="005D716B" w:rsidRDefault="55D91DE8" w:rsidP="5EFB0F37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Dla przeprowadzenia wizji lokalnej Zamawiający może skorzystać z usług podmiotu trzeciego.</w:t>
      </w:r>
    </w:p>
    <w:p w14:paraId="3918DD79" w14:textId="40A30A89" w:rsidR="5EFB0F37" w:rsidRPr="005D716B" w:rsidRDefault="2C13B0A5" w:rsidP="7FF1E428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Wykonawca w okresie realizacji Demonstratora Technologii gromadzi</w:t>
      </w:r>
      <w:r w:rsidR="48ADDF15" w:rsidRPr="005D716B">
        <w:rPr>
          <w:rFonts w:eastAsia="Calibri" w:cstheme="minorHAnsi"/>
          <w:sz w:val="22"/>
          <w:szCs w:val="22"/>
          <w:lang w:eastAsia="pl-PL"/>
        </w:rPr>
        <w:t xml:space="preserve"> dane </w:t>
      </w:r>
      <w:r w:rsidR="18CD9666" w:rsidRPr="005D716B">
        <w:rPr>
          <w:rFonts w:eastAsia="Calibri" w:cstheme="minorHAnsi"/>
          <w:sz w:val="22"/>
          <w:szCs w:val="22"/>
          <w:lang w:eastAsia="pl-PL"/>
        </w:rPr>
        <w:t>pogodowe</w:t>
      </w:r>
      <w:r w:rsidR="48ADDF15" w:rsidRPr="005D716B">
        <w:rPr>
          <w:rFonts w:eastAsia="Calibri" w:cstheme="minorHAnsi"/>
          <w:sz w:val="22"/>
          <w:szCs w:val="22"/>
          <w:lang w:eastAsia="pl-PL"/>
        </w:rPr>
        <w:t xml:space="preserve"> oraz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rzeczywiste odczyty z urządzeń pomiarowo-kontrolnych, pochodzące z już zainstalowanych i wprowadzonych do ruchu fragmentów Demonstratora Technologii. </w:t>
      </w:r>
      <w:r w:rsidR="2C4E1402" w:rsidRPr="005D716B">
        <w:rPr>
          <w:rFonts w:eastAsia="Calibri" w:cstheme="minorHAnsi"/>
          <w:sz w:val="22"/>
          <w:szCs w:val="22"/>
          <w:lang w:eastAsia="pl-PL"/>
        </w:rPr>
        <w:t>Rozpoczęcie gromadzenia danych pogodowych musi rozpocząć się nie później niż wprowadzenie do ruchu pierwszego urządzenia Demon</w:t>
      </w:r>
      <w:r w:rsidR="264C9586" w:rsidRPr="005D716B">
        <w:rPr>
          <w:rFonts w:eastAsia="Calibri" w:cstheme="minorHAnsi"/>
          <w:sz w:val="22"/>
          <w:szCs w:val="22"/>
          <w:lang w:eastAsia="pl-PL"/>
        </w:rPr>
        <w:t>s</w:t>
      </w:r>
      <w:r w:rsidR="2C4E1402" w:rsidRPr="005D716B">
        <w:rPr>
          <w:rFonts w:eastAsia="Calibri" w:cstheme="minorHAnsi"/>
          <w:sz w:val="22"/>
          <w:szCs w:val="22"/>
          <w:lang w:eastAsia="pl-PL"/>
        </w:rPr>
        <w:t xml:space="preserve">tratora Technologii. </w:t>
      </w:r>
      <w:r w:rsidR="485009A1" w:rsidRPr="005D716B">
        <w:rPr>
          <w:rFonts w:eastAsia="Calibri" w:cstheme="minorHAnsi"/>
          <w:sz w:val="22"/>
          <w:szCs w:val="22"/>
          <w:lang w:eastAsia="pl-PL"/>
        </w:rPr>
        <w:t>Wykonawca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wprowadza rzeczywiste dane do modelu w </w:t>
      </w:r>
      <w:r w:rsidR="5EA130C1" w:rsidRPr="005D716B">
        <w:rPr>
          <w:rFonts w:eastAsia="Calibri" w:cstheme="minorHAnsi"/>
          <w:sz w:val="22"/>
          <w:szCs w:val="22"/>
          <w:lang w:eastAsia="pl-PL"/>
        </w:rPr>
        <w:t xml:space="preserve">oprogramowaniu </w:t>
      </w:r>
      <w:r w:rsidRPr="005D716B">
        <w:rPr>
          <w:rFonts w:eastAsia="Calibri" w:cstheme="minorHAnsi"/>
          <w:sz w:val="22"/>
          <w:szCs w:val="22"/>
          <w:lang w:eastAsia="pl-PL"/>
        </w:rPr>
        <w:t>TRNSYS</w:t>
      </w:r>
      <w:r w:rsidR="13F03F4E" w:rsidRPr="005D716B">
        <w:rPr>
          <w:rFonts w:eastAsia="Calibri" w:cstheme="minorHAnsi"/>
          <w:sz w:val="22"/>
          <w:szCs w:val="22"/>
          <w:lang w:eastAsia="pl-PL"/>
        </w:rPr>
        <w:t xml:space="preserve"> wykonanego w Etapie I</w:t>
      </w:r>
      <w:r w:rsidRPr="005D716B">
        <w:rPr>
          <w:rFonts w:eastAsia="Calibri" w:cstheme="minorHAnsi"/>
          <w:sz w:val="22"/>
          <w:szCs w:val="22"/>
          <w:lang w:eastAsia="pl-PL"/>
        </w:rPr>
        <w:t>, uzupełnione poprawkami obliczeniowymi wynikającymi z okresu rozruchu, a następnie dokonuje symulacji pracy Demonstratora Technologii z uwzględnieniem wprowadzonych danych rzeczywistych.</w:t>
      </w:r>
      <w:r w:rsidR="0DD2CA14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A10C4F0" w:rsidRPr="005D716B">
        <w:rPr>
          <w:rFonts w:eastAsia="Calibri" w:cstheme="minorHAnsi"/>
          <w:sz w:val="22"/>
          <w:szCs w:val="22"/>
          <w:lang w:eastAsia="pl-PL"/>
        </w:rPr>
        <w:t>Poprawki obliczeniowe odzwierciedla</w:t>
      </w:r>
      <w:r w:rsidR="79EB8456" w:rsidRPr="005D716B">
        <w:rPr>
          <w:rFonts w:eastAsia="Calibri" w:cstheme="minorHAnsi"/>
          <w:sz w:val="22"/>
          <w:szCs w:val="22"/>
          <w:lang w:eastAsia="pl-PL"/>
        </w:rPr>
        <w:t>ją</w:t>
      </w:r>
      <w:r w:rsidR="0A10C4F0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1D57A2BE" w:rsidRPr="005D716B">
        <w:rPr>
          <w:rFonts w:eastAsia="Calibri" w:cstheme="minorHAnsi"/>
          <w:sz w:val="22"/>
          <w:szCs w:val="22"/>
          <w:lang w:eastAsia="pl-PL"/>
        </w:rPr>
        <w:t>obniżenie</w:t>
      </w:r>
      <w:r w:rsidR="0A10C4F0" w:rsidRPr="005D716B">
        <w:rPr>
          <w:rFonts w:eastAsia="Calibri" w:cstheme="minorHAnsi"/>
          <w:sz w:val="22"/>
          <w:szCs w:val="22"/>
          <w:lang w:eastAsia="pl-PL"/>
        </w:rPr>
        <w:t xml:space="preserve"> wydajności elementów </w:t>
      </w:r>
      <w:r w:rsidR="0D2A4C23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="3972467C" w:rsidRPr="005D716B">
        <w:rPr>
          <w:rFonts w:eastAsia="Calibri" w:cstheme="minorHAnsi"/>
          <w:sz w:val="22"/>
          <w:szCs w:val="22"/>
          <w:lang w:eastAsia="pl-PL"/>
        </w:rPr>
        <w:t>,</w:t>
      </w:r>
      <w:r w:rsidR="0A10C4F0" w:rsidRPr="005D716B">
        <w:rPr>
          <w:rFonts w:eastAsia="Calibri" w:cstheme="minorHAnsi"/>
          <w:sz w:val="22"/>
          <w:szCs w:val="22"/>
          <w:lang w:eastAsia="pl-PL"/>
        </w:rPr>
        <w:t xml:space="preserve"> wynikając</w:t>
      </w:r>
      <w:r w:rsidR="729CDB23" w:rsidRPr="005D716B">
        <w:rPr>
          <w:rFonts w:eastAsia="Calibri" w:cstheme="minorHAnsi"/>
          <w:sz w:val="22"/>
          <w:szCs w:val="22"/>
          <w:lang w:eastAsia="pl-PL"/>
        </w:rPr>
        <w:t>e</w:t>
      </w:r>
      <w:r w:rsidR="0A10C4F0" w:rsidRPr="005D716B">
        <w:rPr>
          <w:rFonts w:eastAsia="Calibri" w:cstheme="minorHAnsi"/>
          <w:sz w:val="22"/>
          <w:szCs w:val="22"/>
          <w:lang w:eastAsia="pl-PL"/>
        </w:rPr>
        <w:t xml:space="preserve"> z </w:t>
      </w:r>
      <w:r w:rsidR="5356F34A" w:rsidRPr="005D716B">
        <w:rPr>
          <w:rFonts w:eastAsia="Calibri" w:cstheme="minorHAnsi"/>
          <w:sz w:val="22"/>
          <w:szCs w:val="22"/>
          <w:lang w:eastAsia="pl-PL"/>
        </w:rPr>
        <w:t xml:space="preserve">krótkiego okresu eksploatacji </w:t>
      </w:r>
      <w:r w:rsidR="3A7699F6" w:rsidRPr="005D716B">
        <w:rPr>
          <w:rFonts w:eastAsia="Calibri" w:cstheme="minorHAnsi"/>
          <w:sz w:val="22"/>
          <w:szCs w:val="22"/>
          <w:lang w:eastAsia="pl-PL"/>
        </w:rPr>
        <w:t>(</w:t>
      </w:r>
      <w:r w:rsidR="70F25BFA" w:rsidRPr="005D716B">
        <w:rPr>
          <w:rFonts w:eastAsia="Calibri" w:cstheme="minorHAnsi"/>
          <w:sz w:val="22"/>
          <w:szCs w:val="22"/>
          <w:lang w:eastAsia="pl-PL"/>
        </w:rPr>
        <w:t xml:space="preserve">dotyczy </w:t>
      </w:r>
      <w:r w:rsidR="3A7699F6" w:rsidRPr="005D716B">
        <w:rPr>
          <w:rFonts w:eastAsia="Calibri" w:cstheme="minorHAnsi"/>
          <w:sz w:val="22"/>
          <w:szCs w:val="22"/>
          <w:lang w:eastAsia="pl-PL"/>
        </w:rPr>
        <w:t>np. wypełnieni</w:t>
      </w:r>
      <w:r w:rsidR="52FED6F0" w:rsidRPr="005D716B">
        <w:rPr>
          <w:rFonts w:eastAsia="Calibri" w:cstheme="minorHAnsi"/>
          <w:sz w:val="22"/>
          <w:szCs w:val="22"/>
          <w:lang w:eastAsia="pl-PL"/>
        </w:rPr>
        <w:t>a ciepłem</w:t>
      </w:r>
      <w:r w:rsidR="3A7699F6" w:rsidRPr="005D716B">
        <w:rPr>
          <w:rFonts w:eastAsia="Calibri" w:cstheme="minorHAnsi"/>
          <w:sz w:val="22"/>
          <w:szCs w:val="22"/>
          <w:lang w:eastAsia="pl-PL"/>
        </w:rPr>
        <w:t xml:space="preserve"> magazynu sezonowego). Wykonawca</w:t>
      </w:r>
      <w:r w:rsidR="59987871" w:rsidRPr="005D716B">
        <w:rPr>
          <w:rFonts w:eastAsia="Calibri" w:cstheme="minorHAnsi"/>
          <w:sz w:val="22"/>
          <w:szCs w:val="22"/>
          <w:lang w:eastAsia="pl-PL"/>
        </w:rPr>
        <w:t xml:space="preserve"> zobowiązany jest </w:t>
      </w:r>
      <w:r w:rsidR="0E3D301E" w:rsidRPr="005D716B">
        <w:rPr>
          <w:rFonts w:eastAsia="Calibri" w:cstheme="minorHAnsi"/>
          <w:sz w:val="22"/>
          <w:szCs w:val="22"/>
          <w:lang w:eastAsia="pl-PL"/>
        </w:rPr>
        <w:t xml:space="preserve">każdorazowo </w:t>
      </w:r>
      <w:r w:rsidR="59987871" w:rsidRPr="005D716B">
        <w:rPr>
          <w:rFonts w:eastAsia="Calibri" w:cstheme="minorHAnsi"/>
          <w:sz w:val="22"/>
          <w:szCs w:val="22"/>
          <w:lang w:eastAsia="pl-PL"/>
        </w:rPr>
        <w:t>do przedstawienia merytorycznego uzasadnienia przyjętych poprawek obliczeniowych, popartego kalkulacjami i odniesieniami do lite</w:t>
      </w:r>
      <w:r w:rsidR="7C92F587" w:rsidRPr="005D716B">
        <w:rPr>
          <w:rFonts w:eastAsia="Calibri" w:cstheme="minorHAnsi"/>
          <w:sz w:val="22"/>
          <w:szCs w:val="22"/>
          <w:lang w:eastAsia="pl-PL"/>
        </w:rPr>
        <w:t xml:space="preserve">ratury </w:t>
      </w:r>
      <w:r w:rsidR="5A1B145F" w:rsidRPr="005D716B">
        <w:rPr>
          <w:rFonts w:eastAsia="Calibri" w:cstheme="minorHAnsi"/>
          <w:sz w:val="22"/>
          <w:szCs w:val="22"/>
          <w:lang w:eastAsia="pl-PL"/>
        </w:rPr>
        <w:t>przedmio</w:t>
      </w:r>
      <w:r w:rsidR="7C92F587" w:rsidRPr="005D716B">
        <w:rPr>
          <w:rFonts w:eastAsia="Calibri" w:cstheme="minorHAnsi"/>
          <w:sz w:val="22"/>
          <w:szCs w:val="22"/>
          <w:lang w:eastAsia="pl-PL"/>
        </w:rPr>
        <w:t>tu</w:t>
      </w:r>
      <w:r w:rsidR="59987871" w:rsidRPr="005D716B">
        <w:rPr>
          <w:rFonts w:eastAsia="Calibri" w:cstheme="minorHAnsi"/>
          <w:sz w:val="22"/>
          <w:szCs w:val="22"/>
          <w:lang w:eastAsia="pl-PL"/>
        </w:rPr>
        <w:t>.</w:t>
      </w:r>
      <w:r w:rsidR="569DD645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Wyniki symulacji są podstawą do prognozowania poprawności przyjętych założeń dla modelu numerycznego infrastruktury </w:t>
      </w:r>
      <w:r w:rsidR="0617D494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4139619A" w14:textId="60DF0664" w:rsidR="5CC0E774" w:rsidRPr="005D716B" w:rsidRDefault="5CC0E774" w:rsidP="7FF1E428">
      <w:pPr>
        <w:spacing w:line="276" w:lineRule="auto"/>
        <w:jc w:val="both"/>
        <w:rPr>
          <w:rFonts w:cstheme="minorHAnsi"/>
          <w:sz w:val="22"/>
          <w:szCs w:val="22"/>
        </w:rPr>
      </w:pPr>
      <w:r w:rsidRPr="005D716B">
        <w:rPr>
          <w:rFonts w:cstheme="minorHAnsi"/>
          <w:sz w:val="22"/>
          <w:szCs w:val="22"/>
        </w:rPr>
        <w:t xml:space="preserve">Wykonawca w ramach prac Etapu II </w:t>
      </w:r>
      <w:r w:rsidR="01096C2B" w:rsidRPr="005D716B">
        <w:rPr>
          <w:rFonts w:cstheme="minorHAnsi"/>
          <w:sz w:val="22"/>
          <w:szCs w:val="22"/>
        </w:rPr>
        <w:t>przedstawia p</w:t>
      </w:r>
      <w:r w:rsidRPr="005D716B">
        <w:rPr>
          <w:rFonts w:cstheme="minorHAnsi"/>
          <w:sz w:val="22"/>
          <w:szCs w:val="22"/>
        </w:rPr>
        <w:t>otwierdzenie kosztu wyprodukowanego ciepła LCOH</w:t>
      </w:r>
      <w:r w:rsidR="5DBEBC41" w:rsidRPr="005D716B">
        <w:rPr>
          <w:rFonts w:cstheme="minorHAnsi"/>
          <w:sz w:val="22"/>
          <w:szCs w:val="22"/>
        </w:rPr>
        <w:t>.  Za</w:t>
      </w:r>
      <w:r w:rsidRPr="005D716B">
        <w:rPr>
          <w:rFonts w:cstheme="minorHAnsi"/>
          <w:sz w:val="22"/>
          <w:szCs w:val="22"/>
        </w:rPr>
        <w:t>mawiający wymaga od Wykonawcy przedstawienia</w:t>
      </w:r>
      <w:r w:rsidR="778AA442" w:rsidRPr="005D716B">
        <w:rPr>
          <w:rFonts w:cstheme="minorHAnsi"/>
          <w:sz w:val="22"/>
          <w:szCs w:val="22"/>
        </w:rPr>
        <w:t xml:space="preserve"> zaktualizowanej</w:t>
      </w:r>
      <w:r w:rsidRPr="005D716B">
        <w:rPr>
          <w:rFonts w:cstheme="minorHAnsi"/>
          <w:sz w:val="22"/>
          <w:szCs w:val="22"/>
        </w:rPr>
        <w:t xml:space="preserve"> kalkulacji </w:t>
      </w:r>
      <w:r w:rsidR="2D8FBF37" w:rsidRPr="005D716B">
        <w:rPr>
          <w:rFonts w:cstheme="minorHAnsi"/>
          <w:sz w:val="22"/>
          <w:szCs w:val="22"/>
        </w:rPr>
        <w:t>uzupełnione</w:t>
      </w:r>
      <w:r w:rsidR="337953D7" w:rsidRPr="005D716B">
        <w:rPr>
          <w:rFonts w:cstheme="minorHAnsi"/>
          <w:sz w:val="22"/>
          <w:szCs w:val="22"/>
        </w:rPr>
        <w:t>j</w:t>
      </w:r>
      <w:r w:rsidRPr="005D716B">
        <w:rPr>
          <w:rFonts w:cstheme="minorHAnsi"/>
          <w:sz w:val="22"/>
          <w:szCs w:val="22"/>
        </w:rPr>
        <w:t xml:space="preserve"> dany</w:t>
      </w:r>
      <w:r w:rsidR="5E81421B" w:rsidRPr="005D716B">
        <w:rPr>
          <w:rFonts w:cstheme="minorHAnsi"/>
          <w:sz w:val="22"/>
          <w:szCs w:val="22"/>
        </w:rPr>
        <w:t>mi</w:t>
      </w:r>
      <w:r w:rsidRPr="005D716B">
        <w:rPr>
          <w:rFonts w:cstheme="minorHAnsi"/>
          <w:sz w:val="22"/>
          <w:szCs w:val="22"/>
        </w:rPr>
        <w:t xml:space="preserve"> rzeczywisty</w:t>
      </w:r>
      <w:r w:rsidR="440B449B" w:rsidRPr="005D716B">
        <w:rPr>
          <w:rFonts w:cstheme="minorHAnsi"/>
          <w:sz w:val="22"/>
          <w:szCs w:val="22"/>
        </w:rPr>
        <w:t>mi</w:t>
      </w:r>
      <w:r w:rsidR="7B40D7D6" w:rsidRPr="005D716B">
        <w:rPr>
          <w:rFonts w:cstheme="minorHAnsi"/>
          <w:sz w:val="22"/>
          <w:szCs w:val="22"/>
        </w:rPr>
        <w:t>,</w:t>
      </w:r>
      <w:r w:rsidRPr="005D716B">
        <w:rPr>
          <w:rFonts w:cstheme="minorHAnsi"/>
          <w:sz w:val="22"/>
          <w:szCs w:val="22"/>
        </w:rPr>
        <w:t xml:space="preserve"> potwierdzającej koszt wyprodukowanego ciepła LCOH.</w:t>
      </w:r>
    </w:p>
    <w:p w14:paraId="0687993B" w14:textId="7C5B0AA7" w:rsidR="7FF1E428" w:rsidRPr="005D716B" w:rsidRDefault="7FF1E428" w:rsidP="7FF1E428">
      <w:pPr>
        <w:spacing w:line="276" w:lineRule="auto"/>
        <w:jc w:val="both"/>
        <w:rPr>
          <w:rFonts w:cstheme="minorHAnsi"/>
          <w:highlight w:val="yellow"/>
        </w:rPr>
      </w:pPr>
    </w:p>
    <w:p w14:paraId="4C31802E" w14:textId="77777777" w:rsidR="00E71FDB" w:rsidRPr="005D716B" w:rsidRDefault="00E71FDB" w:rsidP="00D501D9">
      <w:pPr>
        <w:keepNext/>
        <w:keepLines/>
        <w:numPr>
          <w:ilvl w:val="1"/>
          <w:numId w:val="37"/>
        </w:numPr>
        <w:spacing w:after="160" w:line="276" w:lineRule="auto"/>
        <w:jc w:val="both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37" w:name="_Toc69845507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Warunki przekazania Demonstratora Technologii Użytkownikowi</w:t>
      </w:r>
      <w:bookmarkEnd w:id="37"/>
    </w:p>
    <w:p w14:paraId="220F44D9" w14:textId="6BB3C356" w:rsidR="00E71FDB" w:rsidRPr="005D716B" w:rsidRDefault="0B0FB54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Na zakończenie</w:t>
      </w:r>
      <w:r w:rsidR="223BA002" w:rsidRPr="005D716B">
        <w:rPr>
          <w:rFonts w:eastAsia="Calibri" w:cstheme="minorHAnsi"/>
          <w:sz w:val="22"/>
          <w:szCs w:val="22"/>
          <w:lang w:eastAsia="pl-PL"/>
        </w:rPr>
        <w:t xml:space="preserve"> Etapu II </w:t>
      </w:r>
      <w:r w:rsidR="14D30F8F" w:rsidRPr="005D716B">
        <w:rPr>
          <w:rFonts w:eastAsia="Calibri" w:cstheme="minorHAnsi"/>
          <w:sz w:val="22"/>
          <w:szCs w:val="22"/>
          <w:lang w:eastAsia="pl-PL"/>
        </w:rPr>
        <w:t>następuje p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>rzekazanie Demonstratora Technologii Użytkownikowi (przedsiębiorstwu energetyki ciepłowniczej)</w:t>
      </w:r>
      <w:r w:rsidR="02D999BD" w:rsidRPr="005D716B">
        <w:rPr>
          <w:rFonts w:eastAsia="Calibri" w:cstheme="minorHAnsi"/>
          <w:sz w:val="22"/>
          <w:szCs w:val="22"/>
          <w:lang w:eastAsia="pl-PL"/>
        </w:rPr>
        <w:t>.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F47D8F8" w:rsidRPr="005D716B">
        <w:rPr>
          <w:rFonts w:eastAsia="Calibri" w:cstheme="minorHAnsi"/>
          <w:sz w:val="22"/>
          <w:szCs w:val="22"/>
          <w:lang w:eastAsia="pl-PL"/>
        </w:rPr>
        <w:t xml:space="preserve">Przekazanie Demonstratora Technologii 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>odby</w:t>
      </w:r>
      <w:r w:rsidR="3D0C70CF" w:rsidRPr="005D716B">
        <w:rPr>
          <w:rFonts w:eastAsia="Calibri" w:cstheme="minorHAnsi"/>
          <w:sz w:val="22"/>
          <w:szCs w:val="22"/>
          <w:lang w:eastAsia="pl-PL"/>
        </w:rPr>
        <w:t>wa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 xml:space="preserve"> się zgodnie z przepisami prawa oraz obejm</w:t>
      </w:r>
      <w:r w:rsidR="5130007D" w:rsidRPr="005D716B">
        <w:rPr>
          <w:rFonts w:eastAsia="Calibri" w:cstheme="minorHAnsi"/>
          <w:sz w:val="22"/>
          <w:szCs w:val="22"/>
          <w:lang w:eastAsia="pl-PL"/>
        </w:rPr>
        <w:t>uje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65390CD7" w:rsidRPr="005D716B">
        <w:rPr>
          <w:rFonts w:eastAsia="Calibri" w:cstheme="minorHAnsi"/>
          <w:sz w:val="22"/>
          <w:szCs w:val="22"/>
          <w:lang w:eastAsia="pl-PL"/>
        </w:rPr>
        <w:t xml:space="preserve">dostarczenie 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 xml:space="preserve">niezbędnej dokumentacji (m.in. protokołów odbioru, instrukcji rozruchu, instrukcji eksploatacji uwzględniającej BHP oraz serwisowej Demonstratora Technologii). Dodatkowe wymagania dotyczące przekazania Demonstratora Technologii Użytkownikowi zostały opisane w </w:t>
      </w:r>
      <w:r w:rsidR="44350E1E" w:rsidRPr="005D716B">
        <w:rPr>
          <w:rFonts w:eastAsia="Calibri" w:cstheme="minorHAnsi"/>
          <w:sz w:val="22"/>
          <w:szCs w:val="22"/>
          <w:lang w:eastAsia="pl-PL"/>
        </w:rPr>
        <w:t>T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>abeli  3.</w:t>
      </w:r>
    </w:p>
    <w:p w14:paraId="31DEC6E5" w14:textId="77777777" w:rsidR="00E71FDB" w:rsidRPr="005D716B" w:rsidRDefault="00E71FDB" w:rsidP="00D501D9">
      <w:pPr>
        <w:keepNext/>
        <w:keepLines/>
        <w:numPr>
          <w:ilvl w:val="1"/>
          <w:numId w:val="37"/>
        </w:numPr>
        <w:spacing w:after="160" w:line="276" w:lineRule="auto"/>
        <w:jc w:val="both"/>
        <w:outlineLvl w:val="2"/>
        <w:rPr>
          <w:rFonts w:cstheme="minorHAnsi"/>
          <w:color w:val="1F4D78"/>
          <w:sz w:val="26"/>
          <w:szCs w:val="26"/>
          <w:lang w:eastAsia="pl-PL"/>
        </w:rPr>
      </w:pPr>
      <w:bookmarkStart w:id="38" w:name="_Toc69845508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Wyniki Prac Etapu II</w:t>
      </w:r>
      <w:bookmarkEnd w:id="38"/>
    </w:p>
    <w:p w14:paraId="2898ED63" w14:textId="34DCC7A1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 trakcie realizacji Etapu II Wykonawca opracowuje Wyniki Prac Etapu II, które przedstawi</w:t>
      </w:r>
      <w:r w:rsidR="70BCCD81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Zamawiającemu po zakończeniu prac badawczo-rozwojowych. Listę Wyników Prac Etapu II przedstawiono w </w:t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begin"/>
      </w:r>
      <w:r w:rsidRPr="005D716B">
        <w:rPr>
          <w:rFonts w:eastAsia="Calibri" w:cstheme="minorHAnsi"/>
          <w:sz w:val="22"/>
          <w:szCs w:val="22"/>
          <w:lang w:eastAsia="pl-PL"/>
        </w:rPr>
        <w:instrText xml:space="preserve"> REF _Ref53668310 \h  \* MERGEFORMAT </w:instrText>
      </w:r>
      <w:r w:rsidRPr="005D716B">
        <w:rPr>
          <w:rFonts w:eastAsia="Calibri" w:cstheme="minorHAnsi"/>
          <w:sz w:val="22"/>
          <w:szCs w:val="22"/>
          <w:lang w:eastAsia="pl-PL"/>
        </w:rPr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end"/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begin"/>
      </w:r>
      <w:r w:rsidRPr="005D716B">
        <w:rPr>
          <w:rFonts w:eastAsia="Calibri" w:cstheme="minorHAnsi"/>
          <w:sz w:val="22"/>
          <w:szCs w:val="22"/>
          <w:lang w:eastAsia="pl-PL"/>
        </w:rPr>
        <w:instrText xml:space="preserve"> REF _Ref53668315 \h  \* MERGEFORMAT </w:instrText>
      </w:r>
      <w:r w:rsidRPr="005D716B">
        <w:rPr>
          <w:rFonts w:eastAsia="Calibri" w:cstheme="minorHAnsi"/>
          <w:sz w:val="22"/>
          <w:szCs w:val="22"/>
          <w:lang w:eastAsia="pl-PL"/>
        </w:rPr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separate"/>
      </w:r>
      <w:r w:rsidRPr="005D716B">
        <w:rPr>
          <w:rFonts w:cstheme="minorHAnsi"/>
          <w:sz w:val="22"/>
          <w:szCs w:val="22"/>
        </w:rPr>
        <w:t xml:space="preserve">Tabeli </w:t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end"/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3. </w:t>
      </w:r>
    </w:p>
    <w:p w14:paraId="0DD7C5CF" w14:textId="14E33CF0" w:rsidR="00E71FDB" w:rsidRPr="005D716B" w:rsidRDefault="00E71FDB" w:rsidP="00E71FDB">
      <w:pPr>
        <w:spacing w:after="160" w:line="276" w:lineRule="auto"/>
        <w:jc w:val="both"/>
        <w:rPr>
          <w:rFonts w:cstheme="minorHAnsi"/>
          <w:i/>
          <w:iCs/>
          <w:sz w:val="18"/>
          <w:szCs w:val="18"/>
        </w:rPr>
      </w:pPr>
      <w:r w:rsidRPr="005D716B">
        <w:rPr>
          <w:rFonts w:cstheme="minorHAnsi"/>
          <w:i/>
          <w:iCs/>
          <w:sz w:val="18"/>
          <w:szCs w:val="18"/>
        </w:rPr>
        <w:t>Tabela 3. Lista Wyników Prac Etapu II dla Przedsięwzięcia Ciepłownia Przyszłości.</w:t>
      </w:r>
    </w:p>
    <w:tbl>
      <w:tblPr>
        <w:tblStyle w:val="Tabela-Siatka2"/>
        <w:tblpPr w:leftFromText="142" w:rightFromText="142" w:vertAnchor="text" w:horzAnchor="margin" w:tblpXSpec="center" w:tblpY="1"/>
        <w:tblOverlap w:val="never"/>
        <w:tblW w:w="10768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5528"/>
        <w:gridCol w:w="2126"/>
      </w:tblGrid>
      <w:tr w:rsidR="00E71FDB" w:rsidRPr="005D716B" w14:paraId="1FA1AF76" w14:textId="77777777" w:rsidTr="0D9EF67F">
        <w:trPr>
          <w:trHeight w:val="557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29CC5DAF" w14:textId="77777777" w:rsidR="00E71FDB" w:rsidRPr="005D716B" w:rsidRDefault="00E71FDB" w:rsidP="0094387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410" w:type="dxa"/>
            <w:shd w:val="clear" w:color="auto" w:fill="A8D08D" w:themeFill="accent6" w:themeFillTint="99"/>
            <w:vAlign w:val="center"/>
          </w:tcPr>
          <w:p w14:paraId="2032C0FE" w14:textId="77777777" w:rsidR="00E71FDB" w:rsidRPr="005D716B" w:rsidRDefault="00E71FDB" w:rsidP="0094387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Wynik Prac Etapu II</w:t>
            </w:r>
          </w:p>
        </w:tc>
        <w:tc>
          <w:tcPr>
            <w:tcW w:w="5528" w:type="dxa"/>
            <w:shd w:val="clear" w:color="auto" w:fill="A8D08D" w:themeFill="accent6" w:themeFillTint="99"/>
            <w:vAlign w:val="center"/>
          </w:tcPr>
          <w:p w14:paraId="56228F83" w14:textId="77777777" w:rsidR="00E71FDB" w:rsidRPr="005D716B" w:rsidRDefault="00E71FDB" w:rsidP="0094387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Wymagania dla Wyniku Prac Etapu II</w:t>
            </w:r>
          </w:p>
        </w:tc>
        <w:tc>
          <w:tcPr>
            <w:tcW w:w="2126" w:type="dxa"/>
            <w:shd w:val="clear" w:color="auto" w:fill="A8D08D" w:themeFill="accent6" w:themeFillTint="99"/>
          </w:tcPr>
          <w:p w14:paraId="06E87A1F" w14:textId="77777777" w:rsidR="00E71FDB" w:rsidRPr="005D716B" w:rsidRDefault="00E71FDB" w:rsidP="0094387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Termin przekazania Zamawiającemu Wyniku Prac Etapu II</w:t>
            </w:r>
          </w:p>
        </w:tc>
      </w:tr>
      <w:tr w:rsidR="5EFB0F37" w:rsidRPr="005D716B" w14:paraId="325AF7F8" w14:textId="77777777" w:rsidTr="0D9EF67F">
        <w:tc>
          <w:tcPr>
            <w:tcW w:w="704" w:type="dxa"/>
            <w:shd w:val="clear" w:color="auto" w:fill="E2EFD9" w:themeFill="accent6" w:themeFillTint="33"/>
          </w:tcPr>
          <w:p w14:paraId="5B2B4929" w14:textId="5A8A242C" w:rsidR="5EFB0F37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1.</w:t>
            </w:r>
          </w:p>
        </w:tc>
        <w:tc>
          <w:tcPr>
            <w:tcW w:w="2410" w:type="dxa"/>
          </w:tcPr>
          <w:p w14:paraId="2636E44B" w14:textId="6CA587AB" w:rsidR="29A39A81" w:rsidRPr="005D716B" w:rsidRDefault="29A39A81" w:rsidP="5EFB0F37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Wielobranżowy Projekt Budowlany </w:t>
            </w:r>
            <w:r w:rsidR="59856B4D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Demonstratora Technologii</w:t>
            </w:r>
          </w:p>
          <w:p w14:paraId="5979AF5D" w14:textId="36D7EEC2" w:rsidR="5EFB0F37" w:rsidRPr="005D716B" w:rsidRDefault="5EFB0F37" w:rsidP="5EFB0F37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4B6C3C70" w14:textId="6FA01F9A" w:rsidR="29A39A81" w:rsidRPr="005D716B" w:rsidRDefault="29A39A81" w:rsidP="5EFB0F37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jest zobowiązany do przygotowania i przedstawienia Wielobranżowego </w:t>
            </w:r>
            <w:r w:rsidR="0D1AD73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</w:t>
            </w:r>
            <w:r w:rsidR="599AD4C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rojektu </w:t>
            </w:r>
            <w:r w:rsidR="7E4670B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B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udowlanego Demonstratora Technologii oraz kompletu dokumentów niezbędnych dla realizacji jego budowy w tym: pozwoleń, uzgodnień, itp. W procesie projektowania obiektów budowlanych Zamawiający wymaga uwzględnienia warunków technicznych, jakim powinny odpowiadać budynki 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i ich usytuowanie określone w obowiązujących aktach prawnych.</w:t>
            </w:r>
          </w:p>
        </w:tc>
        <w:tc>
          <w:tcPr>
            <w:tcW w:w="2126" w:type="dxa"/>
          </w:tcPr>
          <w:p w14:paraId="0F7AC4C9" w14:textId="77777777" w:rsidR="29A39A81" w:rsidRPr="005D716B" w:rsidRDefault="29A39A81" w:rsidP="00D6479A">
            <w:pPr>
              <w:spacing w:after="160"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Najpóźniej w ciągu 4 miesięcy od rozpoczęcia Etapu II.</w:t>
            </w:r>
          </w:p>
          <w:p w14:paraId="24902D94" w14:textId="55EE3010" w:rsidR="5EFB0F37" w:rsidRPr="005D716B" w:rsidRDefault="5EFB0F37" w:rsidP="5EFB0F37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5EFB0F37" w:rsidRPr="005D716B" w14:paraId="18309399" w14:textId="77777777" w:rsidTr="0D9EF67F">
        <w:tc>
          <w:tcPr>
            <w:tcW w:w="704" w:type="dxa"/>
            <w:shd w:val="clear" w:color="auto" w:fill="E2EFD9" w:themeFill="accent6" w:themeFillTint="33"/>
          </w:tcPr>
          <w:p w14:paraId="490B93C3" w14:textId="4EE82915" w:rsidR="5EFB0F37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2.</w:t>
            </w:r>
          </w:p>
        </w:tc>
        <w:tc>
          <w:tcPr>
            <w:tcW w:w="2410" w:type="dxa"/>
          </w:tcPr>
          <w:p w14:paraId="41A2D18A" w14:textId="77777777" w:rsidR="29A39A81" w:rsidRPr="005D716B" w:rsidRDefault="29A39A81" w:rsidP="5EFB0F37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Pozwolenie na Budowę Demonstratora Technologii</w:t>
            </w:r>
          </w:p>
          <w:p w14:paraId="43CDFA3A" w14:textId="1BFE37EA" w:rsidR="5EFB0F37" w:rsidRPr="005D716B" w:rsidRDefault="5EFB0F37" w:rsidP="5EFB0F37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1414A681" w14:textId="03F02672" w:rsidR="29A39A81" w:rsidRPr="005D716B" w:rsidRDefault="35908A63" w:rsidP="520C31B3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zobowiązany jest do przedstawienia kompletu pozwoleń i zgód umożliwiających przeprowadzenie budowy Demonstratora Technologii, w tym: </w:t>
            </w:r>
          </w:p>
          <w:p w14:paraId="16991DB3" w14:textId="6CE95AD1" w:rsidR="29A39A81" w:rsidRPr="005D716B" w:rsidRDefault="06BF161D" w:rsidP="00D501D9">
            <w:pPr>
              <w:pStyle w:val="Akapitzlist"/>
              <w:numPr>
                <w:ilvl w:val="0"/>
                <w:numId w:val="23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kopii decyzji zatwierdzającej Wielobranżowy Projekt Budowlany i udzielającej pozwolenia na budowę lub pozwoleń na budowę składających się na całość przedsięwzięcia, 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wydanych przez odpowiedni organ administracji publicznej</w:t>
            </w:r>
          </w:p>
          <w:p w14:paraId="3FCA53C1" w14:textId="118A0DF0" w:rsidR="29A39A81" w:rsidRPr="005D716B" w:rsidRDefault="176C2D90" w:rsidP="00D501D9">
            <w:pPr>
              <w:pStyle w:val="Akapitzlist"/>
              <w:numPr>
                <w:ilvl w:val="0"/>
                <w:numId w:val="23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oraz wszystkich innych dokumentów niezbędnych do zrealizowania Demonstratora Technologii.</w:t>
            </w:r>
          </w:p>
        </w:tc>
        <w:tc>
          <w:tcPr>
            <w:tcW w:w="2126" w:type="dxa"/>
          </w:tcPr>
          <w:p w14:paraId="5C8A4A39" w14:textId="77777777" w:rsidR="29A39A81" w:rsidRPr="005D716B" w:rsidRDefault="29A39A81" w:rsidP="00D6479A">
            <w:pPr>
              <w:spacing w:after="16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Najpóźniej w ciągu 4 miesięcy od rozpoczęcia Etapu II.</w:t>
            </w:r>
          </w:p>
          <w:p w14:paraId="3BE9BB9F" w14:textId="65EF1933" w:rsidR="5EFB0F37" w:rsidRPr="005D716B" w:rsidRDefault="5EFB0F37" w:rsidP="5EFB0F37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71FDB" w:rsidRPr="005D716B" w14:paraId="3CFAE81E" w14:textId="77777777" w:rsidTr="0D9EF67F">
        <w:tc>
          <w:tcPr>
            <w:tcW w:w="704" w:type="dxa"/>
            <w:shd w:val="clear" w:color="auto" w:fill="E2EFD9" w:themeFill="accent6" w:themeFillTint="33"/>
          </w:tcPr>
          <w:p w14:paraId="18D4FE30" w14:textId="51C87E52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3.</w:t>
            </w:r>
          </w:p>
        </w:tc>
        <w:tc>
          <w:tcPr>
            <w:tcW w:w="2410" w:type="dxa"/>
          </w:tcPr>
          <w:p w14:paraId="3E283361" w14:textId="77777777" w:rsidR="00E71FDB" w:rsidRPr="005D716B" w:rsidRDefault="00E71FDB" w:rsidP="00943870">
            <w:pPr>
              <w:spacing w:line="276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Raport z przeprowadzonych prac badawczo-rozwojowych</w:t>
            </w:r>
          </w:p>
        </w:tc>
        <w:tc>
          <w:tcPr>
            <w:tcW w:w="5528" w:type="dxa"/>
            <w:shd w:val="clear" w:color="auto" w:fill="auto"/>
          </w:tcPr>
          <w:p w14:paraId="2747F611" w14:textId="00C1D927" w:rsidR="00E71FDB" w:rsidRPr="005D716B" w:rsidRDefault="00E71FDB" w:rsidP="5EFB0F37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Wykonawca zobowiązany jest do przygotowania i przedstawienia Zamawiającemu szczegółowego raportu z całości przeprowadzonych prac badawczo-rozwojowych oraz uzyskanych wyników w Etapie II. Raport zawiera, między innymi:</w:t>
            </w:r>
          </w:p>
          <w:p w14:paraId="0EB7BE40" w14:textId="77777777" w:rsidR="00E71FDB" w:rsidRPr="005D716B" w:rsidRDefault="00E71FDB" w:rsidP="00D501D9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opis przeanalizowanych hipotez badawczych,</w:t>
            </w:r>
          </w:p>
          <w:p w14:paraId="3A0A4915" w14:textId="77777777" w:rsidR="00E71FDB" w:rsidRPr="005D716B" w:rsidRDefault="00E71FDB" w:rsidP="00D501D9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kryteria dokonanego wyboru hipotez,</w:t>
            </w:r>
          </w:p>
          <w:p w14:paraId="37A28E6F" w14:textId="77777777" w:rsidR="00E71FDB" w:rsidRPr="005D716B" w:rsidRDefault="00E71FDB" w:rsidP="00D501D9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kierunki i metody optymalizacji,</w:t>
            </w:r>
          </w:p>
          <w:p w14:paraId="723F1010" w14:textId="77777777" w:rsidR="00E71FDB" w:rsidRPr="005D716B" w:rsidRDefault="00E71FDB" w:rsidP="00D501D9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opis przeprowadzonych badań, </w:t>
            </w:r>
          </w:p>
          <w:p w14:paraId="78582A8C" w14:textId="77777777" w:rsidR="00E71FDB" w:rsidRPr="005D716B" w:rsidRDefault="00E71FDB" w:rsidP="00D501D9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zestawienie wyników analiz, </w:t>
            </w:r>
          </w:p>
          <w:p w14:paraId="69653D0F" w14:textId="55B88601" w:rsidR="00E71FDB" w:rsidRPr="005D716B" w:rsidRDefault="00E71FDB" w:rsidP="00D501D9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opis uzyskanych wyników w korelacji do postawionych Wymagań Obligatoryjnych i deklarowanych parametrów Wymagań Konkursowych, </w:t>
            </w:r>
          </w:p>
          <w:p w14:paraId="33592E4F" w14:textId="664FE92D" w:rsidR="00E71FDB" w:rsidRPr="005D716B" w:rsidRDefault="00E71FDB" w:rsidP="00D501D9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wniosk</w:t>
            </w:r>
            <w:r w:rsidR="1838899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 badań.</w:t>
            </w:r>
          </w:p>
        </w:tc>
        <w:tc>
          <w:tcPr>
            <w:tcW w:w="2126" w:type="dxa"/>
          </w:tcPr>
          <w:p w14:paraId="7F5256F3" w14:textId="77777777" w:rsidR="00E71FDB" w:rsidRPr="005D716B" w:rsidRDefault="00E71FDB" w:rsidP="00D6479A">
            <w:pPr>
              <w:spacing w:after="16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  <w:p w14:paraId="14DEA8B5" w14:textId="77777777" w:rsidR="00E71FDB" w:rsidRPr="005D716B" w:rsidRDefault="00E71FDB" w:rsidP="00943870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E71FDB" w:rsidRPr="005D716B" w14:paraId="7CE22276" w14:textId="77777777" w:rsidTr="0D9EF67F">
        <w:tc>
          <w:tcPr>
            <w:tcW w:w="704" w:type="dxa"/>
            <w:shd w:val="clear" w:color="auto" w:fill="E2EFD9" w:themeFill="accent6" w:themeFillTint="33"/>
          </w:tcPr>
          <w:p w14:paraId="75DC7FE2" w14:textId="36D904BC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4.</w:t>
            </w:r>
          </w:p>
        </w:tc>
        <w:tc>
          <w:tcPr>
            <w:tcW w:w="2410" w:type="dxa"/>
          </w:tcPr>
          <w:p w14:paraId="2722F7DD" w14:textId="77777777" w:rsidR="00E71FDB" w:rsidRPr="005D716B" w:rsidRDefault="00E71FDB" w:rsidP="00943870">
            <w:pPr>
              <w:spacing w:line="276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Demonstrator Technologii </w:t>
            </w:r>
          </w:p>
        </w:tc>
        <w:tc>
          <w:tcPr>
            <w:tcW w:w="5528" w:type="dxa"/>
          </w:tcPr>
          <w:p w14:paraId="038BAF62" w14:textId="631C7235" w:rsidR="00E71FDB" w:rsidRPr="005D716B" w:rsidRDefault="00B88E62" w:rsidP="7FF1E428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Zamawiający wymaga od 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Wykonawc</w:t>
            </w:r>
            <w:r w:rsidR="4A75999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</w:t>
            </w:r>
            <w:r w:rsidR="5CCE046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aby </w:t>
            </w:r>
            <w:r w:rsidR="7C88A2D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</w:t>
            </w:r>
            <w:r w:rsidR="5CCE046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Technologii został</w:t>
            </w:r>
            <w:r w:rsidR="482F64B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zaprojektowa</w:t>
            </w:r>
            <w:r w:rsidR="74080E3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ny,</w:t>
            </w:r>
            <w:r w:rsidR="482F64B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wybudowany</w:t>
            </w:r>
            <w:r w:rsidR="1B4FD63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uruchomiony</w:t>
            </w:r>
            <w:r w:rsidR="6990AC9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1469C51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oraz</w:t>
            </w:r>
            <w:r w:rsidR="3173D6D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dostarcza</w:t>
            </w:r>
            <w:r w:rsidR="352FCB8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ł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44D02BB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wszystkie </w:t>
            </w:r>
            <w:r w:rsidR="142BFCA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usługi do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7A04834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Odbiorc</w:t>
            </w:r>
            <w:r w:rsidR="15AD2B9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ów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zgodnie z </w:t>
            </w:r>
            <w:r w:rsidR="260057E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ymaganiami </w:t>
            </w:r>
            <w:r w:rsidR="2078A3A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bligatoryjn</w:t>
            </w:r>
            <w:r w:rsidR="482F64B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ymi</w:t>
            </w:r>
            <w:r w:rsidR="4353549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482F64B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określonymi w Załączniku nr 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1 do Regulaminu. Demonstrator Technologii musi znajdować się we wskazanej przez Wykonawcę lokalizacji, która spełnia wymagania opisane w Załączniku nr 2 do Regulaminu.</w:t>
            </w:r>
          </w:p>
        </w:tc>
        <w:tc>
          <w:tcPr>
            <w:tcW w:w="2126" w:type="dxa"/>
          </w:tcPr>
          <w:p w14:paraId="20D3EAC4" w14:textId="77777777" w:rsidR="00E71FDB" w:rsidRPr="005D716B" w:rsidRDefault="00E71FDB" w:rsidP="0033373A">
            <w:pPr>
              <w:spacing w:after="160"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Terminie Doręczenia Wyników Prac Etapu II.</w:t>
            </w:r>
          </w:p>
        </w:tc>
      </w:tr>
      <w:tr w:rsidR="00E71FDB" w:rsidRPr="005D716B" w14:paraId="4E35995B" w14:textId="77777777" w:rsidTr="0D9EF67F">
        <w:tc>
          <w:tcPr>
            <w:tcW w:w="704" w:type="dxa"/>
            <w:shd w:val="clear" w:color="auto" w:fill="E2EFD9" w:themeFill="accent6" w:themeFillTint="33"/>
          </w:tcPr>
          <w:p w14:paraId="0A511117" w14:textId="7B83527A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5.</w:t>
            </w:r>
          </w:p>
        </w:tc>
        <w:tc>
          <w:tcPr>
            <w:tcW w:w="2410" w:type="dxa"/>
          </w:tcPr>
          <w:p w14:paraId="63095B85" w14:textId="59A6823B" w:rsidR="00E71FDB" w:rsidRPr="005D716B" w:rsidRDefault="4E85FF1F" w:rsidP="18AF6CC1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 xml:space="preserve">Raport końcowy z wybudowania i </w:t>
            </w:r>
            <w:r w:rsidR="720CBE88" w:rsidRPr="005D716B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 xml:space="preserve">przekazania </w:t>
            </w:r>
            <w:r w:rsidRPr="005D716B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>do eksploatacji Demonstratora Technologii</w:t>
            </w:r>
          </w:p>
        </w:tc>
        <w:tc>
          <w:tcPr>
            <w:tcW w:w="5528" w:type="dxa"/>
          </w:tcPr>
          <w:p w14:paraId="7908F80C" w14:textId="026281A4" w:rsidR="00E71FDB" w:rsidRPr="005D716B" w:rsidRDefault="00E71FDB" w:rsidP="7FF1E428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Zamawiający </w:t>
            </w:r>
            <w:r w:rsidR="3BB8882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wymaga </w:t>
            </w:r>
            <w:r w:rsidR="12ED9BF2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od Wykonawcy przygotowania i dostarczenia </w:t>
            </w:r>
            <w:r w:rsidR="325F8615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Zamawiającemu </w:t>
            </w:r>
            <w:r w:rsidR="12ED9BF2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Raportu z wybudowania i </w:t>
            </w:r>
            <w:r w:rsidR="31175951" w:rsidRPr="005D716B">
              <w:rPr>
                <w:rFonts w:asciiTheme="minorHAnsi" w:hAnsiTheme="minorHAnsi" w:cstheme="minorHAnsi"/>
                <w:sz w:val="20"/>
                <w:szCs w:val="20"/>
              </w:rPr>
              <w:t>przekaza</w:t>
            </w:r>
            <w:r w:rsidR="12ED9BF2" w:rsidRPr="005D716B">
              <w:rPr>
                <w:rFonts w:asciiTheme="minorHAnsi" w:hAnsiTheme="minorHAnsi" w:cstheme="minorHAnsi"/>
                <w:sz w:val="20"/>
                <w:szCs w:val="20"/>
              </w:rPr>
              <w:t>nia do eksploatacji Użytkownikowi Demonstratora Technologii.</w:t>
            </w:r>
          </w:p>
        </w:tc>
        <w:tc>
          <w:tcPr>
            <w:tcW w:w="2126" w:type="dxa"/>
          </w:tcPr>
          <w:p w14:paraId="6820D26D" w14:textId="77777777" w:rsidR="00E71FDB" w:rsidRPr="005D716B" w:rsidRDefault="00E71FDB" w:rsidP="18AF6CC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</w:tc>
      </w:tr>
      <w:tr w:rsidR="00E71FDB" w:rsidRPr="005D716B" w14:paraId="6CD94A96" w14:textId="77777777" w:rsidTr="0D9EF67F">
        <w:tc>
          <w:tcPr>
            <w:tcW w:w="704" w:type="dxa"/>
            <w:shd w:val="clear" w:color="auto" w:fill="E2EFD9" w:themeFill="accent6" w:themeFillTint="33"/>
          </w:tcPr>
          <w:p w14:paraId="6CC0B600" w14:textId="6C2E39E0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6.</w:t>
            </w:r>
          </w:p>
        </w:tc>
        <w:tc>
          <w:tcPr>
            <w:tcW w:w="2410" w:type="dxa"/>
          </w:tcPr>
          <w:p w14:paraId="3812FFEF" w14:textId="17E36705" w:rsidR="00E71FDB" w:rsidRPr="005D716B" w:rsidRDefault="64055470" w:rsidP="0094387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Protokół z prz</w:t>
            </w:r>
            <w:r w:rsidR="4425C45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e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="00E71FDB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zkolenia pracowników Użytkownika</w:t>
            </w:r>
          </w:p>
        </w:tc>
        <w:tc>
          <w:tcPr>
            <w:tcW w:w="5528" w:type="dxa"/>
          </w:tcPr>
          <w:p w14:paraId="4BF136E2" w14:textId="767AD42A" w:rsidR="00E71FDB" w:rsidRPr="005D716B" w:rsidRDefault="00E71FDB" w:rsidP="00943870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Zamawiający wymaga udokumentowania przeprowadzonych szkoleń pracowników Użytkownika w zakresie prowadzenia procesów technologicznych, eksploatacji i utrzymania urządzeń </w:t>
            </w:r>
            <w:r w:rsidR="3401576D" w:rsidRPr="005D716B">
              <w:rPr>
                <w:rFonts w:asciiTheme="minorHAnsi" w:hAnsiTheme="minorHAnsi" w:cstheme="minorHAnsi"/>
                <w:sz w:val="20"/>
                <w:szCs w:val="20"/>
              </w:rPr>
              <w:t>Demonstratora Technologii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. Potwierdzeniem wykonania szkolenia jest kopia protokołu zawierająca co najmniej: temat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szkolenia, zakres szkolenia, data i godziny szkolenia, personalia i stanowisko osoby prowadzącej szkolenie, wykaz osób uczestniczących w szkoleniu wraz z ich własnoręcznym podpisem potwierdzającym udział w szkoleniu. Protokół musi zawierać treść jednoznacznie określającą, że osoby uczestniczące w szkoleniu oświadczają, iż zdobyły wiedzę i umiejętności w zakresie objętym szkoleniem. Jeśli elementem szkolenia było przeprowadzenie testu lub egzaminu należy dołączyć kopię protokołu z testu lub egzaminu.  </w:t>
            </w:r>
          </w:p>
        </w:tc>
        <w:tc>
          <w:tcPr>
            <w:tcW w:w="2126" w:type="dxa"/>
          </w:tcPr>
          <w:p w14:paraId="7FD36BBE" w14:textId="77777777" w:rsidR="00E71FDB" w:rsidRPr="005D716B" w:rsidRDefault="00E71FDB" w:rsidP="0033373A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 Terminie Doręczenia Wyników Prac Etapu II.</w:t>
            </w:r>
          </w:p>
        </w:tc>
      </w:tr>
      <w:tr w:rsidR="00E71FDB" w:rsidRPr="005D716B" w14:paraId="0202D14E" w14:textId="77777777" w:rsidTr="0D9EF67F">
        <w:tc>
          <w:tcPr>
            <w:tcW w:w="704" w:type="dxa"/>
            <w:shd w:val="clear" w:color="auto" w:fill="E2EFD9" w:themeFill="accent6" w:themeFillTint="33"/>
          </w:tcPr>
          <w:p w14:paraId="670F525A" w14:textId="7EEBDA1C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7.</w:t>
            </w:r>
          </w:p>
        </w:tc>
        <w:tc>
          <w:tcPr>
            <w:tcW w:w="2410" w:type="dxa"/>
          </w:tcPr>
          <w:p w14:paraId="51D73C42" w14:textId="77777777" w:rsidR="00E71FDB" w:rsidRPr="005D716B" w:rsidRDefault="00E71FDB" w:rsidP="0094387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Potwierdzenie udzielenia gwarancji </w:t>
            </w:r>
          </w:p>
        </w:tc>
        <w:tc>
          <w:tcPr>
            <w:tcW w:w="5528" w:type="dxa"/>
          </w:tcPr>
          <w:p w14:paraId="492F8997" w14:textId="05E0FC77" w:rsidR="00E71FDB" w:rsidRPr="005D716B" w:rsidRDefault="00E71FDB" w:rsidP="00943870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Zamawiający wymaga od Wykonawcy przedstawienia dokumentu potwierdzającego udzielenie gwarancji serwisowej dla Demonstratora Technologii, opisanej szczegółowo w </w:t>
            </w:r>
            <w:r w:rsidR="44AADF84" w:rsidRPr="005D716B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ymaganiach </w:t>
            </w:r>
            <w:r w:rsidR="32AB52A1" w:rsidRPr="005D716B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bligatoryjnych w Załączniku nr 1 do Regulaminu.</w:t>
            </w:r>
          </w:p>
        </w:tc>
        <w:tc>
          <w:tcPr>
            <w:tcW w:w="2126" w:type="dxa"/>
          </w:tcPr>
          <w:p w14:paraId="3FBE48FC" w14:textId="77777777" w:rsidR="00E71FDB" w:rsidRPr="005D716B" w:rsidRDefault="00E71FDB" w:rsidP="0033373A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</w:tc>
      </w:tr>
      <w:tr w:rsidR="18AF6CC1" w:rsidRPr="005D716B" w14:paraId="7B33105B" w14:textId="77777777" w:rsidTr="0D9EF67F">
        <w:tc>
          <w:tcPr>
            <w:tcW w:w="704" w:type="dxa"/>
            <w:shd w:val="clear" w:color="auto" w:fill="E2EFD9" w:themeFill="accent6" w:themeFillTint="33"/>
          </w:tcPr>
          <w:p w14:paraId="3E245B55" w14:textId="4B056312" w:rsidR="18AF6CC1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8.</w:t>
            </w:r>
          </w:p>
        </w:tc>
        <w:tc>
          <w:tcPr>
            <w:tcW w:w="2410" w:type="dxa"/>
          </w:tcPr>
          <w:p w14:paraId="26EC66A9" w14:textId="4406F28D" w:rsidR="00816671" w:rsidRPr="005D716B" w:rsidRDefault="00816671" w:rsidP="18AF6CC1">
            <w:pPr>
              <w:spacing w:line="259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>Dostarczanie ciepłej wody użytkowej</w:t>
            </w:r>
          </w:p>
          <w:p w14:paraId="2EC0C23B" w14:textId="1C12F706" w:rsidR="18AF6CC1" w:rsidRPr="005D716B" w:rsidRDefault="18AF6CC1" w:rsidP="18AF6CC1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28" w:type="dxa"/>
          </w:tcPr>
          <w:p w14:paraId="3A8E2504" w14:textId="77A0B084" w:rsidR="00816671" w:rsidRPr="005D716B" w:rsidRDefault="2C468076" w:rsidP="18AF6CC1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Zamawiający wymaga od Wykonawcy przedstawienia dokument</w:t>
            </w:r>
            <w:r w:rsidR="4FDFFDCD" w:rsidRPr="005D716B">
              <w:rPr>
                <w:rFonts w:asciiTheme="minorHAnsi" w:hAnsiTheme="minorHAnsi" w:cstheme="minorHAnsi"/>
                <w:sz w:val="20"/>
                <w:szCs w:val="20"/>
              </w:rPr>
              <w:t>acji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6959EB01" w:rsidRPr="005D716B">
              <w:rPr>
                <w:rFonts w:asciiTheme="minorHAnsi" w:hAnsiTheme="minorHAnsi" w:cstheme="minorHAnsi"/>
                <w:sz w:val="20"/>
                <w:szCs w:val="20"/>
              </w:rPr>
              <w:t>potwierdzając</w:t>
            </w:r>
            <w:r w:rsidR="6E820DBD" w:rsidRPr="005D716B">
              <w:rPr>
                <w:rFonts w:asciiTheme="minorHAnsi" w:hAnsiTheme="minorHAnsi" w:cstheme="minorHAnsi"/>
                <w:sz w:val="20"/>
                <w:szCs w:val="20"/>
              </w:rPr>
              <w:t>ej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76A5971A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rozmiar </w:t>
            </w:r>
            <w:r w:rsidR="7A56FBF5" w:rsidRPr="005D716B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264F1AB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owierzchni </w:t>
            </w:r>
            <w:r w:rsidR="259414AC" w:rsidRPr="005D716B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264F1AB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żytkowej Lokali, do których dostarczana jest ciepła woda użytkowa ogrzewana ciepłem z </w:t>
            </w:r>
            <w:r w:rsidR="7238527E" w:rsidRPr="005D716B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264F1AB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ystemu </w:t>
            </w:r>
            <w:r w:rsidR="5D9BF1C7" w:rsidRPr="005D716B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264F1AB3" w:rsidRPr="005D716B">
              <w:rPr>
                <w:rFonts w:asciiTheme="minorHAnsi" w:hAnsiTheme="minorHAnsi" w:cstheme="minorHAnsi"/>
                <w:sz w:val="20"/>
                <w:szCs w:val="20"/>
              </w:rPr>
              <w:t>iepłowniczego</w:t>
            </w:r>
            <w:r w:rsidR="1311381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Demonstratora Technologii</w:t>
            </w:r>
            <w:r w:rsidR="264F1AB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126" w:type="dxa"/>
          </w:tcPr>
          <w:p w14:paraId="37EA3007" w14:textId="0C5D8079" w:rsidR="7DCB30D3" w:rsidRPr="005D716B" w:rsidRDefault="7DCB30D3" w:rsidP="18AF6CC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Terminie Doręczenia Wyników Prac Etapu II.  </w:t>
            </w:r>
          </w:p>
        </w:tc>
      </w:tr>
      <w:tr w:rsidR="18AF6CC1" w:rsidRPr="005D716B" w14:paraId="189FC907" w14:textId="77777777" w:rsidTr="0D9EF67F">
        <w:tc>
          <w:tcPr>
            <w:tcW w:w="704" w:type="dxa"/>
            <w:shd w:val="clear" w:color="auto" w:fill="E2EFD9" w:themeFill="accent6" w:themeFillTint="33"/>
          </w:tcPr>
          <w:p w14:paraId="2BB16EEC" w14:textId="5473A934" w:rsidR="18AF6CC1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9.</w:t>
            </w:r>
          </w:p>
        </w:tc>
        <w:tc>
          <w:tcPr>
            <w:tcW w:w="2410" w:type="dxa"/>
          </w:tcPr>
          <w:p w14:paraId="23A0536D" w14:textId="22811458" w:rsidR="00816671" w:rsidRPr="005D716B" w:rsidRDefault="2C468076" w:rsidP="00B4DF6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Wielkość </w:t>
            </w:r>
            <w:r w:rsidR="5FF6AB94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Demonstratora Technologii</w:t>
            </w:r>
          </w:p>
        </w:tc>
        <w:tc>
          <w:tcPr>
            <w:tcW w:w="5528" w:type="dxa"/>
          </w:tcPr>
          <w:p w14:paraId="66E0C1D9" w14:textId="42C7CBEA" w:rsidR="4BCF001F" w:rsidRPr="005D716B" w:rsidRDefault="30BACDB2" w:rsidP="18AF6CC1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Zamawiający wymaga od Wykonawcy przedstawienia dokument</w:t>
            </w:r>
            <w:r w:rsidR="11DE7FC7" w:rsidRPr="005D716B">
              <w:rPr>
                <w:rFonts w:asciiTheme="minorHAnsi" w:hAnsiTheme="minorHAnsi" w:cstheme="minorHAnsi"/>
                <w:sz w:val="20"/>
                <w:szCs w:val="20"/>
              </w:rPr>
              <w:t>acji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potwierdzając</w:t>
            </w:r>
            <w:r w:rsidR="3D7C78F9" w:rsidRPr="005D716B">
              <w:rPr>
                <w:rFonts w:asciiTheme="minorHAnsi" w:hAnsiTheme="minorHAnsi" w:cstheme="minorHAnsi"/>
                <w:sz w:val="20"/>
                <w:szCs w:val="20"/>
              </w:rPr>
              <w:t>ej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rozmiar (rozumiany jako suma składowych) Powierzchni Użytkowej Lokali ogrzewanych ciepłem z </w:t>
            </w:r>
            <w:r w:rsidR="5564FA8D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ystemu </w:t>
            </w:r>
            <w:r w:rsidR="3CAB6CE5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c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iepłowniczego</w:t>
            </w:r>
            <w:r w:rsidR="673F862C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Demonstratora Technologii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.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4E142337" w14:textId="77777777" w:rsidR="0E51E117" w:rsidRPr="005D716B" w:rsidRDefault="0E51E117" w:rsidP="18AF6CC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  <w:p w14:paraId="77685C5C" w14:textId="06AA08DF" w:rsidR="18AF6CC1" w:rsidRPr="005D716B" w:rsidRDefault="18AF6CC1" w:rsidP="18AF6CC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71FDB" w:rsidRPr="005D716B" w14:paraId="451FF04A" w14:textId="77777777" w:rsidTr="0D9EF67F">
        <w:tc>
          <w:tcPr>
            <w:tcW w:w="704" w:type="dxa"/>
            <w:shd w:val="clear" w:color="auto" w:fill="E2EFD9" w:themeFill="accent6" w:themeFillTint="33"/>
          </w:tcPr>
          <w:p w14:paraId="41244413" w14:textId="34AED933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10.</w:t>
            </w:r>
          </w:p>
        </w:tc>
        <w:tc>
          <w:tcPr>
            <w:tcW w:w="2410" w:type="dxa"/>
          </w:tcPr>
          <w:p w14:paraId="27546339" w14:textId="53D74B5B" w:rsidR="00E71FDB" w:rsidRPr="005D716B" w:rsidRDefault="00E71FDB" w:rsidP="7FF1E42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Potwierdzenie prawidłowości modelu </w:t>
            </w:r>
            <w:r w:rsidR="0135F3E3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numerycznego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528" w:type="dxa"/>
          </w:tcPr>
          <w:p w14:paraId="749B17F1" w14:textId="34CF5AD8" w:rsidR="00E71FDB" w:rsidRPr="005D716B" w:rsidRDefault="00E71FDB" w:rsidP="18AF6CC1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Wykonawca w okresie realizacji Demonstratora Technologii gromadzi rzeczywiste </w:t>
            </w:r>
            <w:r w:rsidR="0E47703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dane pogodowe oraz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odczyty z urządzeń pomiarowo-kontrolnych, pochodzące z już zainstalowanych i wprowadzonych do ruchu fragmentów Demonstratora Technologii. Wykonawca wprowadz</w:t>
            </w:r>
            <w:r w:rsidR="67323E2C" w:rsidRPr="005D716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rzeczywiste dane do modelu w TRNSYS</w:t>
            </w:r>
            <w:r w:rsidR="08001DDA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(wykonanego w Etapie I)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4C98C428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uzupełnione poprawkami obliczeniowymi wynikającymi z okresu </w:t>
            </w:r>
            <w:r w:rsidR="7095227F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rozruchu,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a następnie doko</w:t>
            </w:r>
            <w:r w:rsidR="74CCAEC1" w:rsidRPr="005D716B">
              <w:rPr>
                <w:rFonts w:asciiTheme="minorHAnsi" w:hAnsiTheme="minorHAnsi" w:cstheme="minorHAnsi"/>
                <w:sz w:val="20"/>
                <w:szCs w:val="20"/>
              </w:rPr>
              <w:t>nuje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symulacji pracy Demonstratora Technologii </w:t>
            </w:r>
            <w:r w:rsidR="33EFE02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z uwzględnieniem </w:t>
            </w:r>
            <w:r w:rsidR="2EF81EDE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wprowadzonych </w:t>
            </w:r>
            <w:r w:rsidR="33EFE02D" w:rsidRPr="005D716B">
              <w:rPr>
                <w:rFonts w:asciiTheme="minorHAnsi" w:hAnsiTheme="minorHAnsi" w:cstheme="minorHAnsi"/>
                <w:sz w:val="20"/>
                <w:szCs w:val="20"/>
              </w:rPr>
              <w:t>dany</w:t>
            </w:r>
            <w:r w:rsidR="62A3AB4F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ch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rzeczywisty</w:t>
            </w:r>
            <w:r w:rsidR="696941A9" w:rsidRPr="005D716B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. Wyniki symulacji </w:t>
            </w:r>
            <w:r w:rsidR="3F6F28CD" w:rsidRPr="005D716B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ą podstawą do prognozowania poprawności przyjętych założeń dla modelu </w:t>
            </w:r>
            <w:r w:rsidR="213B330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numerycznego </w:t>
            </w:r>
            <w:r w:rsidR="1A7597D7" w:rsidRPr="005D716B">
              <w:rPr>
                <w:rFonts w:asciiTheme="minorHAnsi" w:hAnsiTheme="minorHAnsi" w:cstheme="minorHAnsi"/>
                <w:sz w:val="20"/>
                <w:szCs w:val="20"/>
              </w:rPr>
              <w:t>Demonstratora Tech</w:t>
            </w:r>
            <w:r w:rsidR="36E304F2" w:rsidRPr="005D716B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1A7597D7" w:rsidRPr="005D716B">
              <w:rPr>
                <w:rFonts w:asciiTheme="minorHAnsi" w:hAnsiTheme="minorHAnsi" w:cstheme="minorHAnsi"/>
                <w:sz w:val="20"/>
                <w:szCs w:val="20"/>
              </w:rPr>
              <w:t>ologii</w:t>
            </w:r>
            <w:r w:rsidR="26473BE9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4628B7C4" w:rsidRPr="005D716B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="6871B35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2A23C0B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umożliwiają </w:t>
            </w:r>
            <w:r w:rsidR="4F97AE52" w:rsidRPr="005D716B">
              <w:rPr>
                <w:rFonts w:asciiTheme="minorHAnsi" w:hAnsiTheme="minorHAnsi" w:cstheme="minorHAnsi"/>
                <w:sz w:val="20"/>
                <w:szCs w:val="20"/>
              </w:rPr>
              <w:t>zidentyfikowa</w:t>
            </w:r>
            <w:r w:rsidR="0B3FB167" w:rsidRPr="005D716B">
              <w:rPr>
                <w:rFonts w:asciiTheme="minorHAnsi" w:hAnsiTheme="minorHAnsi" w:cstheme="minorHAnsi"/>
                <w:sz w:val="20"/>
                <w:szCs w:val="20"/>
              </w:rPr>
              <w:t>ni</w:t>
            </w:r>
            <w:r w:rsidR="3CF75B77" w:rsidRPr="005D716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B3FB16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58F4A383" w:rsidRPr="005D716B">
              <w:rPr>
                <w:rFonts w:asciiTheme="minorHAnsi" w:hAnsiTheme="minorHAnsi" w:cstheme="minorHAnsi"/>
                <w:sz w:val="20"/>
                <w:szCs w:val="20"/>
              </w:rPr>
              <w:t>nieprawidłowości</w:t>
            </w:r>
            <w:r w:rsidR="4A76FD3E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B3FB167" w:rsidRPr="005D716B">
              <w:rPr>
                <w:rFonts w:asciiTheme="minorHAnsi" w:hAnsiTheme="minorHAnsi" w:cstheme="minorHAnsi"/>
                <w:sz w:val="20"/>
                <w:szCs w:val="20"/>
              </w:rPr>
              <w:t>i wprowadzeni</w:t>
            </w:r>
            <w:r w:rsidR="7CDEB938" w:rsidRPr="005D716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6AD438C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10C7D17C" w:rsidRPr="005D716B">
              <w:rPr>
                <w:rFonts w:asciiTheme="minorHAnsi" w:hAnsiTheme="minorHAnsi" w:cstheme="minorHAnsi"/>
                <w:sz w:val="20"/>
                <w:szCs w:val="20"/>
              </w:rPr>
              <w:t>usprawnień</w:t>
            </w:r>
            <w:r w:rsidR="4F97AE52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D732986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poprawiających </w:t>
            </w:r>
            <w:r w:rsidR="4F97AE52" w:rsidRPr="005D716B">
              <w:rPr>
                <w:rFonts w:asciiTheme="minorHAnsi" w:hAnsiTheme="minorHAnsi" w:cstheme="minorHAnsi"/>
                <w:sz w:val="20"/>
                <w:szCs w:val="20"/>
              </w:rPr>
              <w:t>paramet</w:t>
            </w:r>
            <w:r w:rsidR="776684EE" w:rsidRPr="005D716B">
              <w:rPr>
                <w:rFonts w:asciiTheme="minorHAnsi" w:hAnsiTheme="minorHAnsi" w:cstheme="minorHAnsi"/>
                <w:sz w:val="20"/>
                <w:szCs w:val="20"/>
              </w:rPr>
              <w:t>ry</w:t>
            </w:r>
            <w:r w:rsidR="4F97AE52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konkursow</w:t>
            </w:r>
            <w:r w:rsidR="250932DC" w:rsidRPr="005D716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B37B9BD" w14:textId="16168D0A" w:rsidR="147595B2" w:rsidRPr="005D716B" w:rsidRDefault="147595B2" w:rsidP="7FF1E428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</w:t>
            </w:r>
            <w:r w:rsidR="4121122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aktualizowany </w:t>
            </w:r>
            <w:r w:rsidR="4ABA2D6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model obliczeniowy </w:t>
            </w:r>
            <w:r w:rsidR="442983B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odwzorowuje</w:t>
            </w:r>
            <w:r w:rsidR="36BF04C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1990ED7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cyfrowo</w:t>
            </w:r>
            <w:r w:rsidR="4ABA2D6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397EE2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 Technologii,</w:t>
            </w:r>
            <w:r w:rsidR="4ABA2D6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31EC12A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który</w:t>
            </w:r>
            <w:r w:rsidR="4ABA2D6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Wykonawca opracował w ramach niniejszego konkursu.</w:t>
            </w:r>
          </w:p>
          <w:p w14:paraId="659AC39D" w14:textId="5C6589EF" w:rsidR="00E71FDB" w:rsidRPr="005D716B" w:rsidRDefault="0602DFF2" w:rsidP="7FF1E428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Raport przedstawiony</w:t>
            </w:r>
            <w:r w:rsidR="63C7011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jest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 formie następujących dokumentów:</w:t>
            </w:r>
          </w:p>
          <w:p w14:paraId="7CE929F2" w14:textId="77FF9E76" w:rsidR="44A995E8" w:rsidRPr="005D716B" w:rsidRDefault="7B543B78" w:rsidP="6E0A0C89">
            <w:pPr>
              <w:pStyle w:val="Akapitzlist"/>
              <w:numPr>
                <w:ilvl w:val="0"/>
                <w:numId w:val="46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arkusz kalkulacyjny z zestawieniem danych liczbowych opisujących System Demonstracyjny, którego szablon znajduje się w załączniku nr </w:t>
            </w:r>
            <w:r w:rsidR="24F93E0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3.3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,</w:t>
            </w:r>
          </w:p>
          <w:p w14:paraId="3ADDE6C5" w14:textId="26C4BE0A" w:rsidR="00E71FDB" w:rsidRPr="005D716B" w:rsidRDefault="0602DFF2" w:rsidP="4A21ECED">
            <w:pPr>
              <w:pStyle w:val="Akapitzlist"/>
              <w:numPr>
                <w:ilvl w:val="0"/>
                <w:numId w:val="46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opis Technologii</w:t>
            </w:r>
            <w:r w:rsidR="536E26D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39F24B8B" w14:textId="4CB45527" w:rsidR="00E71FDB" w:rsidRPr="005D716B" w:rsidRDefault="445B79E0" w:rsidP="4A21ECED">
            <w:pPr>
              <w:pStyle w:val="Akapitzlist"/>
              <w:numPr>
                <w:ilvl w:val="0"/>
                <w:numId w:val="46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</w:t>
            </w:r>
            <w:r w:rsidR="79EE8C9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aktualizowany model</w:t>
            </w:r>
            <w:r w:rsidR="76D2FFD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obliczeniowy</w:t>
            </w:r>
            <w:r w:rsidR="79EE8C9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 formie </w:t>
            </w:r>
            <w:r w:rsidR="0602DFF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plik</w:t>
            </w:r>
            <w:r w:rsidR="1945190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u</w:t>
            </w:r>
            <w:r w:rsidR="0602DFF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programu TRNSYS.</w:t>
            </w:r>
          </w:p>
          <w:p w14:paraId="6B6F55C6" w14:textId="0581CCFD" w:rsidR="00E71FDB" w:rsidRPr="005D716B" w:rsidRDefault="1F89E7E0" w:rsidP="0D9EF67F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Wszystkie pliki raportu muszą zostać dostarczone Zamawiającemu w formie elektronicznej, dostępne do edycji.</w:t>
            </w:r>
            <w:r w:rsidR="0501F26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Wymagane jest dostarczenie Zamawiającemu wszystkich niezbędnych plików konfiguracyjnych (dotyczy to również bibliotek z własnymi </w:t>
            </w:r>
            <w:r w:rsidR="0501F26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komponentami wraz z kodem źródłowym tych komponentów) niezbędnych do uruchomienia symulacji.</w:t>
            </w:r>
          </w:p>
        </w:tc>
        <w:tc>
          <w:tcPr>
            <w:tcW w:w="2126" w:type="dxa"/>
          </w:tcPr>
          <w:p w14:paraId="293A857E" w14:textId="77777777" w:rsidR="00E71FDB" w:rsidRPr="005D716B" w:rsidRDefault="00E71FDB" w:rsidP="0033373A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 Terminie Doręczenia Wyników Prac Etapu II.</w:t>
            </w:r>
          </w:p>
        </w:tc>
      </w:tr>
      <w:tr w:rsidR="00E71FDB" w:rsidRPr="005D716B" w14:paraId="5C4B6D7A" w14:textId="77777777" w:rsidTr="0D9EF67F">
        <w:tc>
          <w:tcPr>
            <w:tcW w:w="704" w:type="dxa"/>
            <w:shd w:val="clear" w:color="auto" w:fill="E2EFD9" w:themeFill="accent6" w:themeFillTint="33"/>
          </w:tcPr>
          <w:p w14:paraId="75522597" w14:textId="02EF2FDA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11.</w:t>
            </w:r>
          </w:p>
        </w:tc>
        <w:tc>
          <w:tcPr>
            <w:tcW w:w="2410" w:type="dxa"/>
          </w:tcPr>
          <w:p w14:paraId="6B790278" w14:textId="77777777" w:rsidR="00E71FDB" w:rsidRPr="005D716B" w:rsidRDefault="00E71FDB" w:rsidP="0094387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Potwierdzenie kosztu wyprodukowanego ciepła LCOH</w:t>
            </w:r>
          </w:p>
        </w:tc>
        <w:tc>
          <w:tcPr>
            <w:tcW w:w="5528" w:type="dxa"/>
          </w:tcPr>
          <w:p w14:paraId="1C60B619" w14:textId="315274AC" w:rsidR="00E71FDB" w:rsidRPr="005D716B" w:rsidRDefault="2472F336" w:rsidP="7FF1E428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Zamawiający wymaga od Wykonawcy przedstawienia zaktualizowanej kalkulacji uzupełnionej danymi rzeczywistymi</w:t>
            </w:r>
            <w:r w:rsidR="4B28149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kosztów inwestycji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, potwierdzającej koszt wyprodukowanego ciepła LCOH.</w:t>
            </w:r>
            <w:r w:rsidR="37FAE8BA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71FDB" w:rsidRPr="005D716B">
              <w:rPr>
                <w:rFonts w:asciiTheme="minorHAnsi" w:hAnsiTheme="minorHAnsi" w:cstheme="minorHAnsi"/>
                <w:sz w:val="20"/>
                <w:szCs w:val="20"/>
              </w:rPr>
              <w:t>Szczegółowy opis tego wymagania jest przedstawiony w Załączniku nr 1 do Regulaminu. Do wykonania kalkulacji należy wykorzystać arkusz kalkulacyjny</w:t>
            </w:r>
            <w:r w:rsidR="439703E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, którego szablon znajduje się w </w:t>
            </w:r>
            <w:r w:rsidR="00E71FDB" w:rsidRPr="005D716B">
              <w:rPr>
                <w:rFonts w:asciiTheme="minorHAnsi" w:hAnsiTheme="minorHAnsi" w:cstheme="minorHAnsi"/>
                <w:sz w:val="20"/>
                <w:szCs w:val="20"/>
              </w:rPr>
              <w:t>Załącznik</w:t>
            </w:r>
            <w:r w:rsidR="3F29CAFB" w:rsidRPr="005D716B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E71FDB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nr </w:t>
            </w:r>
            <w:r w:rsidR="00D6479A" w:rsidRPr="005D716B">
              <w:rPr>
                <w:rFonts w:asciiTheme="minorHAnsi" w:hAnsiTheme="minorHAnsi" w:cstheme="minorHAnsi"/>
                <w:sz w:val="20"/>
                <w:szCs w:val="20"/>
              </w:rPr>
              <w:t>3.2</w:t>
            </w:r>
            <w:r w:rsidR="666AC7A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do Regulaminu.</w:t>
            </w:r>
          </w:p>
        </w:tc>
        <w:tc>
          <w:tcPr>
            <w:tcW w:w="2126" w:type="dxa"/>
          </w:tcPr>
          <w:p w14:paraId="4536A457" w14:textId="77777777" w:rsidR="00E71FDB" w:rsidRPr="005D716B" w:rsidRDefault="00E71FDB" w:rsidP="00CD6A26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</w:tc>
      </w:tr>
      <w:tr w:rsidR="1A1A981B" w:rsidRPr="005D716B" w14:paraId="7411A6A6" w14:textId="77777777" w:rsidTr="0D9EF67F">
        <w:tc>
          <w:tcPr>
            <w:tcW w:w="704" w:type="dxa"/>
            <w:shd w:val="clear" w:color="auto" w:fill="E2EFD9" w:themeFill="accent6" w:themeFillTint="33"/>
          </w:tcPr>
          <w:p w14:paraId="4B4C8466" w14:textId="704C29F9" w:rsidR="1A1A981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12.</w:t>
            </w:r>
          </w:p>
        </w:tc>
        <w:tc>
          <w:tcPr>
            <w:tcW w:w="2410" w:type="dxa"/>
          </w:tcPr>
          <w:p w14:paraId="7D9BDEDA" w14:textId="589F2D64" w:rsidR="0378010D" w:rsidRPr="005D716B" w:rsidRDefault="0378010D" w:rsidP="00B4DF64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Rekomendacja Wykonawcy – dobre praktyki transformacji </w:t>
            </w:r>
            <w:r w:rsidR="0164FFA5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ystemu </w:t>
            </w:r>
            <w:r w:rsidR="185E0645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ciepłowniczego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 kierunku OZE  </w:t>
            </w:r>
          </w:p>
          <w:p w14:paraId="4C9F912E" w14:textId="113E8F30" w:rsidR="2FA0F027" w:rsidRPr="005D716B" w:rsidRDefault="2FA0F027" w:rsidP="34E25BC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28" w:type="dxa"/>
          </w:tcPr>
          <w:p w14:paraId="06A1A6EB" w14:textId="4484B17F" w:rsidR="004007B6" w:rsidRPr="005D716B" w:rsidRDefault="09B90B3A" w:rsidP="44D6B0C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zobowiązany jest do przygotowania i przedstawienia Zamawiającemu </w:t>
            </w:r>
            <w:r w:rsidR="004007B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zaktualizowanego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raportu</w:t>
            </w:r>
            <w:r w:rsidR="004007B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o którym mowa w pkt 6 tabeli 2, zgodnie z wymogami wskazanymi w tej tabeli dla raportu </w:t>
            </w:r>
            <w:r w:rsidR="004309F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przekazywanego w Etapie I</w:t>
            </w:r>
            <w:r w:rsidR="004007B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 Aktualizacja raportu polega na uzupełnieniu go o Wyniki Prac B+R oraz:</w:t>
            </w:r>
          </w:p>
          <w:p w14:paraId="314849DE" w14:textId="2BE7838C" w:rsidR="004007B6" w:rsidRPr="005D716B" w:rsidRDefault="004007B6" w:rsidP="004007B6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wskazanie wniosków z zastosowania Rozwiązania </w:t>
            </w:r>
            <w:r w:rsidR="00F9112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ramach Demonstratora</w:t>
            </w:r>
            <w:r w:rsidR="0C9A30A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Technologii</w:t>
            </w:r>
            <w:r w:rsidR="00F9112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1AC91D2A" w14:textId="50D5A1F5" w:rsidR="00F9112A" w:rsidRPr="005D716B" w:rsidRDefault="00F9112A" w:rsidP="004007B6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dokumentację fotograficzną konstrukcji Demonstratora,</w:t>
            </w:r>
          </w:p>
          <w:p w14:paraId="2626E924" w14:textId="13929AA4" w:rsidR="00F9112A" w:rsidRPr="005D716B" w:rsidRDefault="1E2CC81C" w:rsidP="003B4837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zaktualizowanie Modelu</w:t>
            </w:r>
            <w:r w:rsidR="6935A82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numerycznego </w:t>
            </w:r>
            <w:r w:rsidR="0E71067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  <w:r w:rsidR="6935A82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610699F2" w14:textId="512A4EBA" w:rsidR="2FA0F027" w:rsidRPr="005D716B" w:rsidRDefault="30446918" w:rsidP="00D6479A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schemat i </w:t>
            </w:r>
            <w:r w:rsidR="0DAA8BB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dokumentacj</w:t>
            </w:r>
            <w:r w:rsidR="1CE64CF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ę</w:t>
            </w:r>
            <w:r w:rsidR="0DAA8BB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fotograficzn</w:t>
            </w:r>
            <w:r w:rsidR="6CC41E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ą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instalacji,</w:t>
            </w:r>
          </w:p>
          <w:p w14:paraId="05DD0E0E" w14:textId="36D6EBB6" w:rsidR="2FA0F027" w:rsidRPr="005D716B" w:rsidRDefault="30446918" w:rsidP="00D6479A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wnioski dot. projektowania, z uwzględnieniem aspektu modelowania numerycznego zrealizowanego w oprogramowaniu TRNSYS, </w:t>
            </w:r>
          </w:p>
          <w:p w14:paraId="26401B58" w14:textId="0DAB02D5" w:rsidR="2FA0F027" w:rsidRPr="005D716B" w:rsidRDefault="30446918" w:rsidP="00D6479A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wnioski praktyczne dotyczące zastosowanego rozwiązania technicznego, wykonawstwa Ciepłowni Przyszłości,</w:t>
            </w:r>
          </w:p>
          <w:p w14:paraId="00CF943F" w14:textId="46D30740" w:rsidR="2FA0F027" w:rsidRPr="005D716B" w:rsidRDefault="30446918" w:rsidP="00D6479A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wnioski dotyczące skalowalności i replikowalności,</w:t>
            </w:r>
          </w:p>
          <w:p w14:paraId="1F4CAF58" w14:textId="2A5C35A4" w:rsidR="2FA0F027" w:rsidRPr="005D716B" w:rsidRDefault="0DAA8BB5" w:rsidP="00D6479A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analiz</w:t>
            </w:r>
            <w:r w:rsidR="2F8944C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ę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ekono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miczn</w:t>
            </w:r>
            <w:r w:rsidR="6E125920" w:rsidRPr="005D716B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="30446918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(w tym ceny ciepła).</w:t>
            </w:r>
          </w:p>
          <w:p w14:paraId="75C253F8" w14:textId="63AA3384" w:rsidR="2FA0F027" w:rsidRPr="005D716B" w:rsidRDefault="00F9112A" w:rsidP="34E25BCB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przypadku uzyskania w Etapie II Wyniku Pozytywnego Końcowego </w:t>
            </w:r>
            <w:r w:rsidR="0089455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raport</w:t>
            </w:r>
            <w:r w:rsidR="476DD04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zostanie również opublikowany na dedykowanej dla projektu stronie przygotowanej przez Zamawiającego.</w:t>
            </w:r>
          </w:p>
          <w:p w14:paraId="079CE281" w14:textId="1387439F" w:rsidR="00894554" w:rsidRPr="005D716B" w:rsidRDefault="00894554" w:rsidP="00894554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Aktualizacja raportu może zawierać inne informacje sporządzone przez Wykonawcę, a służące celom Przedsięwzięcia określonym w Rozdziale I Regulaminu, pkt</w:t>
            </w:r>
            <w:r w:rsidR="00D6479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 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1.1 lub do przedstawienia postulatów zmian prawnych w zakresie zidentyfikowanych „wąskich gardeł” dla procesu modernizacji ciepłowni lub barier utrudniających lub uniemożliwiających optymalne przeprowadzenie całego procesu modernizacji ciepłowni.</w:t>
            </w:r>
          </w:p>
        </w:tc>
        <w:tc>
          <w:tcPr>
            <w:tcW w:w="2126" w:type="dxa"/>
          </w:tcPr>
          <w:p w14:paraId="44032A7A" w14:textId="3A5FA28B" w:rsidR="1A1A981B" w:rsidRPr="005D716B" w:rsidRDefault="22606CA5" w:rsidP="00CD6A26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</w:t>
            </w:r>
          </w:p>
        </w:tc>
      </w:tr>
    </w:tbl>
    <w:p w14:paraId="54B3D349" w14:textId="77777777" w:rsidR="00E71FDB" w:rsidRPr="005D716B" w:rsidRDefault="00E71FDB" w:rsidP="00D501D9">
      <w:pPr>
        <w:keepNext/>
        <w:keepLines/>
        <w:numPr>
          <w:ilvl w:val="1"/>
          <w:numId w:val="37"/>
        </w:numPr>
        <w:spacing w:before="240" w:after="160" w:line="276" w:lineRule="auto"/>
        <w:jc w:val="both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</w:t>
      </w:r>
      <w:bookmarkStart w:id="39" w:name="_Toc69845509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Ocena Końcowa Prac Etapu II</w:t>
      </w:r>
      <w:bookmarkEnd w:id="39"/>
    </w:p>
    <w:p w14:paraId="7057F30A" w14:textId="2E8292EB" w:rsidR="00E71FDB" w:rsidRPr="005D716B" w:rsidRDefault="00E71FDB" w:rsidP="7FF1E428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Po przekazaniu Wyników Prac Etapu II przez Wykonawcę, których spis zamieszczono w Tabeli 3, Zamawiający dokona</w:t>
      </w:r>
      <w:r w:rsidR="6EBD9F4C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oceny </w:t>
      </w:r>
      <w:r w:rsidR="35FB1E5D" w:rsidRPr="005D716B">
        <w:rPr>
          <w:rFonts w:eastAsia="Calibri" w:cstheme="minorHAnsi"/>
          <w:sz w:val="22"/>
          <w:szCs w:val="22"/>
          <w:lang w:eastAsia="pl-PL"/>
        </w:rPr>
        <w:t>spełnienia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CC5A5A6" w:rsidRPr="005D716B">
        <w:rPr>
          <w:rFonts w:eastAsia="Calibri" w:cstheme="minorHAnsi"/>
          <w:sz w:val="22"/>
          <w:szCs w:val="22"/>
          <w:lang w:eastAsia="pl-PL"/>
        </w:rPr>
        <w:t>Wymaga</w:t>
      </w:r>
      <w:r w:rsidR="28BD6770" w:rsidRPr="005D716B">
        <w:rPr>
          <w:rFonts w:eastAsia="Calibri" w:cstheme="minorHAnsi"/>
          <w:sz w:val="22"/>
          <w:szCs w:val="22"/>
          <w:lang w:eastAsia="pl-PL"/>
        </w:rPr>
        <w:t>ń</w:t>
      </w:r>
      <w:r w:rsidR="3CC5A5A6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6B2D583C" w:rsidRPr="005D716B">
        <w:rPr>
          <w:rFonts w:eastAsia="Calibri" w:cstheme="minorHAnsi"/>
          <w:sz w:val="22"/>
          <w:szCs w:val="22"/>
          <w:lang w:eastAsia="pl-PL"/>
        </w:rPr>
        <w:t xml:space="preserve">Obligatoryjnych i Konkursowych </w:t>
      </w:r>
      <w:r w:rsidR="628F3A66" w:rsidRPr="005D716B">
        <w:rPr>
          <w:rFonts w:eastAsia="Calibri" w:cstheme="minorHAnsi"/>
          <w:sz w:val="22"/>
          <w:szCs w:val="22"/>
          <w:lang w:eastAsia="pl-PL"/>
        </w:rPr>
        <w:t>opisany</w:t>
      </w:r>
      <w:r w:rsidR="596611BF" w:rsidRPr="005D716B">
        <w:rPr>
          <w:rFonts w:eastAsia="Calibri" w:cstheme="minorHAnsi"/>
          <w:sz w:val="22"/>
          <w:szCs w:val="22"/>
          <w:lang w:eastAsia="pl-PL"/>
        </w:rPr>
        <w:t>ch</w:t>
      </w:r>
      <w:r w:rsidR="628F3A66" w:rsidRPr="005D716B">
        <w:rPr>
          <w:rFonts w:eastAsia="Calibri" w:cstheme="minorHAnsi"/>
          <w:sz w:val="22"/>
          <w:szCs w:val="22"/>
          <w:lang w:eastAsia="pl-PL"/>
        </w:rPr>
        <w:t xml:space="preserve"> w Załączniku nr 1 do Regulaminu</w:t>
      </w:r>
      <w:r w:rsidR="652ADA43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E54DD9B" w:rsidRPr="005D716B">
        <w:rPr>
          <w:rFonts w:eastAsia="Calibri" w:cstheme="minorHAnsi"/>
          <w:sz w:val="22"/>
          <w:szCs w:val="22"/>
          <w:lang w:eastAsia="pl-PL"/>
        </w:rPr>
        <w:t xml:space="preserve">w oparciu o kryteria </w:t>
      </w:r>
      <w:r w:rsidR="78AA88F9" w:rsidRPr="005D716B">
        <w:rPr>
          <w:rFonts w:eastAsia="Calibri" w:cstheme="minorHAnsi"/>
          <w:sz w:val="22"/>
          <w:szCs w:val="22"/>
          <w:lang w:eastAsia="pl-PL"/>
        </w:rPr>
        <w:t>oceny</w:t>
      </w:r>
      <w:r w:rsidR="4E54DD9B" w:rsidRPr="005D716B">
        <w:rPr>
          <w:rFonts w:eastAsia="Calibri" w:cstheme="minorHAnsi"/>
          <w:sz w:val="22"/>
          <w:szCs w:val="22"/>
          <w:lang w:eastAsia="pl-PL"/>
        </w:rPr>
        <w:t xml:space="preserve"> zawarte w Załączniku nr 5 do Regulaminu</w:t>
      </w:r>
      <w:r w:rsidR="03296EA5" w:rsidRPr="005D716B">
        <w:rPr>
          <w:rFonts w:eastAsia="Calibri" w:cstheme="minorHAnsi"/>
          <w:sz w:val="22"/>
          <w:szCs w:val="22"/>
          <w:lang w:eastAsia="pl-PL"/>
        </w:rPr>
        <w:t xml:space="preserve"> oraz</w:t>
      </w:r>
      <w:r w:rsidR="4E54DD9B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>na zasadach określonych</w:t>
      </w:r>
      <w:r w:rsidR="6BB02302" w:rsidRPr="005D716B">
        <w:rPr>
          <w:rFonts w:eastAsia="Calibri" w:cstheme="minorHAnsi"/>
          <w:sz w:val="22"/>
          <w:szCs w:val="22"/>
          <w:lang w:eastAsia="pl-PL"/>
        </w:rPr>
        <w:t xml:space="preserve"> poniżej</w:t>
      </w:r>
      <w:r w:rsidR="454A2D5A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11BD7BED" w14:textId="4739D71F" w:rsidR="00E71FDB" w:rsidRPr="005D716B" w:rsidRDefault="6741FF5E" w:rsidP="00B4DF64">
      <w:pPr>
        <w:spacing w:after="160" w:line="276" w:lineRule="auto"/>
        <w:jc w:val="both"/>
        <w:rPr>
          <w:rFonts w:eastAsia="Calibri" w:cstheme="minorHAnsi"/>
          <w:color w:val="000000" w:themeColor="text1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Oceniając </w:t>
      </w:r>
      <w:r w:rsidR="6514A21E" w:rsidRPr="005D716B">
        <w:rPr>
          <w:rFonts w:eastAsia="Calibri" w:cstheme="minorHAnsi"/>
          <w:sz w:val="22"/>
          <w:szCs w:val="22"/>
          <w:lang w:eastAsia="pl-PL"/>
        </w:rPr>
        <w:t>spełnienie Wymagań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Obligatoryjn</w:t>
      </w:r>
      <w:r w:rsidR="6124D0B5" w:rsidRPr="005D716B">
        <w:rPr>
          <w:rFonts w:eastAsia="Calibri" w:cstheme="minorHAnsi"/>
          <w:sz w:val="22"/>
          <w:szCs w:val="22"/>
          <w:lang w:eastAsia="pl-PL"/>
        </w:rPr>
        <w:t>ych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i Konkursow</w:t>
      </w:r>
      <w:r w:rsidR="6C9A8F9A" w:rsidRPr="005D716B">
        <w:rPr>
          <w:rFonts w:eastAsia="Calibri" w:cstheme="minorHAnsi"/>
          <w:sz w:val="22"/>
          <w:szCs w:val="22"/>
          <w:lang w:eastAsia="pl-PL"/>
        </w:rPr>
        <w:t>ych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Zamawiający jak</w:t>
      </w:r>
      <w:r w:rsidR="4DF04F14" w:rsidRPr="005D716B">
        <w:rPr>
          <w:rFonts w:eastAsia="Calibri" w:cstheme="minorHAnsi"/>
          <w:sz w:val="22"/>
          <w:szCs w:val="22"/>
          <w:lang w:eastAsia="pl-PL"/>
        </w:rPr>
        <w:t>o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podstawę przyjm</w:t>
      </w:r>
      <w:r w:rsidR="13A58E4E" w:rsidRPr="005D716B">
        <w:rPr>
          <w:rFonts w:eastAsia="Calibri" w:cstheme="minorHAnsi"/>
          <w:sz w:val="22"/>
          <w:szCs w:val="22"/>
          <w:lang w:eastAsia="pl-PL"/>
        </w:rPr>
        <w:t>uje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informacje zawarte w dokum</w:t>
      </w:r>
      <w:r w:rsidR="4BAEB82D" w:rsidRPr="005D716B">
        <w:rPr>
          <w:rFonts w:eastAsia="Calibri" w:cstheme="minorHAnsi"/>
          <w:sz w:val="22"/>
          <w:szCs w:val="22"/>
          <w:lang w:eastAsia="pl-PL"/>
        </w:rPr>
        <w:t>e</w:t>
      </w:r>
      <w:r w:rsidRPr="005D716B">
        <w:rPr>
          <w:rFonts w:eastAsia="Calibri" w:cstheme="minorHAnsi"/>
          <w:sz w:val="22"/>
          <w:szCs w:val="22"/>
          <w:lang w:eastAsia="pl-PL"/>
        </w:rPr>
        <w:t>ntach</w:t>
      </w:r>
      <w:r w:rsidR="6A6C77F5" w:rsidRPr="005D716B">
        <w:rPr>
          <w:rFonts w:eastAsia="Calibri" w:cstheme="minorHAnsi"/>
          <w:sz w:val="22"/>
          <w:szCs w:val="22"/>
          <w:lang w:eastAsia="pl-PL"/>
        </w:rPr>
        <w:t xml:space="preserve"> określonych w Tabeli 3</w:t>
      </w:r>
      <w:r w:rsidR="490D8849" w:rsidRPr="005D716B">
        <w:rPr>
          <w:rFonts w:eastAsia="Calibri" w:cstheme="minorHAnsi"/>
          <w:sz w:val="22"/>
          <w:szCs w:val="22"/>
          <w:lang w:eastAsia="pl-PL"/>
        </w:rPr>
        <w:t xml:space="preserve"> oraz przeprowadzonej wizji lokalnej Demonstratora Technologii</w:t>
      </w:r>
      <w:r w:rsidRPr="005D716B">
        <w:rPr>
          <w:rFonts w:eastAsia="Calibri" w:cstheme="minorHAnsi"/>
          <w:sz w:val="22"/>
          <w:szCs w:val="22"/>
          <w:lang w:eastAsia="pl-PL"/>
        </w:rPr>
        <w:t>. W</w:t>
      </w:r>
      <w:r w:rsidR="00D6479A" w:rsidRPr="005D716B">
        <w:rPr>
          <w:rFonts w:eastAsia="Calibri" w:cstheme="minorHAnsi"/>
          <w:sz w:val="22"/>
          <w:szCs w:val="22"/>
          <w:lang w:eastAsia="pl-PL"/>
        </w:rPr>
        <w:t> 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odniesieniu do wybudowanego </w:t>
      </w:r>
      <w:r w:rsidR="7AA8F81F" w:rsidRPr="005D716B">
        <w:rPr>
          <w:rFonts w:eastAsia="Calibri" w:cstheme="minorHAnsi"/>
          <w:sz w:val="22"/>
          <w:szCs w:val="22"/>
          <w:lang w:eastAsia="pl-PL"/>
        </w:rPr>
        <w:t>Demonstratora Technologii ocenie podlega zgodność z projektem</w:t>
      </w:r>
      <w:r w:rsidR="6E6895DE" w:rsidRPr="005D716B">
        <w:rPr>
          <w:rFonts w:eastAsia="Calibri" w:cstheme="minorHAnsi"/>
          <w:sz w:val="22"/>
          <w:szCs w:val="22"/>
          <w:lang w:eastAsia="pl-PL"/>
        </w:rPr>
        <w:t xml:space="preserve"> oraz modelem numerycznym wykona</w:t>
      </w:r>
      <w:r w:rsidR="40454CE6" w:rsidRPr="005D716B">
        <w:rPr>
          <w:rFonts w:eastAsia="Calibri" w:cstheme="minorHAnsi"/>
          <w:sz w:val="22"/>
          <w:szCs w:val="22"/>
          <w:lang w:eastAsia="pl-PL"/>
        </w:rPr>
        <w:t>nym</w:t>
      </w:r>
      <w:r w:rsidR="6E6895DE" w:rsidRPr="005D716B">
        <w:rPr>
          <w:rFonts w:eastAsia="Calibri" w:cstheme="minorHAnsi"/>
          <w:sz w:val="22"/>
          <w:szCs w:val="22"/>
          <w:lang w:eastAsia="pl-PL"/>
        </w:rPr>
        <w:t xml:space="preserve"> w oprogramowaniu TRNSYS</w:t>
      </w:r>
      <w:r w:rsidR="2BB100FB" w:rsidRPr="005D716B">
        <w:rPr>
          <w:rFonts w:eastAsia="Calibri" w:cstheme="minorHAnsi"/>
          <w:sz w:val="22"/>
          <w:szCs w:val="22"/>
          <w:lang w:eastAsia="pl-PL"/>
        </w:rPr>
        <w:t xml:space="preserve"> w ramach Etapu I</w:t>
      </w:r>
      <w:r w:rsidR="6E6895DE" w:rsidRPr="005D716B">
        <w:rPr>
          <w:rFonts w:eastAsia="Calibri" w:cstheme="minorHAnsi"/>
          <w:sz w:val="22"/>
          <w:szCs w:val="22"/>
          <w:lang w:eastAsia="pl-PL"/>
        </w:rPr>
        <w:t>.</w:t>
      </w:r>
      <w:r w:rsidR="7AA8F81F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7AA8F81F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>Zamawiaj</w:t>
      </w:r>
      <w:r w:rsidR="5ABB7F50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>ą</w:t>
      </w:r>
      <w:r w:rsidR="7AA8F81F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cy </w:t>
      </w:r>
      <w:r w:rsidR="0A552B3E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dla określenia zgodności </w:t>
      </w:r>
      <w:r w:rsidR="0A552B3E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lastRenderedPageBreak/>
        <w:t>wybudowanego Demonstratora Technologii z projektem</w:t>
      </w:r>
      <w:r w:rsidR="7B6A8E98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 przeprowadzi wizję lokalną</w:t>
      </w:r>
      <w:r w:rsidR="00AE9E5E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>, dla realizacji której</w:t>
      </w:r>
      <w:r w:rsidR="0A552B3E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 </w:t>
      </w:r>
      <w:r w:rsidR="3BE5E9D8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może </w:t>
      </w:r>
      <w:r w:rsidR="0A552B3E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>skorzysta</w:t>
      </w:r>
      <w:r w:rsidR="27F3966D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>ć</w:t>
      </w:r>
      <w:r w:rsidR="0A552B3E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 z usług podmiotu trzeciego.</w:t>
      </w:r>
    </w:p>
    <w:p w14:paraId="6BDACA05" w14:textId="66D7A70D" w:rsidR="00E71FDB" w:rsidRPr="005D716B" w:rsidRDefault="60944440" w:rsidP="00B4DF64">
      <w:pPr>
        <w:spacing w:after="160" w:line="276" w:lineRule="auto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sprawdzi</w:t>
      </w:r>
      <w:r w:rsidR="39E3BB6F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czy 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>Wykonawca wybudował i przekazał do eksploatacji Użytkownikowi Demonstrator Technologii</w:t>
      </w:r>
      <w:r w:rsidR="0C374414" w:rsidRPr="005D716B">
        <w:rPr>
          <w:rFonts w:eastAsia="Calibri" w:cstheme="minorHAnsi"/>
          <w:sz w:val="22"/>
          <w:szCs w:val="22"/>
          <w:lang w:eastAsia="pl-PL"/>
        </w:rPr>
        <w:t xml:space="preserve"> na podstawie:</w:t>
      </w:r>
    </w:p>
    <w:p w14:paraId="4F6F8C2B" w14:textId="02BD39E9" w:rsidR="00D75232" w:rsidRPr="005D716B" w:rsidRDefault="0C374414" w:rsidP="00B4DF64">
      <w:pPr>
        <w:pStyle w:val="Akapitzlist"/>
        <w:numPr>
          <w:ilvl w:val="0"/>
          <w:numId w:val="21"/>
        </w:numPr>
        <w:spacing w:after="160" w:line="276" w:lineRule="auto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Raport</w:t>
      </w:r>
      <w:r w:rsidR="69ACFD5E" w:rsidRPr="005D716B">
        <w:rPr>
          <w:rFonts w:eastAsia="Calibri" w:cstheme="minorHAnsi"/>
          <w:sz w:val="22"/>
          <w:szCs w:val="22"/>
        </w:rPr>
        <w:t>u</w:t>
      </w:r>
      <w:r w:rsidRPr="005D716B">
        <w:rPr>
          <w:rFonts w:eastAsia="Calibri" w:cstheme="minorHAnsi"/>
          <w:sz w:val="22"/>
          <w:szCs w:val="22"/>
        </w:rPr>
        <w:t xml:space="preserve"> końcow</w:t>
      </w:r>
      <w:r w:rsidR="26BFA7B8" w:rsidRPr="005D716B">
        <w:rPr>
          <w:rFonts w:eastAsia="Calibri" w:cstheme="minorHAnsi"/>
          <w:sz w:val="22"/>
          <w:szCs w:val="22"/>
        </w:rPr>
        <w:t>ego</w:t>
      </w:r>
      <w:r w:rsidRPr="005D716B">
        <w:rPr>
          <w:rFonts w:eastAsia="Calibri" w:cstheme="minorHAnsi"/>
          <w:sz w:val="22"/>
          <w:szCs w:val="22"/>
        </w:rPr>
        <w:t xml:space="preserve"> z wybudowania i przekazania do eksploatacji Demonstratora Technologii.</w:t>
      </w:r>
    </w:p>
    <w:p w14:paraId="755771C9" w14:textId="3DE2EF17" w:rsidR="00D75232" w:rsidRPr="005D716B" w:rsidRDefault="0C374414" w:rsidP="00B4DF64">
      <w:pPr>
        <w:pStyle w:val="Akapitzlist"/>
        <w:numPr>
          <w:ilvl w:val="0"/>
          <w:numId w:val="21"/>
        </w:numPr>
        <w:spacing w:after="160" w:line="276" w:lineRule="auto"/>
        <w:rPr>
          <w:rFonts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Stwierdzeni</w:t>
      </w:r>
      <w:r w:rsidR="07FE0D6C" w:rsidRPr="005D716B">
        <w:rPr>
          <w:rFonts w:eastAsia="Calibri" w:cstheme="minorHAnsi"/>
          <w:sz w:val="22"/>
          <w:szCs w:val="22"/>
        </w:rPr>
        <w:t>a</w:t>
      </w:r>
      <w:r w:rsidRPr="005D716B">
        <w:rPr>
          <w:rFonts w:eastAsia="Calibri" w:cstheme="minorHAnsi"/>
          <w:sz w:val="22"/>
          <w:szCs w:val="22"/>
        </w:rPr>
        <w:t xml:space="preserve"> zgodności Demonstratora z wielobranżowym projektem budowlanym.</w:t>
      </w:r>
    </w:p>
    <w:p w14:paraId="66EB2096" w14:textId="1AF624B0" w:rsidR="00D75232" w:rsidRPr="005D716B" w:rsidRDefault="0C374414" w:rsidP="00B4DF64">
      <w:pPr>
        <w:pStyle w:val="Akapitzlist"/>
        <w:numPr>
          <w:ilvl w:val="0"/>
          <w:numId w:val="21"/>
        </w:numPr>
        <w:spacing w:after="160" w:line="276" w:lineRule="auto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Stwierdzeni</w:t>
      </w:r>
      <w:r w:rsidR="05C017B2" w:rsidRPr="005D716B">
        <w:rPr>
          <w:rFonts w:eastAsia="Calibri" w:cstheme="minorHAnsi"/>
          <w:sz w:val="22"/>
          <w:szCs w:val="22"/>
        </w:rPr>
        <w:t>a</w:t>
      </w:r>
      <w:r w:rsidRPr="005D716B">
        <w:rPr>
          <w:rFonts w:eastAsia="Calibri" w:cstheme="minorHAnsi"/>
          <w:sz w:val="22"/>
          <w:szCs w:val="22"/>
        </w:rPr>
        <w:t xml:space="preserve"> zgodności Demonstratora z Wymaganiami Obligatoryjnymi i Konkursowymi zawartymi w Załączniku nr 1 do Regulaminu.</w:t>
      </w:r>
    </w:p>
    <w:p w14:paraId="2A45735A" w14:textId="40FF962D" w:rsidR="00D75232" w:rsidRPr="005D716B" w:rsidRDefault="0C374414" w:rsidP="00B4DF64">
      <w:pPr>
        <w:pStyle w:val="Akapitzlist"/>
        <w:numPr>
          <w:ilvl w:val="0"/>
          <w:numId w:val="21"/>
        </w:numPr>
        <w:spacing w:after="160" w:line="276" w:lineRule="auto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Stwierdzeni</w:t>
      </w:r>
      <w:r w:rsidR="2024FC2C" w:rsidRPr="005D716B">
        <w:rPr>
          <w:rFonts w:eastAsia="Calibri" w:cstheme="minorHAnsi"/>
          <w:sz w:val="22"/>
          <w:szCs w:val="22"/>
        </w:rPr>
        <w:t>a</w:t>
      </w:r>
      <w:r w:rsidRPr="005D716B">
        <w:rPr>
          <w:rFonts w:eastAsia="Calibri" w:cstheme="minorHAnsi"/>
          <w:sz w:val="22"/>
          <w:szCs w:val="22"/>
        </w:rPr>
        <w:t xml:space="preserve"> zgodności </w:t>
      </w:r>
      <w:r w:rsidR="6E59C238" w:rsidRPr="005D716B">
        <w:rPr>
          <w:rFonts w:eastAsia="Calibri" w:cstheme="minorHAnsi"/>
          <w:sz w:val="22"/>
          <w:szCs w:val="22"/>
        </w:rPr>
        <w:t xml:space="preserve">ze stanem faktycznym </w:t>
      </w:r>
      <w:r w:rsidRPr="005D716B">
        <w:rPr>
          <w:rFonts w:eastAsia="Calibri" w:cstheme="minorHAnsi"/>
          <w:sz w:val="22"/>
          <w:szCs w:val="22"/>
        </w:rPr>
        <w:t>zadeklarowanej wartości Wymagania - Dostarczanie ciepłej wody użytkowej.</w:t>
      </w:r>
    </w:p>
    <w:p w14:paraId="2D915B24" w14:textId="369D76DC" w:rsidR="00D75232" w:rsidRPr="005D716B" w:rsidRDefault="0C374414" w:rsidP="00B4DF64">
      <w:pPr>
        <w:pStyle w:val="Akapitzlist"/>
        <w:numPr>
          <w:ilvl w:val="0"/>
          <w:numId w:val="21"/>
        </w:numPr>
        <w:spacing w:after="160" w:line="276" w:lineRule="auto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Stwierdzenie zgodności </w:t>
      </w:r>
      <w:r w:rsidR="4A194600" w:rsidRPr="005D716B">
        <w:rPr>
          <w:rFonts w:eastAsia="Calibri" w:cstheme="minorHAnsi"/>
          <w:sz w:val="22"/>
          <w:szCs w:val="22"/>
        </w:rPr>
        <w:t xml:space="preserve">ze stanem faktycznym </w:t>
      </w:r>
      <w:r w:rsidRPr="005D716B">
        <w:rPr>
          <w:rFonts w:eastAsia="Calibri" w:cstheme="minorHAnsi"/>
          <w:sz w:val="22"/>
          <w:szCs w:val="22"/>
        </w:rPr>
        <w:t xml:space="preserve">zadeklarowanej wartości Wymagania - Wielkość </w:t>
      </w:r>
      <w:r w:rsidR="046CF1B1" w:rsidRPr="005D716B">
        <w:rPr>
          <w:rFonts w:eastAsia="Calibri" w:cstheme="minorHAnsi"/>
          <w:sz w:val="22"/>
          <w:szCs w:val="22"/>
        </w:rPr>
        <w:t>Demonstratora Technologii</w:t>
      </w:r>
      <w:r w:rsidRPr="005D716B">
        <w:rPr>
          <w:rFonts w:eastAsia="Calibri" w:cstheme="minorHAnsi"/>
          <w:sz w:val="22"/>
          <w:szCs w:val="22"/>
        </w:rPr>
        <w:t>.</w:t>
      </w:r>
    </w:p>
    <w:p w14:paraId="4D39BC20" w14:textId="416AF1E6" w:rsidR="00D75232" w:rsidRPr="005D716B" w:rsidRDefault="0C374414" w:rsidP="00B4DF64">
      <w:pPr>
        <w:spacing w:after="160" w:line="276" w:lineRule="auto"/>
        <w:rPr>
          <w:rFonts w:eastAsia="Calibri" w:cstheme="minorHAnsi"/>
        </w:rPr>
      </w:pPr>
      <w:r w:rsidRPr="005D716B">
        <w:rPr>
          <w:rFonts w:eastAsia="Calibri" w:cstheme="minorHAnsi"/>
          <w:sz w:val="22"/>
          <w:szCs w:val="22"/>
        </w:rPr>
        <w:t>Stwierdzenie zgodności zostanie przeprowadzone w formie wizji lokalnej przez Zamawiającego lub podmiot trzeci działający na jego rzecz.</w:t>
      </w:r>
    </w:p>
    <w:p w14:paraId="55B4755E" w14:textId="7DA22759" w:rsidR="00D75232" w:rsidRPr="005D716B" w:rsidRDefault="0C374414" w:rsidP="00B4DF64">
      <w:pPr>
        <w:pStyle w:val="Akapitzlist"/>
        <w:spacing w:after="160" w:line="276" w:lineRule="auto"/>
        <w:ind w:left="0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sprawdzi</w:t>
      </w:r>
      <w:r w:rsidR="081813AC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czy Wy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>konawca dostarczył komplet dokumentów wymaganych na zakończenie Etapu II</w:t>
      </w:r>
      <w:r w:rsidR="1B66C7AD" w:rsidRPr="005D716B">
        <w:rPr>
          <w:rFonts w:eastAsia="Calibri" w:cstheme="minorHAnsi"/>
          <w:sz w:val="22"/>
          <w:szCs w:val="22"/>
          <w:lang w:eastAsia="pl-PL"/>
        </w:rPr>
        <w:t>,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637D942" w:rsidRPr="005D716B">
        <w:rPr>
          <w:rFonts w:eastAsia="Calibri" w:cstheme="minorHAnsi"/>
          <w:sz w:val="22"/>
          <w:szCs w:val="22"/>
          <w:lang w:eastAsia="pl-PL"/>
        </w:rPr>
        <w:t>określonych w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 xml:space="preserve"> Tabeli 3</w:t>
      </w:r>
      <w:r w:rsidR="66727447" w:rsidRPr="005D716B">
        <w:rPr>
          <w:rFonts w:eastAsia="Calibri" w:cstheme="minorHAnsi"/>
          <w:sz w:val="22"/>
          <w:szCs w:val="22"/>
          <w:lang w:eastAsia="pl-PL"/>
        </w:rPr>
        <w:t>,</w:t>
      </w:r>
      <w:r w:rsidR="4D0F63BF" w:rsidRPr="005D716B">
        <w:rPr>
          <w:rFonts w:eastAsia="Calibri" w:cstheme="minorHAnsi"/>
          <w:sz w:val="22"/>
          <w:szCs w:val="22"/>
          <w:lang w:eastAsia="pl-PL"/>
        </w:rPr>
        <w:t xml:space="preserve"> na podstawie protokołu potwierdzającego kompletność dokumentów podsumowującego pracę komisji powołanej przez Zamawiającego.</w:t>
      </w:r>
    </w:p>
    <w:p w14:paraId="7356E041" w14:textId="4259E148" w:rsidR="505DC59D" w:rsidRPr="005D716B" w:rsidRDefault="01063E77" w:rsidP="00B4DF64">
      <w:pPr>
        <w:spacing w:after="160" w:line="276" w:lineRule="auto"/>
        <w:rPr>
          <w:rFonts w:eastAsia="Calibri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>Zamawiający na koniec Prac Etapu II dokona weryfikacji spełnienia Wymaga</w:t>
      </w:r>
      <w:r w:rsidR="411EBDF9" w:rsidRPr="005D716B">
        <w:rPr>
          <w:rFonts w:eastAsia="Calibri" w:cstheme="minorHAnsi"/>
          <w:color w:val="000000" w:themeColor="text1"/>
          <w:sz w:val="22"/>
          <w:szCs w:val="22"/>
        </w:rPr>
        <w:t>ń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 Obligatoryjn</w:t>
      </w:r>
      <w:r w:rsidR="406B2891" w:rsidRPr="005D716B">
        <w:rPr>
          <w:rFonts w:eastAsia="Calibri" w:cstheme="minorHAnsi"/>
          <w:color w:val="000000" w:themeColor="text1"/>
          <w:sz w:val="22"/>
          <w:szCs w:val="22"/>
        </w:rPr>
        <w:t>ych</w:t>
      </w:r>
      <w:r w:rsidR="194A6973" w:rsidRPr="005D716B">
        <w:rPr>
          <w:rFonts w:eastAsia="Calibri" w:cstheme="minorHAnsi"/>
          <w:color w:val="000000" w:themeColor="text1"/>
          <w:sz w:val="22"/>
          <w:szCs w:val="22"/>
        </w:rPr>
        <w:t xml:space="preserve"> zawartych w Załączniku nr 1 do Regulaminu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>:</w:t>
      </w:r>
    </w:p>
    <w:p w14:paraId="02AA07B2" w14:textId="27C680FB" w:rsidR="1E5D3F22" w:rsidRPr="005D716B" w:rsidRDefault="12EDE57B" w:rsidP="00B4DF64">
      <w:pPr>
        <w:spacing w:after="160" w:line="276" w:lineRule="auto"/>
        <w:jc w:val="both"/>
        <w:rPr>
          <w:rFonts w:cstheme="minorHAnsi"/>
          <w:i/>
          <w:iCs/>
          <w:sz w:val="18"/>
          <w:szCs w:val="18"/>
        </w:rPr>
      </w:pPr>
      <w:r w:rsidRPr="005D716B">
        <w:rPr>
          <w:rFonts w:cstheme="minorHAnsi"/>
          <w:i/>
          <w:iCs/>
          <w:sz w:val="18"/>
          <w:szCs w:val="18"/>
        </w:rPr>
        <w:t xml:space="preserve">Tabela 4. Podstawa weryfikacji </w:t>
      </w:r>
      <w:r w:rsidR="387CBDCA" w:rsidRPr="005D716B">
        <w:rPr>
          <w:rFonts w:cstheme="minorHAnsi"/>
          <w:i/>
          <w:iCs/>
          <w:sz w:val="18"/>
          <w:szCs w:val="18"/>
        </w:rPr>
        <w:t xml:space="preserve">na koniec Etapu II </w:t>
      </w:r>
      <w:r w:rsidRPr="005D716B">
        <w:rPr>
          <w:rFonts w:cstheme="minorHAnsi"/>
          <w:i/>
          <w:iCs/>
          <w:sz w:val="18"/>
          <w:szCs w:val="18"/>
        </w:rPr>
        <w:t xml:space="preserve">Wymagań Obligatoryjnych </w:t>
      </w:r>
    </w:p>
    <w:tbl>
      <w:tblPr>
        <w:tblStyle w:val="Tabela-Siatka2"/>
        <w:tblW w:w="10439" w:type="dxa"/>
        <w:tblInd w:w="-5" w:type="dxa"/>
        <w:tblLook w:val="04A0" w:firstRow="1" w:lastRow="0" w:firstColumn="1" w:lastColumn="0" w:noHBand="0" w:noVBand="1"/>
      </w:tblPr>
      <w:tblGrid>
        <w:gridCol w:w="5434"/>
        <w:gridCol w:w="1585"/>
        <w:gridCol w:w="1905"/>
        <w:gridCol w:w="1515"/>
      </w:tblGrid>
      <w:tr w:rsidR="00D75232" w:rsidRPr="005D716B" w14:paraId="42ECF4CC" w14:textId="77777777" w:rsidTr="003662C2">
        <w:tc>
          <w:tcPr>
            <w:tcW w:w="5434" w:type="dxa"/>
            <w:vMerge w:val="restart"/>
          </w:tcPr>
          <w:p w14:paraId="4B23468D" w14:textId="4E97CF7B" w:rsidR="00D75232" w:rsidRPr="005D716B" w:rsidRDefault="1A7AD6BA" w:rsidP="00B4DF64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Wymaganie Obligatoryjne</w:t>
            </w:r>
          </w:p>
        </w:tc>
        <w:tc>
          <w:tcPr>
            <w:tcW w:w="5005" w:type="dxa"/>
            <w:gridSpan w:val="3"/>
          </w:tcPr>
          <w:p w14:paraId="23565AFA" w14:textId="2DF0D312" w:rsidR="04DD319B" w:rsidRPr="005D716B" w:rsidRDefault="04DD319B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Weryfikacja na podstawie</w:t>
            </w:r>
          </w:p>
        </w:tc>
      </w:tr>
      <w:tr w:rsidR="30E2FD69" w:rsidRPr="005D716B" w14:paraId="0530066D" w14:textId="77777777" w:rsidTr="003662C2">
        <w:tc>
          <w:tcPr>
            <w:tcW w:w="5434" w:type="dxa"/>
            <w:vMerge/>
          </w:tcPr>
          <w:p w14:paraId="4C3D4911" w14:textId="77777777" w:rsidR="00BA6FE0" w:rsidRPr="005D716B" w:rsidRDefault="00BA6F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5" w:type="dxa"/>
          </w:tcPr>
          <w:p w14:paraId="5FACD001" w14:textId="02721CDA" w:rsidR="2F13974A" w:rsidRPr="005D716B" w:rsidRDefault="2F13974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Dostarczone</w:t>
            </w:r>
          </w:p>
          <w:p w14:paraId="515B7FFD" w14:textId="52BD2F34" w:rsidR="2F13974A" w:rsidRPr="005D716B" w:rsidRDefault="2F13974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dokumenty</w:t>
            </w:r>
          </w:p>
        </w:tc>
        <w:tc>
          <w:tcPr>
            <w:tcW w:w="1905" w:type="dxa"/>
          </w:tcPr>
          <w:p w14:paraId="7CE72466" w14:textId="3DC13061" w:rsidR="2F13974A" w:rsidRPr="005D716B" w:rsidRDefault="2F13974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Wizja </w:t>
            </w:r>
          </w:p>
          <w:p w14:paraId="685433F6" w14:textId="1294BDD7" w:rsidR="2F13974A" w:rsidRPr="005D716B" w:rsidRDefault="2F13974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lokalna </w:t>
            </w:r>
          </w:p>
          <w:p w14:paraId="382E51AF" w14:textId="11B09776" w:rsidR="2F13974A" w:rsidRPr="005D716B" w:rsidRDefault="2F13974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Demonstratora </w:t>
            </w:r>
          </w:p>
          <w:p w14:paraId="03D012B4" w14:textId="5045752B" w:rsidR="2F13974A" w:rsidRPr="005D716B" w:rsidRDefault="2F13974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Technologii</w:t>
            </w:r>
          </w:p>
        </w:tc>
        <w:tc>
          <w:tcPr>
            <w:tcW w:w="1515" w:type="dxa"/>
          </w:tcPr>
          <w:p w14:paraId="73A283D8" w14:textId="525CC06E" w:rsidR="2F13974A" w:rsidRPr="005D716B" w:rsidRDefault="2F13974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Model </w:t>
            </w:r>
          </w:p>
          <w:p w14:paraId="7B5B0AE7" w14:textId="16B86FBF" w:rsidR="2F13974A" w:rsidRPr="005D716B" w:rsidRDefault="2F13974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Numeryczny</w:t>
            </w:r>
          </w:p>
          <w:p w14:paraId="73933C66" w14:textId="5C0A636B" w:rsidR="26565140" w:rsidRPr="005D716B" w:rsidRDefault="2656514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TRNSYS</w:t>
            </w:r>
          </w:p>
        </w:tc>
      </w:tr>
      <w:tr w:rsidR="00C329A3" w:rsidRPr="005D716B" w14:paraId="04529439" w14:textId="77777777" w:rsidTr="003662C2">
        <w:tc>
          <w:tcPr>
            <w:tcW w:w="5434" w:type="dxa"/>
          </w:tcPr>
          <w:p w14:paraId="552A3A95" w14:textId="77F280A6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Uwarunkowania dla modelowania</w:t>
            </w:r>
          </w:p>
        </w:tc>
        <w:tc>
          <w:tcPr>
            <w:tcW w:w="1585" w:type="dxa"/>
          </w:tcPr>
          <w:p w14:paraId="54B226D1" w14:textId="12AD5BF4" w:rsidR="1842EB6B" w:rsidRPr="005D716B" w:rsidRDefault="1842EB6B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25185283" w14:textId="7A36EE37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656433C4" w14:textId="0ACE9174" w:rsidR="1842EB6B" w:rsidRPr="005D716B" w:rsidRDefault="1842EB6B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F1036C2" w14:textId="77777777" w:rsidTr="003662C2">
        <w:tc>
          <w:tcPr>
            <w:tcW w:w="5434" w:type="dxa"/>
          </w:tcPr>
          <w:p w14:paraId="6FFCBFA4" w14:textId="4C6ED48E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Zasilanie Magazynu Sezonowego</w:t>
            </w:r>
          </w:p>
        </w:tc>
        <w:tc>
          <w:tcPr>
            <w:tcW w:w="1585" w:type="dxa"/>
          </w:tcPr>
          <w:p w14:paraId="272B71B0" w14:textId="6D221374" w:rsidR="7066522D" w:rsidRPr="005D716B" w:rsidRDefault="7066522D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0F0BC56F" w14:textId="46F73B17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29C3C586" w14:textId="67B9A464" w:rsidR="7066522D" w:rsidRPr="005D716B" w:rsidRDefault="7066522D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69003194" w14:textId="77777777" w:rsidTr="003662C2">
        <w:tc>
          <w:tcPr>
            <w:tcW w:w="5434" w:type="dxa"/>
          </w:tcPr>
          <w:p w14:paraId="3D6881F3" w14:textId="1AD85D84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Zakaz zakupu ciepła</w:t>
            </w:r>
          </w:p>
        </w:tc>
        <w:tc>
          <w:tcPr>
            <w:tcW w:w="1585" w:type="dxa"/>
          </w:tcPr>
          <w:p w14:paraId="676B9CA5" w14:textId="3A225F97" w:rsidR="599E0639" w:rsidRPr="005D716B" w:rsidRDefault="599E063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3419AB6" w14:textId="59D5E48C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34790805" w14:textId="7DCC16CD" w:rsidR="599E0639" w:rsidRPr="005D716B" w:rsidRDefault="599E063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66480DD5" w14:textId="77777777" w:rsidTr="003662C2">
        <w:tc>
          <w:tcPr>
            <w:tcW w:w="5434" w:type="dxa"/>
          </w:tcPr>
          <w:p w14:paraId="73CD1C24" w14:textId="1086B72A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Udział Odnawialnych Źródeł Energii (OZE) w </w:t>
            </w:r>
            <w:r w:rsidR="24935E80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Demonstratorze Technologii</w:t>
            </w:r>
          </w:p>
        </w:tc>
        <w:tc>
          <w:tcPr>
            <w:tcW w:w="1585" w:type="dxa"/>
          </w:tcPr>
          <w:p w14:paraId="7D2D9A15" w14:textId="0773F001" w:rsidR="7A9DAB22" w:rsidRPr="005D716B" w:rsidRDefault="7A9DAB22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286E3101" w14:textId="783B0343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3D2A5742" w14:textId="1ED02BD5" w:rsidR="7A9DAB22" w:rsidRPr="005D716B" w:rsidRDefault="7A9DAB22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6101C586" w14:textId="77777777" w:rsidTr="003662C2">
        <w:tc>
          <w:tcPr>
            <w:tcW w:w="5434" w:type="dxa"/>
          </w:tcPr>
          <w:p w14:paraId="0D9F170B" w14:textId="57FE3EE8" w:rsidR="00C329A3" w:rsidRPr="005D716B" w:rsidRDefault="6000AC62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Modelowanie numeryczne </w:t>
            </w:r>
            <w:r w:rsidR="14318528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Demonstratora Technologii</w:t>
            </w:r>
          </w:p>
        </w:tc>
        <w:tc>
          <w:tcPr>
            <w:tcW w:w="1585" w:type="dxa"/>
          </w:tcPr>
          <w:p w14:paraId="69679FD1" w14:textId="3D4C82BF" w:rsidR="03BD2067" w:rsidRPr="005D716B" w:rsidRDefault="03BD2067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71C24B78" w14:textId="20FAEAC9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7C808B7B" w14:textId="206C7B23" w:rsidR="03BD2067" w:rsidRPr="005D716B" w:rsidRDefault="03BD2067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62B89AC3" w14:textId="77777777" w:rsidTr="003662C2">
        <w:tc>
          <w:tcPr>
            <w:tcW w:w="5434" w:type="dxa"/>
          </w:tcPr>
          <w:p w14:paraId="72B42432" w14:textId="245B9B41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Skalowalność i replikowalność</w:t>
            </w:r>
          </w:p>
        </w:tc>
        <w:tc>
          <w:tcPr>
            <w:tcW w:w="1585" w:type="dxa"/>
          </w:tcPr>
          <w:p w14:paraId="503695D0" w14:textId="25DDABE6" w:rsidR="39470E75" w:rsidRPr="005D716B" w:rsidRDefault="39470E75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04B27190" w14:textId="26708B9B" w:rsidR="557EDCC8" w:rsidRPr="005D716B" w:rsidRDefault="557EDCC8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6C9602ED" w14:textId="1EF5BEB7" w:rsidR="39470E75" w:rsidRPr="005D716B" w:rsidRDefault="39470E75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37F7D46F" w14:textId="77777777" w:rsidTr="003662C2">
        <w:tc>
          <w:tcPr>
            <w:tcW w:w="5434" w:type="dxa"/>
          </w:tcPr>
          <w:p w14:paraId="45A9FB82" w14:textId="7A0A9E04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Wykorzystanie pomp ciepła</w:t>
            </w:r>
          </w:p>
        </w:tc>
        <w:tc>
          <w:tcPr>
            <w:tcW w:w="1585" w:type="dxa"/>
          </w:tcPr>
          <w:p w14:paraId="57B206B4" w14:textId="4B0C080D" w:rsidR="0FA0A5B8" w:rsidRPr="005D716B" w:rsidRDefault="0FA0A5B8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A44D44A" w14:textId="33C2D9DE" w:rsidR="790B62D2" w:rsidRPr="005D716B" w:rsidRDefault="790B62D2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0580A7E2" w14:textId="548D8D20" w:rsidR="0FA0A5B8" w:rsidRPr="005D716B" w:rsidRDefault="0FA0A5B8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800E15C" w14:textId="77777777" w:rsidTr="003662C2">
        <w:tc>
          <w:tcPr>
            <w:tcW w:w="5434" w:type="dxa"/>
          </w:tcPr>
          <w:p w14:paraId="1D19E432" w14:textId="2D5D71BC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Wykorzystanie instalacji fotowoltaicznych</w:t>
            </w:r>
          </w:p>
        </w:tc>
        <w:tc>
          <w:tcPr>
            <w:tcW w:w="1585" w:type="dxa"/>
          </w:tcPr>
          <w:p w14:paraId="46C4FACC" w14:textId="1E6F1FF1" w:rsidR="34544D9D" w:rsidRPr="005D716B" w:rsidRDefault="34544D9D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7104374" w14:textId="43D99F2C" w:rsidR="32CF6190" w:rsidRPr="005D716B" w:rsidRDefault="32CF619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14D8A90E" w14:textId="7C82F2B0" w:rsidR="34544D9D" w:rsidRPr="005D716B" w:rsidRDefault="34544D9D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3B404CE4" w14:textId="77777777" w:rsidTr="003662C2">
        <w:tc>
          <w:tcPr>
            <w:tcW w:w="5434" w:type="dxa"/>
          </w:tcPr>
          <w:p w14:paraId="61D941FC" w14:textId="22296C8F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Wykorzystanie instalacji kolektorów słonecznych</w:t>
            </w:r>
          </w:p>
        </w:tc>
        <w:tc>
          <w:tcPr>
            <w:tcW w:w="1585" w:type="dxa"/>
          </w:tcPr>
          <w:p w14:paraId="0EFFA2D5" w14:textId="63AFAD69" w:rsidR="2D51FC83" w:rsidRPr="005D716B" w:rsidRDefault="2D51FC83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E23031C" w14:textId="4CCFF2F5" w:rsidR="32CF6190" w:rsidRPr="005D716B" w:rsidRDefault="32CF619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670DA899" w14:textId="03FBC472" w:rsidR="2D51FC83" w:rsidRPr="005D716B" w:rsidRDefault="2D51FC83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7014CBCC" w14:textId="77777777" w:rsidTr="003662C2">
        <w:tc>
          <w:tcPr>
            <w:tcW w:w="5434" w:type="dxa"/>
          </w:tcPr>
          <w:p w14:paraId="28B97729" w14:textId="455E0DCE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Wykorzystanie magazynów energii elektrycznej</w:t>
            </w:r>
          </w:p>
        </w:tc>
        <w:tc>
          <w:tcPr>
            <w:tcW w:w="1585" w:type="dxa"/>
          </w:tcPr>
          <w:p w14:paraId="0E73E6AC" w14:textId="30484A09" w:rsidR="5BE096E2" w:rsidRPr="005D716B" w:rsidRDefault="5BE096E2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0CA4E91D" w14:textId="1775299D" w:rsidR="1BF24E54" w:rsidRPr="005D716B" w:rsidRDefault="1BF24E54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5493ED0" w14:textId="6965E0C5" w:rsidR="5BE096E2" w:rsidRPr="005D716B" w:rsidRDefault="5BE096E2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4CED60B" w14:textId="77777777" w:rsidTr="003662C2">
        <w:tc>
          <w:tcPr>
            <w:tcW w:w="5434" w:type="dxa"/>
          </w:tcPr>
          <w:p w14:paraId="0F755B70" w14:textId="3EF858DE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Warunki techniczne elementów przesyłowych sieci ciepłowniczej</w:t>
            </w:r>
          </w:p>
        </w:tc>
        <w:tc>
          <w:tcPr>
            <w:tcW w:w="1585" w:type="dxa"/>
          </w:tcPr>
          <w:p w14:paraId="5FFCCA96" w14:textId="502A0DD1" w:rsidR="13C165F5" w:rsidRPr="005D716B" w:rsidRDefault="13C165F5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2D8069AE" w14:textId="538885F8" w:rsidR="1FA54814" w:rsidRPr="005D716B" w:rsidRDefault="1FA54814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314C17E0" w14:textId="6A4C3C05" w:rsidR="13C165F5" w:rsidRPr="005D716B" w:rsidRDefault="13C165F5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54A15AF3" w14:textId="77777777" w:rsidTr="003662C2">
        <w:tc>
          <w:tcPr>
            <w:tcW w:w="5434" w:type="dxa"/>
          </w:tcPr>
          <w:p w14:paraId="4DDE8F52" w14:textId="1C52200B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Warunki techniczne kotłów elektrodowych</w:t>
            </w:r>
          </w:p>
        </w:tc>
        <w:tc>
          <w:tcPr>
            <w:tcW w:w="1585" w:type="dxa"/>
          </w:tcPr>
          <w:p w14:paraId="16E87D4C" w14:textId="60375241" w:rsidR="46DFDFA3" w:rsidRPr="005D716B" w:rsidRDefault="46DFDFA3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A0C1776" w14:textId="49C8A1CB" w:rsidR="7D1CDFA8" w:rsidRPr="005D716B" w:rsidRDefault="7D1CDFA8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337DC4AE" w14:textId="789BB51C" w:rsidR="46DFDFA3" w:rsidRPr="005D716B" w:rsidRDefault="46DFDFA3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263E21A5" w14:textId="77777777" w:rsidTr="003662C2">
        <w:tc>
          <w:tcPr>
            <w:tcW w:w="5434" w:type="dxa"/>
          </w:tcPr>
          <w:p w14:paraId="6B80A994" w14:textId="524E486F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Wykorzystanie biogazu pochodzenia rolniczego</w:t>
            </w:r>
          </w:p>
        </w:tc>
        <w:tc>
          <w:tcPr>
            <w:tcW w:w="1585" w:type="dxa"/>
          </w:tcPr>
          <w:p w14:paraId="6DEB4CF9" w14:textId="5AACFE90" w:rsidR="3D48B4B0" w:rsidRPr="005D716B" w:rsidRDefault="3D48B4B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74A8D635" w14:textId="6963E989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1092E98D" w14:textId="4D7B6635" w:rsidR="3D48B4B0" w:rsidRPr="005D716B" w:rsidRDefault="3D48B4B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4DF0EACB" w14:textId="77777777" w:rsidTr="003662C2">
        <w:tc>
          <w:tcPr>
            <w:tcW w:w="5434" w:type="dxa"/>
          </w:tcPr>
          <w:p w14:paraId="475B0EEB" w14:textId="751FBD9F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Magazyn/y biogazu</w:t>
            </w:r>
          </w:p>
        </w:tc>
        <w:tc>
          <w:tcPr>
            <w:tcW w:w="1585" w:type="dxa"/>
          </w:tcPr>
          <w:p w14:paraId="28F77E8A" w14:textId="748FCD6C" w:rsidR="4C31C338" w:rsidRPr="005D716B" w:rsidRDefault="4C31C338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28AB6FF6" w14:textId="449DFCC3" w:rsidR="1748C041" w:rsidRPr="005D716B" w:rsidRDefault="1748C041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82AACD8" w14:textId="06D98FDE" w:rsidR="4C31C338" w:rsidRPr="005D716B" w:rsidRDefault="4C31C338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17C8487" w14:textId="77777777" w:rsidTr="003662C2">
        <w:tc>
          <w:tcPr>
            <w:tcW w:w="5434" w:type="dxa"/>
          </w:tcPr>
          <w:p w14:paraId="70AB422D" w14:textId="189F338D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Nowe urządzenia i materiały</w:t>
            </w:r>
          </w:p>
        </w:tc>
        <w:tc>
          <w:tcPr>
            <w:tcW w:w="1585" w:type="dxa"/>
          </w:tcPr>
          <w:p w14:paraId="60B8C821" w14:textId="337BCB31" w:rsidR="175CD575" w:rsidRPr="005D716B" w:rsidRDefault="175CD575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120CC17" w14:textId="5009B782" w:rsidR="443F484E" w:rsidRPr="005D716B" w:rsidRDefault="443F484E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36F6DEC" w14:textId="372BA422" w:rsidR="175CD575" w:rsidRPr="005D716B" w:rsidRDefault="175CD575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58D8918" w14:textId="77777777" w:rsidTr="003662C2">
        <w:tc>
          <w:tcPr>
            <w:tcW w:w="5434" w:type="dxa"/>
          </w:tcPr>
          <w:p w14:paraId="3F07C7C8" w14:textId="218463B8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Temperatura i ilość ciepłej wody użytkowej</w:t>
            </w:r>
          </w:p>
        </w:tc>
        <w:tc>
          <w:tcPr>
            <w:tcW w:w="1585" w:type="dxa"/>
          </w:tcPr>
          <w:p w14:paraId="120824C3" w14:textId="6BDFB719" w:rsidR="10DCEAB8" w:rsidRPr="005D716B" w:rsidRDefault="10DCEAB8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40BD78C7" w14:textId="05CFEEDA" w:rsidR="53A33F18" w:rsidRPr="005D716B" w:rsidRDefault="53A33F18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658CB01" w14:textId="36F6BCC7" w:rsidR="10DCEAB8" w:rsidRPr="005D716B" w:rsidRDefault="10DCEAB8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6C87CE66" w14:textId="77777777" w:rsidTr="003662C2">
        <w:tc>
          <w:tcPr>
            <w:tcW w:w="5434" w:type="dxa"/>
          </w:tcPr>
          <w:p w14:paraId="4C029A04" w14:textId="4149F606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Komfort cieplny Odbiorców</w:t>
            </w:r>
          </w:p>
        </w:tc>
        <w:tc>
          <w:tcPr>
            <w:tcW w:w="1585" w:type="dxa"/>
          </w:tcPr>
          <w:p w14:paraId="4EEA2082" w14:textId="594E6696" w:rsidR="452AFDC6" w:rsidRPr="005D716B" w:rsidRDefault="452AFDC6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5C6CB45" w14:textId="095D2862" w:rsidR="295FEA20" w:rsidRPr="005D716B" w:rsidRDefault="295FEA2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4FBD2EC6" w14:textId="7D980BF8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2BC18619" w14:textId="77777777" w:rsidTr="003662C2">
        <w:tc>
          <w:tcPr>
            <w:tcW w:w="5434" w:type="dxa"/>
          </w:tcPr>
          <w:p w14:paraId="7B8E8674" w14:textId="11021B3F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Spójność Systemu </w:t>
            </w:r>
            <w:r w:rsidR="351D6F57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Demonstracyjnego</w:t>
            </w:r>
          </w:p>
        </w:tc>
        <w:tc>
          <w:tcPr>
            <w:tcW w:w="1585" w:type="dxa"/>
          </w:tcPr>
          <w:p w14:paraId="4B6BE6F5" w14:textId="7A19D934" w:rsidR="3F9AE860" w:rsidRPr="005D716B" w:rsidRDefault="3F9AE86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83AC605" w14:textId="33A44E7F" w:rsidR="1D83D5DC" w:rsidRPr="005D716B" w:rsidRDefault="1D83D5DC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0CC0D13E" w14:textId="5ED6F478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61A998C9" w14:textId="77777777" w:rsidTr="003662C2">
        <w:tc>
          <w:tcPr>
            <w:tcW w:w="5434" w:type="dxa"/>
          </w:tcPr>
          <w:p w14:paraId="4F4870D3" w14:textId="454FFD20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lastRenderedPageBreak/>
              <w:t>Dostarczanie ciepłej wody użytkowej</w:t>
            </w:r>
          </w:p>
        </w:tc>
        <w:tc>
          <w:tcPr>
            <w:tcW w:w="1585" w:type="dxa"/>
          </w:tcPr>
          <w:p w14:paraId="7F9272EA" w14:textId="369E375B" w:rsidR="3F9AE860" w:rsidRPr="005D716B" w:rsidRDefault="3F9AE86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8094B0C" w14:textId="6C0EDA53" w:rsidR="72D5C390" w:rsidRPr="005D716B" w:rsidRDefault="72D5C39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1461265C" w14:textId="23BC36A2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1F2CD5EC" w14:textId="77777777" w:rsidTr="003662C2">
        <w:tc>
          <w:tcPr>
            <w:tcW w:w="5434" w:type="dxa"/>
          </w:tcPr>
          <w:p w14:paraId="1B2DA628" w14:textId="21FDB80E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Wielkość </w:t>
            </w:r>
            <w:r w:rsidR="1EC536C5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Demonstratora Technologii</w:t>
            </w:r>
          </w:p>
        </w:tc>
        <w:tc>
          <w:tcPr>
            <w:tcW w:w="1585" w:type="dxa"/>
          </w:tcPr>
          <w:p w14:paraId="4BA365E7" w14:textId="4541E859" w:rsidR="399E7038" w:rsidRPr="005D716B" w:rsidRDefault="399E7038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2F722869" w14:textId="0D1B10C9" w:rsidR="3A58039A" w:rsidRPr="005D716B" w:rsidRDefault="3A58039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16EACB3" w14:textId="3FDA178B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74D7509C" w14:textId="77777777" w:rsidTr="003662C2">
        <w:tc>
          <w:tcPr>
            <w:tcW w:w="5434" w:type="dxa"/>
          </w:tcPr>
          <w:p w14:paraId="2AD69912" w14:textId="25A4436E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Udział powierzchni użytkowej Lokali Mieszkalnych</w:t>
            </w:r>
          </w:p>
        </w:tc>
        <w:tc>
          <w:tcPr>
            <w:tcW w:w="1585" w:type="dxa"/>
          </w:tcPr>
          <w:p w14:paraId="7C9ABD44" w14:textId="64A17CDB" w:rsidR="1CED3D87" w:rsidRPr="005D716B" w:rsidRDefault="1CED3D87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485DA824" w14:textId="6B8D70A0" w:rsidR="5C543BD6" w:rsidRPr="005D716B" w:rsidRDefault="5C543BD6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26B75634" w14:textId="06F90542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:rsidDel="001A1EC7" w14:paraId="58DD5670" w14:textId="05BCF70F" w:rsidTr="003662C2">
        <w:trPr>
          <w:del w:id="40" w:author="Autor"/>
        </w:trPr>
        <w:tc>
          <w:tcPr>
            <w:tcW w:w="5434" w:type="dxa"/>
          </w:tcPr>
          <w:p w14:paraId="4A887235" w14:textId="11062B11" w:rsidR="0008065A" w:rsidRPr="005D716B" w:rsidDel="001A1EC7" w:rsidRDefault="0008065A" w:rsidP="00B4DF64">
            <w:pPr>
              <w:spacing w:line="276" w:lineRule="auto"/>
              <w:rPr>
                <w:del w:id="41" w:author="Autor"/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85" w:type="dxa"/>
          </w:tcPr>
          <w:p w14:paraId="760BDBEA" w14:textId="34AEF428" w:rsidR="1CED3D87" w:rsidRPr="005D716B" w:rsidDel="001A1EC7" w:rsidRDefault="1CED3D87" w:rsidP="00B4DF64">
            <w:pPr>
              <w:spacing w:line="276" w:lineRule="auto"/>
              <w:jc w:val="center"/>
              <w:rPr>
                <w:del w:id="42" w:author="Autor"/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05" w:type="dxa"/>
          </w:tcPr>
          <w:p w14:paraId="58FDC3A9" w14:textId="36D97939" w:rsidR="30E2FD69" w:rsidRPr="005D716B" w:rsidDel="001A1EC7" w:rsidRDefault="30E2FD69" w:rsidP="00B4DF64">
            <w:pPr>
              <w:spacing w:line="276" w:lineRule="auto"/>
              <w:jc w:val="center"/>
              <w:rPr>
                <w:del w:id="43" w:author="Autor"/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77BFB91D" w14:textId="500C5F9D" w:rsidR="30E2FD69" w:rsidRPr="005D716B" w:rsidDel="001A1EC7" w:rsidRDefault="30E2FD69" w:rsidP="00B4DF64">
            <w:pPr>
              <w:spacing w:line="276" w:lineRule="auto"/>
              <w:jc w:val="center"/>
              <w:rPr>
                <w:del w:id="44" w:author="Autor"/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4CC1D05E" w14:textId="77777777" w:rsidTr="003662C2">
        <w:tc>
          <w:tcPr>
            <w:tcW w:w="5434" w:type="dxa"/>
          </w:tcPr>
          <w:p w14:paraId="6CB7F3B1" w14:textId="139C78D7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Warunki ogólne dotyczące biogazowni oraz warunki techniczne rurociągów do przesyłu biogazu/biometanu</w:t>
            </w:r>
          </w:p>
        </w:tc>
        <w:tc>
          <w:tcPr>
            <w:tcW w:w="1585" w:type="dxa"/>
          </w:tcPr>
          <w:p w14:paraId="643F8A51" w14:textId="77B0554F" w:rsidR="5D1F1B8C" w:rsidRPr="005D716B" w:rsidRDefault="5D1F1B8C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F0B727A" w14:textId="549D3707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62807608" w14:textId="79A490D6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26015F66" w14:textId="77777777" w:rsidTr="003662C2">
        <w:tc>
          <w:tcPr>
            <w:tcW w:w="5434" w:type="dxa"/>
          </w:tcPr>
          <w:p w14:paraId="41B4CE71" w14:textId="2B9C3E42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Bezodorowość</w:t>
            </w:r>
          </w:p>
        </w:tc>
        <w:tc>
          <w:tcPr>
            <w:tcW w:w="1585" w:type="dxa"/>
          </w:tcPr>
          <w:p w14:paraId="426F82FB" w14:textId="6F926381" w:rsidR="029D1ECA" w:rsidRPr="005D716B" w:rsidRDefault="029D1EC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5BBAA8E2" w14:textId="7C1F870A" w:rsidR="4C5AE069" w:rsidRPr="005D716B" w:rsidRDefault="4C5AE0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6F325929" w14:textId="2B82D58D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3DC76DA8" w14:textId="77777777" w:rsidTr="003662C2">
        <w:tc>
          <w:tcPr>
            <w:tcW w:w="5434" w:type="dxa"/>
          </w:tcPr>
          <w:p w14:paraId="7FE2E210" w14:textId="16AB492C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Utrzymanie Udziału Odnawialnych Źródeł Energii w </w:t>
            </w:r>
            <w:r w:rsidR="314B21D0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Demonstratorze Technologii</w:t>
            </w:r>
          </w:p>
        </w:tc>
        <w:tc>
          <w:tcPr>
            <w:tcW w:w="1585" w:type="dxa"/>
          </w:tcPr>
          <w:p w14:paraId="35D4F621" w14:textId="159CC339" w:rsidR="063E7EEF" w:rsidRPr="005D716B" w:rsidRDefault="063E7EEF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0B142D8B" w14:textId="1273F253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568D6F81" w14:textId="7A2C3E36" w:rsidR="063E7EEF" w:rsidRPr="005D716B" w:rsidRDefault="063E7EEF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40E97895" w14:textId="77777777" w:rsidTr="003662C2">
        <w:tc>
          <w:tcPr>
            <w:tcW w:w="5434" w:type="dxa"/>
          </w:tcPr>
          <w:p w14:paraId="188103D1" w14:textId="15C844D1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Zapewnienie ciągłości dostaw ciepła</w:t>
            </w:r>
          </w:p>
        </w:tc>
        <w:tc>
          <w:tcPr>
            <w:tcW w:w="1585" w:type="dxa"/>
          </w:tcPr>
          <w:p w14:paraId="51B5ED19" w14:textId="71C19DA7" w:rsidR="02B6F885" w:rsidRPr="005D716B" w:rsidRDefault="02B6F885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F40308B" w14:textId="29618EFD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1032BF0A" w14:textId="52C519CB" w:rsidR="02B6F885" w:rsidRPr="005D716B" w:rsidRDefault="02B6F885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6C4B16B1" w14:textId="77777777" w:rsidTr="003662C2">
        <w:tc>
          <w:tcPr>
            <w:tcW w:w="5434" w:type="dxa"/>
          </w:tcPr>
          <w:p w14:paraId="6B68C9F1" w14:textId="727F0285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Ograniczenie emisji i ochrona przed hałasem</w:t>
            </w:r>
          </w:p>
        </w:tc>
        <w:tc>
          <w:tcPr>
            <w:tcW w:w="1585" w:type="dxa"/>
          </w:tcPr>
          <w:p w14:paraId="124A0293" w14:textId="70C7CAB5" w:rsidR="0378C79C" w:rsidRPr="005D716B" w:rsidRDefault="0378C79C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72D19C60" w14:textId="590C18EB" w:rsidR="72F20270" w:rsidRPr="005D716B" w:rsidRDefault="72F2027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3F1416FB" w14:textId="14701801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4793CF5D" w14:textId="77777777" w:rsidTr="003662C2">
        <w:tc>
          <w:tcPr>
            <w:tcW w:w="5434" w:type="dxa"/>
          </w:tcPr>
          <w:p w14:paraId="2DC63280" w14:textId="7EBAD3B7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Bezpieczeństwo - zapewnienie standardów BHP i ppoż.</w:t>
            </w:r>
          </w:p>
        </w:tc>
        <w:tc>
          <w:tcPr>
            <w:tcW w:w="1585" w:type="dxa"/>
          </w:tcPr>
          <w:p w14:paraId="178F83EB" w14:textId="64F770EF" w:rsidR="5C065BC0" w:rsidRPr="005D716B" w:rsidRDefault="5C065BC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059F8D60" w14:textId="51748DD1" w:rsidR="4031E377" w:rsidRPr="005D716B" w:rsidRDefault="4031E377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2C092A70" w14:textId="0B1AC951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70EA0D97" w14:textId="77777777" w:rsidTr="003662C2">
        <w:tc>
          <w:tcPr>
            <w:tcW w:w="5434" w:type="dxa"/>
          </w:tcPr>
          <w:p w14:paraId="497233B5" w14:textId="4E40A8A4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Opomiarowanie i sterowanie manualne</w:t>
            </w:r>
          </w:p>
        </w:tc>
        <w:tc>
          <w:tcPr>
            <w:tcW w:w="1585" w:type="dxa"/>
          </w:tcPr>
          <w:p w14:paraId="3ADE3751" w14:textId="4EF789E5" w:rsidR="1D179FFC" w:rsidRPr="005D716B" w:rsidRDefault="1D179FFC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6C14B466" w14:textId="47A58964" w:rsidR="47D18764" w:rsidRPr="005D716B" w:rsidRDefault="47D18764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1236C6FD" w14:textId="3D675274" w:rsidR="1D179FFC" w:rsidRPr="005D716B" w:rsidRDefault="1D179FFC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5DA11B88" w14:textId="77777777" w:rsidTr="003662C2">
        <w:tc>
          <w:tcPr>
            <w:tcW w:w="5434" w:type="dxa"/>
          </w:tcPr>
          <w:p w14:paraId="6DEBB428" w14:textId="0CE0C944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Urządzenia pomiarowo-kontrolne</w:t>
            </w:r>
          </w:p>
        </w:tc>
        <w:tc>
          <w:tcPr>
            <w:tcW w:w="1585" w:type="dxa"/>
          </w:tcPr>
          <w:p w14:paraId="0FD9A63A" w14:textId="12AC1A57" w:rsidR="5905201E" w:rsidRPr="005D716B" w:rsidRDefault="5905201E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D66A19E" w14:textId="4F53A677" w:rsidR="0BB71199" w:rsidRPr="005D716B" w:rsidRDefault="0BB7119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18D28EAF" w14:textId="5BF76D1F" w:rsidR="5905201E" w:rsidRPr="005D716B" w:rsidRDefault="5905201E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0C35D993" w14:textId="77777777" w:rsidTr="003662C2">
        <w:tc>
          <w:tcPr>
            <w:tcW w:w="5434" w:type="dxa"/>
          </w:tcPr>
          <w:p w14:paraId="58EFA0B6" w14:textId="3C018527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System sterowania i kontroli procesu</w:t>
            </w:r>
          </w:p>
        </w:tc>
        <w:tc>
          <w:tcPr>
            <w:tcW w:w="1585" w:type="dxa"/>
          </w:tcPr>
          <w:p w14:paraId="77D9ED9C" w14:textId="1560A160" w:rsidR="1E7BC3BC" w:rsidRPr="005D716B" w:rsidRDefault="1E7BC3BC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4BACAA9D" w14:textId="516ECEB1" w:rsidR="1B871B36" w:rsidRPr="005D716B" w:rsidRDefault="1B871B36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1EC60298" w14:textId="2F341778" w:rsidR="1E7BC3BC" w:rsidRPr="005D716B" w:rsidRDefault="1E7BC3BC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5D1E0627" w14:textId="77777777" w:rsidTr="003662C2">
        <w:tc>
          <w:tcPr>
            <w:tcW w:w="5434" w:type="dxa"/>
          </w:tcPr>
          <w:p w14:paraId="279FCDF5" w14:textId="536C028A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Serwis gwarancyjny</w:t>
            </w:r>
          </w:p>
        </w:tc>
        <w:tc>
          <w:tcPr>
            <w:tcW w:w="1585" w:type="dxa"/>
          </w:tcPr>
          <w:p w14:paraId="1F22A936" w14:textId="512057EB" w:rsidR="52BF82D1" w:rsidRPr="005D716B" w:rsidRDefault="52BF82D1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2C37861" w14:textId="528F522B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0D14012C" w14:textId="0FC56EA1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40D9C87E" w14:textId="77777777" w:rsidTr="003662C2">
        <w:tc>
          <w:tcPr>
            <w:tcW w:w="5434" w:type="dxa"/>
          </w:tcPr>
          <w:p w14:paraId="43EC0948" w14:textId="5C4734FF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Szkolenie</w:t>
            </w:r>
          </w:p>
        </w:tc>
        <w:tc>
          <w:tcPr>
            <w:tcW w:w="1585" w:type="dxa"/>
          </w:tcPr>
          <w:p w14:paraId="21353AD1" w14:textId="790D04E2" w:rsidR="52BF82D1" w:rsidRPr="005D716B" w:rsidRDefault="52BF82D1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6B24FB41" w14:textId="1E716CD9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0FA6D13D" w14:textId="77D031CC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36600D38" w14:textId="77777777" w:rsidTr="003662C2">
        <w:tc>
          <w:tcPr>
            <w:tcW w:w="5434" w:type="dxa"/>
          </w:tcPr>
          <w:p w14:paraId="16CC7C86" w14:textId="5BDAC7EA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Instrukcje</w:t>
            </w:r>
          </w:p>
        </w:tc>
        <w:tc>
          <w:tcPr>
            <w:tcW w:w="1585" w:type="dxa"/>
          </w:tcPr>
          <w:p w14:paraId="0A8BF51A" w14:textId="38317583" w:rsidR="6E0AD759" w:rsidRPr="005D716B" w:rsidRDefault="6E0AD75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55433AC5" w14:textId="4D438401" w:rsidR="647E0D0B" w:rsidRPr="005D716B" w:rsidRDefault="647E0D0B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679DD9CB" w14:textId="455B68B0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D75232" w:rsidRPr="005D716B" w14:paraId="0A075B65" w14:textId="77777777" w:rsidTr="003662C2">
        <w:tc>
          <w:tcPr>
            <w:tcW w:w="5434" w:type="dxa"/>
          </w:tcPr>
          <w:p w14:paraId="177816FF" w14:textId="55EC0B33" w:rsidR="00D75232" w:rsidRPr="005D716B" w:rsidRDefault="0008065A" w:rsidP="00B4DF64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Lokalizacja prac badawczo-rozwojowych</w:t>
            </w:r>
          </w:p>
        </w:tc>
        <w:tc>
          <w:tcPr>
            <w:tcW w:w="1585" w:type="dxa"/>
          </w:tcPr>
          <w:p w14:paraId="3F5AAE96" w14:textId="6F8A4AD2" w:rsidR="6E0AD759" w:rsidRPr="005D716B" w:rsidRDefault="6E0AD75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7A8B4710" w14:textId="073B9750" w:rsidR="449576AB" w:rsidRPr="005D716B" w:rsidRDefault="449576AB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37829F28" w14:textId="320A1B10" w:rsidR="6E0AD759" w:rsidRPr="005D716B" w:rsidRDefault="6E0AD75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1A1EC7" w:rsidRPr="005D716B" w14:paraId="2C481DDA" w14:textId="77777777" w:rsidTr="003662C2">
        <w:trPr>
          <w:ins w:id="45" w:author="Autor"/>
        </w:trPr>
        <w:tc>
          <w:tcPr>
            <w:tcW w:w="5434" w:type="dxa"/>
          </w:tcPr>
          <w:p w14:paraId="2EE04146" w14:textId="69D0C330" w:rsidR="001A1EC7" w:rsidRPr="005D716B" w:rsidRDefault="001A1EC7" w:rsidP="00B4DF64">
            <w:pPr>
              <w:spacing w:after="160" w:line="276" w:lineRule="auto"/>
              <w:jc w:val="both"/>
              <w:rPr>
                <w:ins w:id="46" w:author="Autor"/>
                <w:rFonts w:eastAsia="Calibri" w:cstheme="minorHAnsi"/>
                <w:color w:val="000000" w:themeColor="text1"/>
                <w:sz w:val="20"/>
                <w:szCs w:val="20"/>
              </w:rPr>
            </w:pPr>
            <w:ins w:id="47" w:author="Autor">
              <w:r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Skala demonstracji determinowana budżetem</w:t>
              </w:r>
            </w:ins>
          </w:p>
        </w:tc>
        <w:tc>
          <w:tcPr>
            <w:tcW w:w="1585" w:type="dxa"/>
          </w:tcPr>
          <w:p w14:paraId="6C34EA4D" w14:textId="7B4579D5" w:rsidR="001A1EC7" w:rsidRPr="005D716B" w:rsidRDefault="001A1EC7" w:rsidP="00B4DF64">
            <w:pPr>
              <w:spacing w:line="276" w:lineRule="auto"/>
              <w:jc w:val="center"/>
              <w:rPr>
                <w:ins w:id="48" w:author="Autor"/>
                <w:rFonts w:eastAsia="Calibri" w:cstheme="minorHAnsi"/>
                <w:color w:val="000000" w:themeColor="text1"/>
                <w:sz w:val="20"/>
                <w:szCs w:val="20"/>
              </w:rPr>
            </w:pPr>
            <w:ins w:id="49" w:author="Autor">
              <w:r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x</w:t>
              </w:r>
            </w:ins>
          </w:p>
        </w:tc>
        <w:tc>
          <w:tcPr>
            <w:tcW w:w="1905" w:type="dxa"/>
          </w:tcPr>
          <w:p w14:paraId="450D7DF0" w14:textId="03BAE607" w:rsidR="001A1EC7" w:rsidRPr="005D716B" w:rsidRDefault="001A1EC7" w:rsidP="00B4DF64">
            <w:pPr>
              <w:spacing w:line="276" w:lineRule="auto"/>
              <w:jc w:val="center"/>
              <w:rPr>
                <w:ins w:id="50" w:author="Autor"/>
                <w:rFonts w:eastAsia="Calibri" w:cstheme="minorHAnsi"/>
                <w:color w:val="000000" w:themeColor="text1"/>
                <w:sz w:val="20"/>
                <w:szCs w:val="20"/>
              </w:rPr>
            </w:pPr>
            <w:ins w:id="51" w:author="Autor">
              <w:r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x</w:t>
              </w:r>
            </w:ins>
          </w:p>
        </w:tc>
        <w:tc>
          <w:tcPr>
            <w:tcW w:w="1515" w:type="dxa"/>
          </w:tcPr>
          <w:p w14:paraId="31A544AB" w14:textId="0DEA8B77" w:rsidR="001A1EC7" w:rsidRPr="005D716B" w:rsidRDefault="00BD6C24" w:rsidP="00B4DF64">
            <w:pPr>
              <w:spacing w:line="276" w:lineRule="auto"/>
              <w:jc w:val="center"/>
              <w:rPr>
                <w:ins w:id="52" w:author="Autor"/>
                <w:rFonts w:eastAsia="Calibri" w:cstheme="minorHAnsi"/>
                <w:color w:val="000000" w:themeColor="text1"/>
                <w:sz w:val="20"/>
                <w:szCs w:val="20"/>
              </w:rPr>
            </w:pPr>
            <w:ins w:id="53" w:author="Autor">
              <w:r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x</w:t>
              </w:r>
            </w:ins>
          </w:p>
        </w:tc>
      </w:tr>
    </w:tbl>
    <w:p w14:paraId="4D983B0A" w14:textId="20FBBDAB" w:rsidR="1D345ABA" w:rsidRPr="005D716B" w:rsidRDefault="51018D60" w:rsidP="00B4DF64">
      <w:pPr>
        <w:spacing w:before="360" w:after="160" w:line="276" w:lineRule="auto"/>
        <w:rPr>
          <w:rFonts w:eastAsiaTheme="minorEastAsia" w:cstheme="minorHAnsi"/>
          <w:lang w:eastAsia="pl-PL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Zamawiający na koniec </w:t>
      </w:r>
      <w:r w:rsidR="3373A280" w:rsidRPr="005D716B">
        <w:rPr>
          <w:rFonts w:eastAsia="Calibri" w:cstheme="minorHAnsi"/>
          <w:color w:val="000000" w:themeColor="text1"/>
          <w:sz w:val="22"/>
          <w:szCs w:val="22"/>
        </w:rPr>
        <w:t xml:space="preserve">Prac 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>Etapu I</w:t>
      </w:r>
      <w:r w:rsidR="1CD9F9A6" w:rsidRPr="005D716B">
        <w:rPr>
          <w:rFonts w:eastAsia="Calibri" w:cstheme="minorHAnsi"/>
          <w:color w:val="000000" w:themeColor="text1"/>
          <w:sz w:val="22"/>
          <w:szCs w:val="22"/>
        </w:rPr>
        <w:t>I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 dokona weryfikacji spełnienia następujących Wymagań</w:t>
      </w:r>
      <w:r w:rsidRPr="005D716B">
        <w:rPr>
          <w:rFonts w:eastAsia="Calibri" w:cstheme="minorHAnsi"/>
          <w:sz w:val="22"/>
          <w:szCs w:val="22"/>
        </w:rPr>
        <w:t xml:space="preserve"> K</w:t>
      </w:r>
      <w:r w:rsidR="7A1E99C1" w:rsidRPr="005D716B">
        <w:rPr>
          <w:rFonts w:eastAsia="Calibri" w:cstheme="minorHAnsi"/>
          <w:sz w:val="22"/>
          <w:szCs w:val="22"/>
          <w:lang w:eastAsia="pl-PL"/>
        </w:rPr>
        <w:t>onkursowych</w:t>
      </w:r>
      <w:r w:rsidR="6B1DB2B1" w:rsidRPr="005D716B">
        <w:rPr>
          <w:rFonts w:eastAsia="Calibri" w:cstheme="minorHAnsi"/>
          <w:sz w:val="22"/>
          <w:szCs w:val="22"/>
          <w:lang w:eastAsia="pl-PL"/>
        </w:rPr>
        <w:t>, z uwzględnieniem dopuszczalnej Granicy Błędu określonej w Załączniku nr 1 do Regulaminu</w:t>
      </w:r>
      <w:r w:rsidR="7A1E99C1" w:rsidRPr="005D716B">
        <w:rPr>
          <w:rFonts w:eastAsia="Calibri" w:cstheme="minorHAnsi"/>
          <w:sz w:val="22"/>
          <w:szCs w:val="22"/>
          <w:lang w:eastAsia="pl-PL"/>
        </w:rPr>
        <w:t>:</w:t>
      </w:r>
    </w:p>
    <w:p w14:paraId="541E3CAD" w14:textId="4750CF7C" w:rsidR="00E71FDB" w:rsidRPr="005D716B" w:rsidRDefault="409C41C6" w:rsidP="00B4DF64">
      <w:pPr>
        <w:spacing w:before="360" w:after="160" w:line="276" w:lineRule="auto"/>
        <w:rPr>
          <w:rFonts w:cstheme="minorHAnsi"/>
          <w:i/>
          <w:iCs/>
        </w:rPr>
      </w:pPr>
      <w:r w:rsidRPr="005D716B">
        <w:rPr>
          <w:rFonts w:cstheme="minorHAnsi"/>
          <w:i/>
          <w:iCs/>
          <w:sz w:val="18"/>
          <w:szCs w:val="18"/>
        </w:rPr>
        <w:t>Tabela 5. Podstawa weryfikacji na koniec Etapu II Wymagań Konkursowych</w:t>
      </w:r>
    </w:p>
    <w:tbl>
      <w:tblPr>
        <w:tblStyle w:val="Tabela-Siatka2"/>
        <w:tblW w:w="0" w:type="auto"/>
        <w:tblInd w:w="-5" w:type="dxa"/>
        <w:tblLook w:val="04A0" w:firstRow="1" w:lastRow="0" w:firstColumn="1" w:lastColumn="0" w:noHBand="0" w:noVBand="1"/>
      </w:tblPr>
      <w:tblGrid>
        <w:gridCol w:w="5434"/>
        <w:gridCol w:w="1585"/>
        <w:gridCol w:w="1905"/>
        <w:gridCol w:w="1515"/>
      </w:tblGrid>
      <w:tr w:rsidR="30E2FD69" w:rsidRPr="005D716B" w14:paraId="38917C8F" w14:textId="77777777" w:rsidTr="003662C2">
        <w:tc>
          <w:tcPr>
            <w:tcW w:w="5434" w:type="dxa"/>
            <w:vMerge w:val="restart"/>
          </w:tcPr>
          <w:p w14:paraId="76831BF3" w14:textId="6CF0967D" w:rsidR="30E2FD69" w:rsidRPr="005D716B" w:rsidRDefault="30E2FD69" w:rsidP="00B4DF64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Wymaganie </w:t>
            </w:r>
            <w:r w:rsidR="4236FB2E"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Konkursowe</w:t>
            </w:r>
          </w:p>
        </w:tc>
        <w:tc>
          <w:tcPr>
            <w:tcW w:w="5005" w:type="dxa"/>
            <w:gridSpan w:val="3"/>
          </w:tcPr>
          <w:p w14:paraId="3D8B5B6E" w14:textId="2DF0D312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Weryfikacja na podstawie</w:t>
            </w:r>
          </w:p>
        </w:tc>
      </w:tr>
      <w:tr w:rsidR="30E2FD69" w:rsidRPr="005D716B" w14:paraId="65A743FD" w14:textId="77777777" w:rsidTr="003662C2">
        <w:tc>
          <w:tcPr>
            <w:tcW w:w="5434" w:type="dxa"/>
            <w:vMerge/>
          </w:tcPr>
          <w:p w14:paraId="1C932C96" w14:textId="77777777" w:rsidR="00BA6FE0" w:rsidRPr="005D716B" w:rsidRDefault="00BA6F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5" w:type="dxa"/>
          </w:tcPr>
          <w:p w14:paraId="7D609C91" w14:textId="02721CDA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Dostarczone</w:t>
            </w:r>
          </w:p>
          <w:p w14:paraId="641AE544" w14:textId="52BD2F34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dokumenty</w:t>
            </w:r>
          </w:p>
        </w:tc>
        <w:tc>
          <w:tcPr>
            <w:tcW w:w="1905" w:type="dxa"/>
          </w:tcPr>
          <w:p w14:paraId="046E2FD4" w14:textId="1B0F4E62" w:rsidR="0C9D345B" w:rsidRPr="005D716B" w:rsidRDefault="0C9D345B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Arkusz</w:t>
            </w:r>
          </w:p>
          <w:p w14:paraId="064FCCCD" w14:textId="5E149BDF" w:rsidR="0C9D345B" w:rsidRPr="005D716B" w:rsidRDefault="0C9D345B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kalkulacyjny</w:t>
            </w:r>
          </w:p>
          <w:p w14:paraId="0B8DDF10" w14:textId="621D59D4" w:rsidR="0C9D345B" w:rsidRPr="005D716B" w:rsidRDefault="0C9D345B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obliczenia LCOH</w:t>
            </w:r>
          </w:p>
        </w:tc>
        <w:tc>
          <w:tcPr>
            <w:tcW w:w="1515" w:type="dxa"/>
          </w:tcPr>
          <w:p w14:paraId="6AE539E5" w14:textId="525CC06E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Model </w:t>
            </w:r>
          </w:p>
          <w:p w14:paraId="6F4D4C07" w14:textId="16B86FBF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Numeryczny</w:t>
            </w:r>
          </w:p>
          <w:p w14:paraId="225CAB81" w14:textId="5C0A636B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TRNSYS</w:t>
            </w:r>
          </w:p>
        </w:tc>
      </w:tr>
      <w:tr w:rsidR="30E2FD69" w:rsidRPr="005D716B" w14:paraId="262CAC9E" w14:textId="77777777" w:rsidTr="003662C2">
        <w:tc>
          <w:tcPr>
            <w:tcW w:w="5434" w:type="dxa"/>
          </w:tcPr>
          <w:p w14:paraId="15BE07F9" w14:textId="489B336D" w:rsidR="7AF97C1D" w:rsidRPr="005D716B" w:rsidRDefault="7AF97C1D" w:rsidP="00B4DF64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Udział Odnawialnych Źródeł Energii w </w:t>
            </w:r>
            <w:r w:rsidR="36520454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Demonstratorze Technologii</w:t>
            </w:r>
          </w:p>
        </w:tc>
        <w:tc>
          <w:tcPr>
            <w:tcW w:w="1585" w:type="dxa"/>
          </w:tcPr>
          <w:p w14:paraId="58600970" w14:textId="45752B85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05" w:type="dxa"/>
          </w:tcPr>
          <w:p w14:paraId="0003CDFF" w14:textId="7A36EE37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08752147" w14:textId="581A1117" w:rsidR="67093B8F" w:rsidRPr="005D716B" w:rsidRDefault="67093B8F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30E2FD69" w:rsidRPr="005D716B" w14:paraId="56DB553A" w14:textId="77777777" w:rsidTr="003662C2">
        <w:tc>
          <w:tcPr>
            <w:tcW w:w="5434" w:type="dxa"/>
          </w:tcPr>
          <w:p w14:paraId="692CBF8F" w14:textId="66A969CA" w:rsidR="00DBE060" w:rsidRPr="005D716B" w:rsidRDefault="00DBE060" w:rsidP="00B4DF64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LCOH</w:t>
            </w:r>
          </w:p>
        </w:tc>
        <w:tc>
          <w:tcPr>
            <w:tcW w:w="1585" w:type="dxa"/>
          </w:tcPr>
          <w:p w14:paraId="23051E41" w14:textId="471B83AA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05" w:type="dxa"/>
          </w:tcPr>
          <w:p w14:paraId="1FBF0745" w14:textId="7A5A3F78" w:rsidR="29078760" w:rsidRPr="005D716B" w:rsidRDefault="2907876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BC38D47" w14:textId="3CB17F5A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30E2FD69" w:rsidRPr="005D716B" w14:paraId="4B3DBB22" w14:textId="77777777" w:rsidTr="003662C2">
        <w:tc>
          <w:tcPr>
            <w:tcW w:w="5434" w:type="dxa"/>
          </w:tcPr>
          <w:p w14:paraId="223F7CB3" w14:textId="1495E70C" w:rsidR="631DDE93" w:rsidRPr="005D716B" w:rsidRDefault="631DDE93" w:rsidP="00B4DF64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Dostarczanie ciepłej wody użytkowej</w:t>
            </w:r>
          </w:p>
        </w:tc>
        <w:tc>
          <w:tcPr>
            <w:tcW w:w="1585" w:type="dxa"/>
          </w:tcPr>
          <w:p w14:paraId="2A12142B" w14:textId="3B0D9946" w:rsidR="11A2F64A" w:rsidRPr="005D716B" w:rsidRDefault="11A2F64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71AED69" w14:textId="59D5E48C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2A5A05F9" w14:textId="51813F73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30E2FD69" w:rsidRPr="005D716B" w14:paraId="4D2787F2" w14:textId="77777777" w:rsidTr="003662C2">
        <w:tc>
          <w:tcPr>
            <w:tcW w:w="5434" w:type="dxa"/>
          </w:tcPr>
          <w:p w14:paraId="2C13328F" w14:textId="4701385E" w:rsidR="385EDB26" w:rsidRPr="005D716B" w:rsidRDefault="385EDB26" w:rsidP="00B4DF64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Wielkość </w:t>
            </w:r>
            <w:r w:rsidR="3F17E63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</w:p>
        </w:tc>
        <w:tc>
          <w:tcPr>
            <w:tcW w:w="1585" w:type="dxa"/>
          </w:tcPr>
          <w:p w14:paraId="29A48E46" w14:textId="47DD0953" w:rsidR="11A2F64A" w:rsidRPr="005D716B" w:rsidRDefault="11A2F64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40006A0" w14:textId="783B0343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21E833B1" w14:textId="23E02B75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794604D1" w14:textId="46E5C0E2" w:rsidR="00E71FDB" w:rsidRPr="005D716B" w:rsidRDefault="00E71FDB" w:rsidP="00B4DF64">
      <w:pPr>
        <w:spacing w:after="160" w:line="276" w:lineRule="auto"/>
        <w:jc w:val="both"/>
        <w:rPr>
          <w:rFonts w:eastAsia="Calibri" w:cstheme="minorHAnsi"/>
          <w:lang w:eastAsia="pl-PL"/>
        </w:rPr>
      </w:pPr>
    </w:p>
    <w:p w14:paraId="74B07DD5" w14:textId="31FE5C60" w:rsidR="00E71FDB" w:rsidRPr="005D716B" w:rsidRDefault="00E71FDB" w:rsidP="00B4DF64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Jeśli nie został spełniony którykolwiek z powyższych w</w:t>
      </w:r>
      <w:r w:rsidR="349326F7" w:rsidRPr="005D716B">
        <w:rPr>
          <w:rFonts w:eastAsia="Calibri" w:cstheme="minorHAnsi"/>
          <w:sz w:val="22"/>
          <w:szCs w:val="22"/>
          <w:lang w:eastAsia="pl-PL"/>
        </w:rPr>
        <w:t>ymogów</w:t>
      </w:r>
      <w:r w:rsidR="32745B42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przyznaje się Wynik Negatywny.</w:t>
      </w:r>
    </w:p>
    <w:p w14:paraId="5B7E515E" w14:textId="2DE47DAF" w:rsidR="6CE6A1C2" w:rsidRPr="005D716B" w:rsidRDefault="7154F0FE" w:rsidP="30E2FD69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</w:t>
      </w:r>
      <w:r w:rsidR="6CE6A1C2" w:rsidRPr="005D716B">
        <w:rPr>
          <w:rFonts w:eastAsia="Calibri" w:cstheme="minorHAnsi"/>
          <w:sz w:val="22"/>
          <w:szCs w:val="22"/>
          <w:lang w:eastAsia="pl-PL"/>
        </w:rPr>
        <w:t>eryfikacja i proces oceny są przeprowadzane zgodnie z</w:t>
      </w:r>
      <w:r w:rsidR="1ED98790" w:rsidRPr="005D716B">
        <w:rPr>
          <w:rFonts w:eastAsia="Calibri" w:cstheme="minorHAnsi"/>
          <w:sz w:val="22"/>
          <w:szCs w:val="22"/>
          <w:lang w:eastAsia="pl-PL"/>
        </w:rPr>
        <w:t>e szczegółowymi</w:t>
      </w:r>
      <w:r w:rsidR="6CE6A1C2" w:rsidRPr="005D716B">
        <w:rPr>
          <w:rFonts w:eastAsia="Calibri" w:cstheme="minorHAnsi"/>
          <w:sz w:val="22"/>
          <w:szCs w:val="22"/>
          <w:lang w:eastAsia="pl-PL"/>
        </w:rPr>
        <w:t xml:space="preserve"> zapisami Załącznika nr 5 do Regulaminu. </w:t>
      </w:r>
    </w:p>
    <w:p w14:paraId="31D850FC" w14:textId="77777777" w:rsidR="00E71FDB" w:rsidRPr="005D716B" w:rsidRDefault="00E71FDB" w:rsidP="30E2FD69">
      <w:pPr>
        <w:pStyle w:val="Akapitzlist"/>
        <w:ind w:left="0"/>
        <w:rPr>
          <w:rFonts w:cstheme="minorHAnsi"/>
        </w:rPr>
      </w:pPr>
    </w:p>
    <w:p w14:paraId="061AFBFC" w14:textId="6C3D3ABA" w:rsidR="00E71FDB" w:rsidRPr="005D716B" w:rsidRDefault="00E71FDB" w:rsidP="00D501D9">
      <w:pPr>
        <w:numPr>
          <w:ilvl w:val="0"/>
          <w:numId w:val="37"/>
        </w:numPr>
        <w:spacing w:after="160" w:line="276" w:lineRule="auto"/>
        <w:jc w:val="both"/>
        <w:outlineLvl w:val="2"/>
        <w:rPr>
          <w:rFonts w:eastAsiaTheme="majorEastAsia" w:cstheme="minorHAnsi"/>
          <w:b/>
          <w:bCs/>
          <w:color w:val="1F4E79" w:themeColor="accent1" w:themeShade="80"/>
        </w:rPr>
      </w:pPr>
      <w:bookmarkStart w:id="54" w:name="_Toc69845510"/>
      <w:r w:rsidRPr="005D716B">
        <w:rPr>
          <w:rFonts w:eastAsia="Times New Roman" w:cstheme="minorHAnsi"/>
          <w:b/>
          <w:bCs/>
          <w:color w:val="1F4D78"/>
          <w:sz w:val="26"/>
          <w:szCs w:val="26"/>
          <w:lang w:eastAsia="pl-PL"/>
        </w:rPr>
        <w:t>Eta</w:t>
      </w:r>
      <w:r w:rsidR="007947ED" w:rsidRPr="005D716B">
        <w:rPr>
          <w:rFonts w:eastAsia="Times New Roman" w:cstheme="minorHAnsi"/>
          <w:b/>
          <w:bCs/>
          <w:color w:val="1F4D78"/>
          <w:sz w:val="26"/>
          <w:szCs w:val="26"/>
          <w:lang w:eastAsia="pl-PL"/>
        </w:rPr>
        <w:t>p III</w:t>
      </w:r>
      <w:bookmarkEnd w:id="54"/>
    </w:p>
    <w:p w14:paraId="5441AAAB" w14:textId="7C642CB7" w:rsidR="00E71FDB" w:rsidRPr="005D716B" w:rsidRDefault="33CD15EE" w:rsidP="00D501D9">
      <w:pPr>
        <w:keepNext/>
        <w:keepLines/>
        <w:numPr>
          <w:ilvl w:val="1"/>
          <w:numId w:val="37"/>
        </w:numPr>
        <w:spacing w:before="240" w:after="160" w:line="276" w:lineRule="auto"/>
        <w:jc w:val="both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55" w:name="_Toc69845511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Zakres prac Etapu III</w:t>
      </w:r>
      <w:bookmarkEnd w:id="55"/>
    </w:p>
    <w:p w14:paraId="1BE5065F" w14:textId="10FE881F" w:rsidR="00E71FDB" w:rsidRPr="005D716B" w:rsidRDefault="00E71FDB" w:rsidP="00B4DF64">
      <w:p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 xml:space="preserve">W ramach Etapu III </w:t>
      </w:r>
      <w:r w:rsidR="2DA1F167" w:rsidRPr="005D716B">
        <w:rPr>
          <w:rFonts w:cstheme="minorHAnsi"/>
          <w:sz w:val="22"/>
          <w:szCs w:val="22"/>
          <w:lang w:eastAsia="pl-PL"/>
        </w:rPr>
        <w:t>Wykonawc</w:t>
      </w:r>
      <w:r w:rsidR="73707E80" w:rsidRPr="005D716B">
        <w:rPr>
          <w:rFonts w:cstheme="minorHAnsi"/>
          <w:sz w:val="22"/>
          <w:szCs w:val="22"/>
          <w:lang w:eastAsia="pl-PL"/>
        </w:rPr>
        <w:t xml:space="preserve">a </w:t>
      </w:r>
      <w:r w:rsidR="74DE9898" w:rsidRPr="005D716B">
        <w:rPr>
          <w:rFonts w:cstheme="minorHAnsi"/>
          <w:sz w:val="22"/>
          <w:szCs w:val="22"/>
          <w:lang w:eastAsia="pl-PL"/>
        </w:rPr>
        <w:t>we współpracy z</w:t>
      </w:r>
      <w:r w:rsidR="73707E80" w:rsidRPr="005D716B">
        <w:rPr>
          <w:rFonts w:cstheme="minorHAnsi"/>
          <w:sz w:val="22"/>
          <w:szCs w:val="22"/>
          <w:lang w:eastAsia="pl-PL"/>
        </w:rPr>
        <w:t xml:space="preserve"> Użytkownik</w:t>
      </w:r>
      <w:r w:rsidR="4505A0E0" w:rsidRPr="005D716B">
        <w:rPr>
          <w:rFonts w:cstheme="minorHAnsi"/>
          <w:sz w:val="22"/>
          <w:szCs w:val="22"/>
          <w:lang w:eastAsia="pl-PL"/>
        </w:rPr>
        <w:t>iem</w:t>
      </w:r>
      <w:r w:rsidR="73707E80" w:rsidRPr="005D716B">
        <w:rPr>
          <w:rFonts w:cstheme="minorHAnsi"/>
          <w:sz w:val="22"/>
          <w:szCs w:val="22"/>
          <w:lang w:eastAsia="pl-PL"/>
        </w:rPr>
        <w:t xml:space="preserve"> </w:t>
      </w:r>
      <w:r w:rsidR="00D62D84" w:rsidRPr="005D716B">
        <w:rPr>
          <w:rFonts w:cstheme="minorHAnsi"/>
          <w:sz w:val="22"/>
          <w:szCs w:val="22"/>
          <w:lang w:eastAsia="pl-PL"/>
        </w:rPr>
        <w:t xml:space="preserve">jest zobowiązany prowadzić </w:t>
      </w:r>
      <w:r w:rsidR="2DA1F167" w:rsidRPr="005D716B">
        <w:rPr>
          <w:rFonts w:cstheme="minorHAnsi"/>
          <w:sz w:val="22"/>
          <w:szCs w:val="22"/>
          <w:lang w:eastAsia="pl-PL"/>
        </w:rPr>
        <w:t xml:space="preserve">eksploatację, obserwację i optymalizację </w:t>
      </w:r>
      <w:r w:rsidR="0C5E2115" w:rsidRPr="005D716B">
        <w:rPr>
          <w:rFonts w:cstheme="minorHAnsi"/>
          <w:sz w:val="22"/>
          <w:szCs w:val="22"/>
          <w:lang w:eastAsia="pl-PL"/>
        </w:rPr>
        <w:t>Demonstratora Technologii</w:t>
      </w:r>
      <w:r w:rsidR="2DA1F167" w:rsidRPr="005D716B">
        <w:rPr>
          <w:rFonts w:cstheme="minorHAnsi"/>
          <w:sz w:val="22"/>
          <w:szCs w:val="22"/>
          <w:lang w:eastAsia="pl-PL"/>
        </w:rPr>
        <w:t xml:space="preserve"> w celu</w:t>
      </w:r>
      <w:r w:rsidR="2F4F183C" w:rsidRPr="005D716B">
        <w:rPr>
          <w:rFonts w:cstheme="minorHAnsi"/>
          <w:sz w:val="22"/>
          <w:szCs w:val="22"/>
          <w:lang w:eastAsia="pl-PL"/>
        </w:rPr>
        <w:t>:</w:t>
      </w:r>
    </w:p>
    <w:p w14:paraId="6C44969E" w14:textId="4106AF9A" w:rsidR="1E7666E2" w:rsidRPr="005D716B" w:rsidRDefault="1E7666E2" w:rsidP="00D501D9">
      <w:pPr>
        <w:pStyle w:val="Akapitzlist"/>
        <w:numPr>
          <w:ilvl w:val="0"/>
          <w:numId w:val="20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zapewnienia </w:t>
      </w:r>
      <w:r w:rsidR="6B9D7A92" w:rsidRPr="005D716B">
        <w:rPr>
          <w:rFonts w:eastAsia="Calibri" w:cstheme="minorHAnsi"/>
          <w:sz w:val="22"/>
          <w:szCs w:val="22"/>
          <w:lang w:eastAsia="pl-PL"/>
        </w:rPr>
        <w:t xml:space="preserve">utrzymania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wszystkich </w:t>
      </w:r>
      <w:r w:rsidR="00A32D03" w:rsidRPr="005D716B">
        <w:rPr>
          <w:rFonts w:eastAsia="Calibri" w:cstheme="minorHAnsi"/>
          <w:sz w:val="22"/>
          <w:szCs w:val="22"/>
          <w:lang w:eastAsia="pl-PL"/>
        </w:rPr>
        <w:t>Wymagań Obligatoryjnych</w:t>
      </w:r>
      <w:r w:rsidR="4AEFED2B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1F866A74" w14:textId="5B626A7B" w:rsidR="00E71FDB" w:rsidRPr="005D716B" w:rsidRDefault="7D755427" w:rsidP="00D501D9">
      <w:pPr>
        <w:pStyle w:val="Akapitzlist"/>
        <w:numPr>
          <w:ilvl w:val="0"/>
          <w:numId w:val="20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 xml:space="preserve">zapewnienia utrzymania wszystkich </w:t>
      </w:r>
      <w:r w:rsidR="00A32D03" w:rsidRPr="005D716B">
        <w:rPr>
          <w:rFonts w:eastAsia="Calibri" w:cstheme="minorHAnsi"/>
          <w:sz w:val="22"/>
          <w:szCs w:val="22"/>
          <w:lang w:eastAsia="pl-PL"/>
        </w:rPr>
        <w:t>Wymagań Konkursowych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, w szczególności </w:t>
      </w:r>
      <w:r w:rsidR="75DDA680" w:rsidRPr="005D716B">
        <w:rPr>
          <w:rFonts w:eastAsia="Calibri" w:cstheme="minorHAnsi"/>
          <w:sz w:val="22"/>
          <w:szCs w:val="22"/>
          <w:lang w:eastAsia="pl-PL"/>
        </w:rPr>
        <w:t xml:space="preserve">oczekiwanego udziału energii OZE w </w:t>
      </w:r>
      <w:r w:rsidR="63F7DB7F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  <w:r w:rsidR="75DDA680" w:rsidRPr="005D716B">
        <w:rPr>
          <w:rFonts w:eastAsia="Calibri" w:cstheme="minorHAnsi"/>
          <w:sz w:val="22"/>
          <w:szCs w:val="22"/>
          <w:lang w:eastAsia="pl-PL"/>
        </w:rPr>
        <w:t xml:space="preserve"> na poziomie zadeklarowanym przez Wykonawcę w Etapie II</w:t>
      </w:r>
      <w:r w:rsidR="74AC0D79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39D2BEC5" w14:textId="2A4CACCD" w:rsidR="00E71FDB" w:rsidRPr="005D716B" w:rsidRDefault="1FAEE392" w:rsidP="00D501D9">
      <w:pPr>
        <w:pStyle w:val="Akapitzlist"/>
        <w:numPr>
          <w:ilvl w:val="0"/>
          <w:numId w:val="20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pozyskiwani</w:t>
      </w:r>
      <w:r w:rsidR="1489AE0B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wiedzy w obszarze eksploatacji Demonstrator</w:t>
      </w:r>
      <w:r w:rsidR="0F41E2BA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Technologii, </w:t>
      </w:r>
    </w:p>
    <w:p w14:paraId="67E842CB" w14:textId="3904F729" w:rsidR="00E71FDB" w:rsidRPr="005D716B" w:rsidRDefault="726DAA47" w:rsidP="00D501D9">
      <w:pPr>
        <w:pStyle w:val="Akapitzlist"/>
        <w:numPr>
          <w:ilvl w:val="0"/>
          <w:numId w:val="20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prowadzenia </w:t>
      </w:r>
      <w:r w:rsidR="75DDA680" w:rsidRPr="005D716B">
        <w:rPr>
          <w:rFonts w:eastAsia="Calibri" w:cstheme="minorHAnsi"/>
          <w:sz w:val="22"/>
          <w:szCs w:val="22"/>
          <w:lang w:eastAsia="pl-PL"/>
        </w:rPr>
        <w:t>analiz</w:t>
      </w:r>
      <w:r w:rsidR="5EC26FE2" w:rsidRPr="005D716B">
        <w:rPr>
          <w:rFonts w:eastAsia="Calibri" w:cstheme="minorHAnsi"/>
          <w:sz w:val="22"/>
          <w:szCs w:val="22"/>
          <w:lang w:eastAsia="pl-PL"/>
        </w:rPr>
        <w:t>y</w:t>
      </w:r>
      <w:r w:rsidR="75DDA680" w:rsidRPr="005D716B">
        <w:rPr>
          <w:rFonts w:eastAsia="Calibri" w:cstheme="minorHAnsi"/>
          <w:sz w:val="22"/>
          <w:szCs w:val="22"/>
          <w:lang w:eastAsia="pl-PL"/>
        </w:rPr>
        <w:t xml:space="preserve"> i formułowani</w:t>
      </w:r>
      <w:r w:rsidR="7AF8CD69" w:rsidRPr="005D716B">
        <w:rPr>
          <w:rFonts w:eastAsia="Calibri" w:cstheme="minorHAnsi"/>
          <w:sz w:val="22"/>
          <w:szCs w:val="22"/>
          <w:lang w:eastAsia="pl-PL"/>
        </w:rPr>
        <w:t xml:space="preserve">a </w:t>
      </w:r>
      <w:r w:rsidR="75DDA680" w:rsidRPr="005D716B">
        <w:rPr>
          <w:rFonts w:eastAsia="Calibri" w:cstheme="minorHAnsi"/>
          <w:sz w:val="22"/>
          <w:szCs w:val="22"/>
          <w:lang w:eastAsia="pl-PL"/>
        </w:rPr>
        <w:t>rekomendacji eksploatacyjnych,</w:t>
      </w:r>
    </w:p>
    <w:p w14:paraId="0D915B43" w14:textId="40041DB9" w:rsidR="00E71FDB" w:rsidRPr="005D716B" w:rsidRDefault="48B39FF9" w:rsidP="00D501D9">
      <w:pPr>
        <w:pStyle w:val="Akapitzlist"/>
        <w:numPr>
          <w:ilvl w:val="0"/>
          <w:numId w:val="20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podejmowani</w:t>
      </w:r>
      <w:r w:rsidR="253FAF21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bieżących decyzji operacyjnych dotyczących produkcji, dystrybucji i odbior</w:t>
      </w:r>
      <w:r w:rsidR="1B2D62BC" w:rsidRPr="005D716B">
        <w:rPr>
          <w:rFonts w:eastAsia="Calibri" w:cstheme="minorHAnsi"/>
          <w:sz w:val="22"/>
          <w:szCs w:val="22"/>
          <w:lang w:eastAsia="pl-PL"/>
        </w:rPr>
        <w:t>u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ciepła przez Odbiorców Końcowych,</w:t>
      </w:r>
    </w:p>
    <w:p w14:paraId="00EF0B44" w14:textId="2C874775" w:rsidR="00E71FDB" w:rsidRPr="005D716B" w:rsidRDefault="75DDA680" w:rsidP="00D501D9">
      <w:pPr>
        <w:pStyle w:val="Akapitzlist"/>
        <w:numPr>
          <w:ilvl w:val="0"/>
          <w:numId w:val="20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zbierani</w:t>
      </w:r>
      <w:r w:rsidR="248E3961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danych eksploatacyjnych czynnik</w:t>
      </w:r>
      <w:r w:rsidR="649007E8" w:rsidRPr="005D716B">
        <w:rPr>
          <w:rFonts w:eastAsia="Calibri" w:cstheme="minorHAnsi"/>
          <w:sz w:val="22"/>
          <w:szCs w:val="22"/>
          <w:lang w:eastAsia="pl-PL"/>
        </w:rPr>
        <w:t>ów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mających wpływ na sposób funkcjonowania </w:t>
      </w:r>
      <w:r w:rsidR="39942AE6" w:rsidRPr="005D716B">
        <w:rPr>
          <w:rFonts w:eastAsia="Calibri" w:cstheme="minorHAnsi"/>
          <w:sz w:val="22"/>
          <w:szCs w:val="22"/>
          <w:lang w:eastAsia="pl-PL"/>
        </w:rPr>
        <w:t>Demonstr</w:t>
      </w:r>
      <w:r w:rsidR="4924BD43" w:rsidRPr="005D716B">
        <w:rPr>
          <w:rFonts w:eastAsia="Calibri" w:cstheme="minorHAnsi"/>
          <w:sz w:val="22"/>
          <w:szCs w:val="22"/>
          <w:lang w:eastAsia="pl-PL"/>
        </w:rPr>
        <w:t>a</w:t>
      </w:r>
      <w:r w:rsidR="39942AE6" w:rsidRPr="005D716B">
        <w:rPr>
          <w:rFonts w:eastAsia="Calibri" w:cstheme="minorHAnsi"/>
          <w:sz w:val="22"/>
          <w:szCs w:val="22"/>
          <w:lang w:eastAsia="pl-PL"/>
        </w:rPr>
        <w:t>tora Technologii</w:t>
      </w:r>
      <w:r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062D9B4B" w14:textId="44EE314F" w:rsidR="75DDA680" w:rsidRPr="005D716B" w:rsidRDefault="75DDA680" w:rsidP="00D501D9">
      <w:pPr>
        <w:pStyle w:val="Akapitzlist"/>
        <w:numPr>
          <w:ilvl w:val="0"/>
          <w:numId w:val="20"/>
        </w:numPr>
        <w:spacing w:after="12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udostępni</w:t>
      </w:r>
      <w:r w:rsidR="3C913A54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>ni</w:t>
      </w:r>
      <w:r w:rsidR="17702E60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Zamawiającemu informacji zgromadzonych </w:t>
      </w:r>
      <w:r w:rsidR="258B1EAE" w:rsidRPr="005D716B">
        <w:rPr>
          <w:rFonts w:eastAsia="Calibri" w:cstheme="minorHAnsi"/>
          <w:sz w:val="22"/>
          <w:szCs w:val="22"/>
          <w:lang w:eastAsia="pl-PL"/>
        </w:rPr>
        <w:t>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system</w:t>
      </w:r>
      <w:r w:rsidR="37015372" w:rsidRPr="005D716B">
        <w:rPr>
          <w:rFonts w:eastAsia="Calibri" w:cstheme="minorHAnsi"/>
          <w:sz w:val="22"/>
          <w:szCs w:val="22"/>
          <w:lang w:eastAsia="pl-PL"/>
        </w:rPr>
        <w:t>ie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sterowania i kontroli procesu</w:t>
      </w:r>
      <w:r w:rsidR="29D87A29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52AFDADA" w14:textId="52727943" w:rsidR="00A32D03" w:rsidRPr="005D716B" w:rsidRDefault="00A32D03" w:rsidP="30E2FD69">
      <w:pPr>
        <w:spacing w:after="120" w:line="276" w:lineRule="auto"/>
        <w:jc w:val="both"/>
        <w:rPr>
          <w:rFonts w:eastAsia="Calibri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W ramach Etapu III nie </w:t>
      </w:r>
      <w:r w:rsidR="00AF39A5" w:rsidRPr="005D716B">
        <w:rPr>
          <w:rFonts w:eastAsia="Calibri" w:cstheme="minorHAnsi"/>
          <w:sz w:val="22"/>
          <w:szCs w:val="22"/>
        </w:rPr>
        <w:t>są przewidziane prace badawczo-rozwojowe nakierowane na</w:t>
      </w:r>
      <w:r w:rsidRPr="005D716B">
        <w:rPr>
          <w:rFonts w:eastAsia="Calibri" w:cstheme="minorHAnsi"/>
          <w:sz w:val="22"/>
          <w:szCs w:val="22"/>
        </w:rPr>
        <w:t xml:space="preserve"> dalszy rozwój Rozwiązania, lecz jedynie obserwacja i weryfikacja jego zastosowania w Demonstrator</w:t>
      </w:r>
      <w:r w:rsidR="38CA3D53" w:rsidRPr="005D716B">
        <w:rPr>
          <w:rFonts w:eastAsia="Calibri" w:cstheme="minorHAnsi"/>
          <w:sz w:val="22"/>
          <w:szCs w:val="22"/>
        </w:rPr>
        <w:t>ze</w:t>
      </w:r>
      <w:r w:rsidR="19966AC2" w:rsidRPr="005D716B">
        <w:rPr>
          <w:rFonts w:eastAsia="Calibri" w:cstheme="minorHAnsi"/>
          <w:sz w:val="22"/>
          <w:szCs w:val="22"/>
        </w:rPr>
        <w:t xml:space="preserve"> Technologii</w:t>
      </w:r>
      <w:r w:rsidR="00FF2EA7" w:rsidRPr="005D716B">
        <w:rPr>
          <w:rFonts w:eastAsia="Calibri" w:cstheme="minorHAnsi"/>
          <w:sz w:val="22"/>
          <w:szCs w:val="22"/>
        </w:rPr>
        <w:t xml:space="preserve"> w ramach danych </w:t>
      </w:r>
      <w:r w:rsidR="114750DE" w:rsidRPr="005D716B">
        <w:rPr>
          <w:rFonts w:eastAsia="Calibri" w:cstheme="minorHAnsi"/>
          <w:sz w:val="22"/>
          <w:szCs w:val="22"/>
        </w:rPr>
        <w:t>zarejestrowanych w ramach eksploatacji</w:t>
      </w:r>
      <w:r w:rsidR="00FF2EA7" w:rsidRPr="005D716B">
        <w:rPr>
          <w:rFonts w:eastAsia="Calibri" w:cstheme="minorHAnsi"/>
          <w:sz w:val="22"/>
          <w:szCs w:val="22"/>
        </w:rPr>
        <w:t xml:space="preserve"> Demonstrator</w:t>
      </w:r>
      <w:r w:rsidR="448F05D7" w:rsidRPr="005D716B">
        <w:rPr>
          <w:rFonts w:eastAsia="Calibri" w:cstheme="minorHAnsi"/>
          <w:sz w:val="22"/>
          <w:szCs w:val="22"/>
        </w:rPr>
        <w:t>a</w:t>
      </w:r>
      <w:r w:rsidR="006C727A" w:rsidRPr="005D716B">
        <w:rPr>
          <w:rFonts w:eastAsia="Calibri" w:cstheme="minorHAnsi"/>
          <w:sz w:val="22"/>
          <w:szCs w:val="22"/>
        </w:rPr>
        <w:t xml:space="preserve"> oraz podejmowanie ww. działań nakierowanych na utrzymanie parametrów Demonstratora zgodnie z Wynikami Prac Etapu II</w:t>
      </w:r>
      <w:r w:rsidRPr="005D716B">
        <w:rPr>
          <w:rFonts w:eastAsia="Calibri" w:cstheme="minorHAnsi"/>
          <w:sz w:val="22"/>
          <w:szCs w:val="22"/>
        </w:rPr>
        <w:t>.</w:t>
      </w:r>
      <w:r w:rsidR="005576F2" w:rsidRPr="005D716B">
        <w:rPr>
          <w:rFonts w:eastAsia="Calibri" w:cstheme="minorHAnsi"/>
          <w:sz w:val="22"/>
          <w:szCs w:val="22"/>
        </w:rPr>
        <w:t xml:space="preserve"> Na zakończenie Etapu III następuje ponowna i końcowa weryfikacja realizacji przez Rozwiązanie stawianych przed nim Wymagań.</w:t>
      </w:r>
    </w:p>
    <w:p w14:paraId="47EEFFF3" w14:textId="051E4F65" w:rsidR="3F1DF6D6" w:rsidRPr="005D716B" w:rsidRDefault="3F1DF6D6" w:rsidP="30E2FD69">
      <w:pPr>
        <w:spacing w:after="120" w:line="276" w:lineRule="auto"/>
        <w:jc w:val="both"/>
        <w:rPr>
          <w:rFonts w:eastAsia="Calibri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W </w:t>
      </w:r>
      <w:r w:rsidR="367E2C99" w:rsidRPr="005D716B">
        <w:rPr>
          <w:rFonts w:eastAsia="Calibri" w:cstheme="minorHAnsi"/>
          <w:sz w:val="22"/>
          <w:szCs w:val="22"/>
        </w:rPr>
        <w:t xml:space="preserve">ramach Etapu III, w </w:t>
      </w:r>
      <w:r w:rsidRPr="005D716B">
        <w:rPr>
          <w:rFonts w:eastAsia="Calibri" w:cstheme="minorHAnsi"/>
          <w:sz w:val="22"/>
          <w:szCs w:val="22"/>
        </w:rPr>
        <w:t xml:space="preserve">okresie eksploatacji Demonstratora </w:t>
      </w:r>
      <w:r w:rsidR="3BEEC612" w:rsidRPr="005D716B">
        <w:rPr>
          <w:rFonts w:eastAsia="Calibri" w:cstheme="minorHAnsi"/>
          <w:sz w:val="22"/>
          <w:szCs w:val="22"/>
        </w:rPr>
        <w:t xml:space="preserve">Technologii, </w:t>
      </w:r>
      <w:r w:rsidR="301EC693" w:rsidRPr="005D716B">
        <w:rPr>
          <w:rFonts w:eastAsia="Calibri" w:cstheme="minorHAnsi"/>
          <w:sz w:val="22"/>
          <w:szCs w:val="22"/>
        </w:rPr>
        <w:t xml:space="preserve">Wykonawca </w:t>
      </w:r>
      <w:r w:rsidR="5F5CBB93" w:rsidRPr="005D716B">
        <w:rPr>
          <w:rFonts w:eastAsia="Calibri" w:cstheme="minorHAnsi"/>
          <w:sz w:val="22"/>
          <w:szCs w:val="22"/>
        </w:rPr>
        <w:t xml:space="preserve">dwukrotnie </w:t>
      </w:r>
      <w:r w:rsidR="301EC693" w:rsidRPr="005D716B">
        <w:rPr>
          <w:rFonts w:eastAsia="Calibri" w:cstheme="minorHAnsi"/>
          <w:sz w:val="22"/>
          <w:szCs w:val="22"/>
        </w:rPr>
        <w:t xml:space="preserve">przygotuje i dostarczy Zamawiającemu raport z </w:t>
      </w:r>
      <w:r w:rsidR="11B175C1" w:rsidRPr="005D716B">
        <w:rPr>
          <w:rFonts w:eastAsia="Calibri" w:cstheme="minorHAnsi"/>
          <w:sz w:val="22"/>
          <w:szCs w:val="22"/>
        </w:rPr>
        <w:t xml:space="preserve">dotychczasowego </w:t>
      </w:r>
      <w:r w:rsidR="301EC693" w:rsidRPr="005D716B">
        <w:rPr>
          <w:rFonts w:eastAsia="Calibri" w:cstheme="minorHAnsi"/>
          <w:sz w:val="22"/>
          <w:szCs w:val="22"/>
        </w:rPr>
        <w:t>funkcjonowania Demonstratora</w:t>
      </w:r>
      <w:r w:rsidR="6EC9E036" w:rsidRPr="005D716B">
        <w:rPr>
          <w:rFonts w:eastAsia="Calibri" w:cstheme="minorHAnsi"/>
          <w:sz w:val="22"/>
          <w:szCs w:val="22"/>
        </w:rPr>
        <w:t xml:space="preserve"> Technologii</w:t>
      </w:r>
      <w:r w:rsidR="301EC693" w:rsidRPr="005D716B">
        <w:rPr>
          <w:rFonts w:eastAsia="Calibri" w:cstheme="minorHAnsi"/>
          <w:sz w:val="22"/>
          <w:szCs w:val="22"/>
        </w:rPr>
        <w:t>:</w:t>
      </w:r>
    </w:p>
    <w:p w14:paraId="70B9C29B" w14:textId="4AAAA122" w:rsidR="3F950F82" w:rsidRPr="005D716B" w:rsidRDefault="3F950F82" w:rsidP="00D501D9">
      <w:pPr>
        <w:pStyle w:val="Akapitzlist"/>
        <w:numPr>
          <w:ilvl w:val="0"/>
          <w:numId w:val="19"/>
        </w:numPr>
        <w:spacing w:after="120" w:line="276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cstheme="minorHAnsi"/>
          <w:sz w:val="22"/>
          <w:szCs w:val="22"/>
        </w:rPr>
        <w:t xml:space="preserve">Pierwszy raport z eksploatacji Demonstratora Technologii </w:t>
      </w:r>
      <w:r w:rsidR="065B75E7" w:rsidRPr="005D716B">
        <w:rPr>
          <w:rFonts w:cstheme="minorHAnsi"/>
          <w:sz w:val="22"/>
          <w:szCs w:val="22"/>
        </w:rPr>
        <w:t xml:space="preserve">obejmuje </w:t>
      </w:r>
      <w:r w:rsidR="065B75E7" w:rsidRPr="005D716B">
        <w:rPr>
          <w:rFonts w:eastAsia="Calibri" w:cstheme="minorHAnsi"/>
          <w:sz w:val="22"/>
          <w:szCs w:val="22"/>
        </w:rPr>
        <w:t>okres grzewczy od uruchomienia do końca marca 2024 roku.</w:t>
      </w:r>
    </w:p>
    <w:p w14:paraId="6FE3FF52" w14:textId="4A529ADE" w:rsidR="065B75E7" w:rsidRPr="005D716B" w:rsidRDefault="065B75E7" w:rsidP="00D501D9">
      <w:pPr>
        <w:pStyle w:val="Akapitzlist"/>
        <w:numPr>
          <w:ilvl w:val="0"/>
          <w:numId w:val="19"/>
        </w:numPr>
        <w:spacing w:after="120" w:line="276" w:lineRule="auto"/>
        <w:jc w:val="both"/>
        <w:rPr>
          <w:rFonts w:cstheme="minorHAnsi"/>
          <w:sz w:val="22"/>
          <w:szCs w:val="22"/>
        </w:rPr>
      </w:pPr>
      <w:r w:rsidRPr="005D716B">
        <w:rPr>
          <w:rFonts w:cstheme="minorHAnsi"/>
          <w:sz w:val="22"/>
          <w:szCs w:val="22"/>
        </w:rPr>
        <w:t>Drugi raport z eksploatacji Demonstratora Technologii</w:t>
      </w:r>
      <w:r w:rsidR="4AF0F874" w:rsidRPr="005D716B">
        <w:rPr>
          <w:rFonts w:cstheme="minorHAnsi"/>
          <w:sz w:val="22"/>
          <w:szCs w:val="22"/>
        </w:rPr>
        <w:t xml:space="preserve"> obejmuje okres grzewczy od uruchomienia </w:t>
      </w:r>
      <w:r w:rsidRPr="005D716B">
        <w:rPr>
          <w:rFonts w:eastAsia="Calibri" w:cstheme="minorHAnsi"/>
          <w:sz w:val="22"/>
          <w:szCs w:val="22"/>
        </w:rPr>
        <w:t>do końca marca 2025 roku.</w:t>
      </w:r>
    </w:p>
    <w:p w14:paraId="2B3644D2" w14:textId="219D5865" w:rsidR="6587AD2F" w:rsidRPr="005D716B" w:rsidRDefault="6587AD2F" w:rsidP="30E2FD69">
      <w:pPr>
        <w:spacing w:after="120" w:line="276" w:lineRule="auto"/>
        <w:jc w:val="both"/>
        <w:rPr>
          <w:rFonts w:eastAsia="Calibri" w:cstheme="minorHAnsi"/>
        </w:rPr>
      </w:pPr>
      <w:r w:rsidRPr="005D716B">
        <w:rPr>
          <w:rFonts w:eastAsia="Calibri" w:cstheme="minorHAnsi"/>
          <w:sz w:val="22"/>
          <w:szCs w:val="22"/>
        </w:rPr>
        <w:t xml:space="preserve">Raporty Wykonawca dostarczy w formie i terminach wskazanych w Tabeli </w:t>
      </w:r>
      <w:r w:rsidR="10C31EBC" w:rsidRPr="005D716B">
        <w:rPr>
          <w:rFonts w:eastAsia="Calibri" w:cstheme="minorHAnsi"/>
          <w:sz w:val="22"/>
          <w:szCs w:val="22"/>
        </w:rPr>
        <w:t>6</w:t>
      </w:r>
      <w:r w:rsidRPr="005D716B">
        <w:rPr>
          <w:rFonts w:eastAsia="Calibri" w:cstheme="minorHAnsi"/>
          <w:sz w:val="22"/>
          <w:szCs w:val="22"/>
        </w:rPr>
        <w:t>.</w:t>
      </w:r>
    </w:p>
    <w:p w14:paraId="2507E4CE" w14:textId="2AA76FB9" w:rsidR="18950DE9" w:rsidRPr="005D716B" w:rsidRDefault="18950DE9" w:rsidP="30E2FD69">
      <w:pPr>
        <w:jc w:val="both"/>
        <w:rPr>
          <w:rFonts w:cstheme="minorHAnsi"/>
          <w:strike/>
          <w:color w:val="FF0000"/>
          <w:sz w:val="22"/>
          <w:szCs w:val="22"/>
        </w:rPr>
      </w:pPr>
      <w:r w:rsidRPr="005D716B">
        <w:rPr>
          <w:rFonts w:cstheme="minorHAnsi"/>
          <w:sz w:val="22"/>
          <w:szCs w:val="22"/>
        </w:rPr>
        <w:t xml:space="preserve">W ramach Etapu III </w:t>
      </w:r>
      <w:r w:rsidR="0EF40FC6" w:rsidRPr="005D716B">
        <w:rPr>
          <w:rFonts w:cstheme="minorHAnsi"/>
          <w:sz w:val="22"/>
          <w:szCs w:val="22"/>
        </w:rPr>
        <w:t xml:space="preserve">Wykonawca wprowadza do modelu TRNSYS wersja 18 rzeczywiste dane </w:t>
      </w:r>
      <w:r w:rsidR="64306505" w:rsidRPr="005D716B">
        <w:rPr>
          <w:rFonts w:cstheme="minorHAnsi"/>
          <w:sz w:val="22"/>
          <w:szCs w:val="22"/>
        </w:rPr>
        <w:t xml:space="preserve">pogodowe oraz dane </w:t>
      </w:r>
      <w:r w:rsidR="0EF40FC6" w:rsidRPr="005D716B">
        <w:rPr>
          <w:rFonts w:cstheme="minorHAnsi"/>
          <w:sz w:val="22"/>
          <w:szCs w:val="22"/>
        </w:rPr>
        <w:t>pomiarowe zebrane od dnia uruchomienia Demonstratora Technologii do 31 marca 2025 roku, a następnie dokonuje przeliczenia</w:t>
      </w:r>
      <w:r w:rsidR="7AF3DB4A" w:rsidRPr="005D716B">
        <w:rPr>
          <w:rFonts w:cstheme="minorHAnsi"/>
          <w:sz w:val="22"/>
          <w:szCs w:val="22"/>
        </w:rPr>
        <w:t xml:space="preserve"> modelu numerycznego</w:t>
      </w:r>
      <w:r w:rsidR="0EF40FC6" w:rsidRPr="005D716B">
        <w:rPr>
          <w:rFonts w:cstheme="minorHAnsi"/>
          <w:sz w:val="22"/>
          <w:szCs w:val="22"/>
        </w:rPr>
        <w:t xml:space="preserve">. Wykonawca przedstawia Zamawiającemu uzyskane wyniki oraz w formie źródłowej zaktualizowany model </w:t>
      </w:r>
      <w:r w:rsidR="7F98F3B9" w:rsidRPr="005D716B">
        <w:rPr>
          <w:rFonts w:cstheme="minorHAnsi"/>
          <w:sz w:val="22"/>
          <w:szCs w:val="22"/>
        </w:rPr>
        <w:t xml:space="preserve">numeryczny </w:t>
      </w:r>
      <w:r w:rsidR="0EF40FC6" w:rsidRPr="005D716B">
        <w:rPr>
          <w:rFonts w:cstheme="minorHAnsi"/>
          <w:sz w:val="22"/>
          <w:szCs w:val="22"/>
        </w:rPr>
        <w:t>wykonany w oprogramowaniu TRNSYS wraz z wprowadzonymi do niego danymi, w formie dostępnej do edycji.</w:t>
      </w:r>
    </w:p>
    <w:p w14:paraId="4183073A" w14:textId="6F39CC2F" w:rsidR="30E2FD69" w:rsidRPr="005D716B" w:rsidRDefault="30E2FD69" w:rsidP="30E2FD69">
      <w:pPr>
        <w:spacing w:after="120" w:line="276" w:lineRule="auto"/>
        <w:jc w:val="both"/>
        <w:rPr>
          <w:rFonts w:eastAsia="Calibri" w:cstheme="minorHAnsi"/>
          <w:highlight w:val="yellow"/>
        </w:rPr>
      </w:pPr>
    </w:p>
    <w:p w14:paraId="5644BCD7" w14:textId="53E29A89" w:rsidR="3C967F44" w:rsidRPr="005D716B" w:rsidRDefault="445F5B32" w:rsidP="002F4A14">
      <w:pPr>
        <w:keepNext/>
        <w:keepLines/>
        <w:numPr>
          <w:ilvl w:val="1"/>
          <w:numId w:val="37"/>
        </w:numPr>
        <w:spacing w:before="240" w:after="160" w:line="276" w:lineRule="auto"/>
        <w:jc w:val="both"/>
        <w:outlineLvl w:val="2"/>
        <w:rPr>
          <w:rFonts w:eastAsiaTheme="minorEastAsia" w:cstheme="minorHAnsi"/>
          <w:color w:val="1F4D78"/>
          <w:lang w:eastAsia="pl-PL"/>
        </w:rPr>
      </w:pPr>
      <w:bookmarkStart w:id="56" w:name="_Toc69845512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Prezentacja Demonstratora Technologii</w:t>
      </w:r>
      <w:bookmarkEnd w:id="56"/>
    </w:p>
    <w:p w14:paraId="76F1A9AF" w14:textId="2C54CD6B" w:rsidR="3C967F44" w:rsidRPr="005D716B" w:rsidRDefault="47638F17" w:rsidP="1D345ABA">
      <w:pPr>
        <w:spacing w:before="240" w:after="240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Wykonawca </w:t>
      </w:r>
      <w:r w:rsidR="65205FFE" w:rsidRPr="005D716B">
        <w:rPr>
          <w:rFonts w:eastAsia="Calibri" w:cstheme="minorHAnsi"/>
          <w:color w:val="000000" w:themeColor="text1"/>
          <w:sz w:val="22"/>
          <w:szCs w:val="22"/>
        </w:rPr>
        <w:t>w trakcie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 realizacji Etapu III zobowiązany jest do sukcesywnego publikowania w </w:t>
      </w:r>
      <w:r w:rsidR="37531065" w:rsidRPr="005D716B">
        <w:rPr>
          <w:rFonts w:eastAsia="Calibri" w:cstheme="minorHAnsi"/>
          <w:color w:val="000000" w:themeColor="text1"/>
          <w:sz w:val="22"/>
          <w:szCs w:val="22"/>
        </w:rPr>
        <w:t>i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nternecie informacji ogólnych i </w:t>
      </w:r>
      <w:r w:rsidR="265B9311" w:rsidRPr="005D716B">
        <w:rPr>
          <w:rFonts w:eastAsia="Calibri" w:cstheme="minorHAnsi"/>
          <w:color w:val="000000" w:themeColor="text1"/>
          <w:sz w:val="22"/>
          <w:szCs w:val="22"/>
        </w:rPr>
        <w:t xml:space="preserve">szczegółowych dotyczących Demonstratora Technologii. </w:t>
      </w:r>
      <w:r w:rsidR="0FE0F62E" w:rsidRPr="005D716B">
        <w:rPr>
          <w:rFonts w:eastAsia="Calibri" w:cstheme="minorHAnsi"/>
          <w:color w:val="000000" w:themeColor="text1"/>
          <w:sz w:val="22"/>
          <w:szCs w:val="22"/>
        </w:rPr>
        <w:t xml:space="preserve">Dla zrealizowania tego wymagania Wykonawca podejmuje </w:t>
      </w:r>
      <w:r w:rsidR="3D008A09" w:rsidRPr="005D716B">
        <w:rPr>
          <w:rFonts w:eastAsia="Calibri" w:cstheme="minorHAnsi"/>
          <w:color w:val="000000" w:themeColor="text1"/>
          <w:sz w:val="22"/>
          <w:szCs w:val="22"/>
        </w:rPr>
        <w:t xml:space="preserve">następujące </w:t>
      </w:r>
      <w:r w:rsidR="0FE0F62E" w:rsidRPr="005D716B">
        <w:rPr>
          <w:rFonts w:eastAsia="Calibri" w:cstheme="minorHAnsi"/>
          <w:color w:val="000000" w:themeColor="text1"/>
          <w:sz w:val="22"/>
          <w:szCs w:val="22"/>
        </w:rPr>
        <w:t>czynności</w:t>
      </w:r>
      <w:r w:rsidR="2964DBB7" w:rsidRPr="005D716B">
        <w:rPr>
          <w:rFonts w:eastAsia="Calibri" w:cstheme="minorHAnsi"/>
          <w:color w:val="000000" w:themeColor="text1"/>
          <w:sz w:val="22"/>
          <w:szCs w:val="22"/>
        </w:rPr>
        <w:t>:</w:t>
      </w:r>
    </w:p>
    <w:p w14:paraId="7B6CBB30" w14:textId="0F17D945" w:rsidR="1D345ABA" w:rsidRPr="005D716B" w:rsidRDefault="496AEDA4" w:rsidP="3BC2DB2B">
      <w:pPr>
        <w:pStyle w:val="Akapitzlist"/>
        <w:numPr>
          <w:ilvl w:val="0"/>
          <w:numId w:val="48"/>
        </w:numPr>
        <w:spacing w:before="240" w:after="160" w:line="276" w:lineRule="auto"/>
        <w:jc w:val="both"/>
        <w:rPr>
          <w:rFonts w:eastAsiaTheme="minorEastAsia" w:cstheme="minorHAnsi"/>
          <w:color w:val="000000" w:themeColor="text1"/>
          <w:lang w:eastAsia="pl-PL"/>
        </w:rPr>
      </w:pPr>
      <w:r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>Prezentacja danych g</w:t>
      </w:r>
      <w:r w:rsidR="2B76EB43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>romadzonych</w:t>
      </w:r>
      <w:r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przez </w:t>
      </w:r>
      <w:r w:rsidR="7E74C726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>system</w:t>
      </w:r>
      <w:r w:rsidR="08B33BA2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sterowania i</w:t>
      </w:r>
      <w:r w:rsidR="7E74C726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</w:t>
      </w:r>
      <w:r w:rsidR="6A1986FC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>kontroli procesu</w:t>
      </w:r>
      <w:r w:rsidR="0F26B26E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</w:t>
      </w:r>
      <w:r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- </w:t>
      </w:r>
      <w:r w:rsidRPr="005D716B">
        <w:rPr>
          <w:rFonts w:eastAsia="Calibri" w:cstheme="minorHAnsi"/>
          <w:sz w:val="22"/>
          <w:szCs w:val="22"/>
        </w:rPr>
        <w:t>Zamawiający wymaga, aby Wykonawca p</w:t>
      </w:r>
      <w:r w:rsidR="3325997A" w:rsidRPr="005D716B">
        <w:rPr>
          <w:rFonts w:eastAsia="Calibri" w:cstheme="minorHAnsi"/>
          <w:sz w:val="22"/>
          <w:szCs w:val="22"/>
        </w:rPr>
        <w:t>rezentował</w:t>
      </w:r>
      <w:r w:rsidRPr="005D716B">
        <w:rPr>
          <w:rFonts w:eastAsia="Calibri" w:cstheme="minorHAnsi"/>
          <w:sz w:val="22"/>
          <w:szCs w:val="22"/>
        </w:rPr>
        <w:t xml:space="preserve"> </w:t>
      </w:r>
      <w:r w:rsidR="1AA7A01B" w:rsidRPr="005D716B">
        <w:rPr>
          <w:rFonts w:eastAsia="Calibri" w:cstheme="minorHAnsi"/>
          <w:sz w:val="22"/>
          <w:szCs w:val="22"/>
        </w:rPr>
        <w:t xml:space="preserve">na stronie internetowej Wykonawcy i Użytkownika </w:t>
      </w:r>
      <w:r w:rsidRPr="005D716B">
        <w:rPr>
          <w:rFonts w:eastAsia="Calibri" w:cstheme="minorHAnsi"/>
          <w:sz w:val="22"/>
          <w:szCs w:val="22"/>
        </w:rPr>
        <w:t xml:space="preserve">dane </w:t>
      </w:r>
      <w:r w:rsidR="53927A0D" w:rsidRPr="005D716B">
        <w:rPr>
          <w:rFonts w:eastAsia="Calibri" w:cstheme="minorHAnsi"/>
          <w:sz w:val="22"/>
          <w:szCs w:val="22"/>
        </w:rPr>
        <w:t xml:space="preserve">ilościowe i jakościowe </w:t>
      </w:r>
      <w:r w:rsidRPr="005D716B">
        <w:rPr>
          <w:rFonts w:eastAsia="Calibri" w:cstheme="minorHAnsi"/>
          <w:sz w:val="22"/>
          <w:szCs w:val="22"/>
        </w:rPr>
        <w:t>g</w:t>
      </w:r>
      <w:r w:rsidR="79C15F54" w:rsidRPr="005D716B">
        <w:rPr>
          <w:rFonts w:eastAsia="Calibri" w:cstheme="minorHAnsi"/>
          <w:sz w:val="22"/>
          <w:szCs w:val="22"/>
        </w:rPr>
        <w:t>romadzone</w:t>
      </w:r>
      <w:r w:rsidRPr="005D716B">
        <w:rPr>
          <w:rFonts w:eastAsia="Calibri" w:cstheme="minorHAnsi"/>
          <w:sz w:val="22"/>
          <w:szCs w:val="22"/>
        </w:rPr>
        <w:t xml:space="preserve"> przez Demonstrator Technologii. Zamawiający wymaga, aby Wykonawca</w:t>
      </w:r>
      <w:r w:rsidR="25E1A1C2" w:rsidRPr="005D716B">
        <w:rPr>
          <w:rFonts w:eastAsia="Calibri" w:cstheme="minorHAnsi"/>
          <w:sz w:val="22"/>
          <w:szCs w:val="22"/>
        </w:rPr>
        <w:t xml:space="preserve"> prezentował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38F2FB9E" w:rsidRPr="005D716B">
        <w:rPr>
          <w:rFonts w:eastAsia="Calibri" w:cstheme="minorHAnsi"/>
          <w:color w:val="000000" w:themeColor="text1"/>
          <w:sz w:val="22"/>
          <w:szCs w:val="22"/>
        </w:rPr>
        <w:t xml:space="preserve">obliczony 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>dobow</w:t>
      </w:r>
      <w:r w:rsidR="6108DFA3" w:rsidRPr="005D716B">
        <w:rPr>
          <w:rFonts w:eastAsia="Calibri" w:cstheme="minorHAnsi"/>
          <w:color w:val="000000" w:themeColor="text1"/>
          <w:sz w:val="22"/>
          <w:szCs w:val="22"/>
        </w:rPr>
        <w:t>y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>, miesięcz</w:t>
      </w:r>
      <w:r w:rsidR="4A01E422" w:rsidRPr="005D716B">
        <w:rPr>
          <w:rFonts w:eastAsia="Calibri" w:cstheme="minorHAnsi"/>
          <w:color w:val="000000" w:themeColor="text1"/>
          <w:sz w:val="22"/>
          <w:szCs w:val="22"/>
        </w:rPr>
        <w:t>ny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 xml:space="preserve"> i roczn</w:t>
      </w:r>
      <w:r w:rsidR="42919725" w:rsidRPr="005D716B">
        <w:rPr>
          <w:rFonts w:eastAsia="Calibri" w:cstheme="minorHAnsi"/>
          <w:color w:val="000000" w:themeColor="text1"/>
          <w:sz w:val="22"/>
          <w:szCs w:val="22"/>
        </w:rPr>
        <w:t>y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 xml:space="preserve"> (sezonow</w:t>
      </w:r>
      <w:r w:rsidR="730EEDAD" w:rsidRPr="005D716B">
        <w:rPr>
          <w:rFonts w:eastAsia="Calibri" w:cstheme="minorHAnsi"/>
          <w:color w:val="000000" w:themeColor="text1"/>
          <w:sz w:val="22"/>
          <w:szCs w:val="22"/>
        </w:rPr>
        <w:t>y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 xml:space="preserve">) współczynnik udziału OZE w </w:t>
      </w:r>
      <w:r w:rsidR="365831C9" w:rsidRPr="005D716B">
        <w:rPr>
          <w:rFonts w:eastAsia="Calibri" w:cstheme="minorHAnsi"/>
          <w:color w:val="000000" w:themeColor="text1"/>
          <w:sz w:val="22"/>
          <w:szCs w:val="22"/>
        </w:rPr>
        <w:t>Demonstratorze Tech</w:t>
      </w:r>
      <w:r w:rsidR="45DB4DAB" w:rsidRPr="005D716B">
        <w:rPr>
          <w:rFonts w:eastAsia="Calibri" w:cstheme="minorHAnsi"/>
          <w:color w:val="000000" w:themeColor="text1"/>
          <w:sz w:val="22"/>
          <w:szCs w:val="22"/>
        </w:rPr>
        <w:t>n</w:t>
      </w:r>
      <w:r w:rsidR="365831C9" w:rsidRPr="005D716B">
        <w:rPr>
          <w:rFonts w:eastAsia="Calibri" w:cstheme="minorHAnsi"/>
          <w:color w:val="000000" w:themeColor="text1"/>
          <w:sz w:val="22"/>
          <w:szCs w:val="22"/>
        </w:rPr>
        <w:t>ologii</w:t>
      </w:r>
      <w:r w:rsidR="1B7AD694" w:rsidRPr="005D716B">
        <w:rPr>
          <w:rFonts w:eastAsia="Calibri" w:cstheme="minorHAnsi"/>
          <w:color w:val="000000" w:themeColor="text1"/>
          <w:sz w:val="22"/>
          <w:szCs w:val="22"/>
        </w:rPr>
        <w:t xml:space="preserve">. </w:t>
      </w:r>
      <w:r w:rsidR="1B7AD694" w:rsidRPr="005D716B">
        <w:rPr>
          <w:rFonts w:eastAsia="Times New Roman" w:cstheme="minorHAnsi"/>
          <w:sz w:val="22"/>
          <w:szCs w:val="22"/>
          <w:lang w:eastAsia="pl-PL"/>
        </w:rPr>
        <w:t xml:space="preserve">Zamawiający wymaga zapewnienia przez Wykonawcę dostępu </w:t>
      </w:r>
      <w:r w:rsidR="20AB4BFC" w:rsidRPr="005D716B">
        <w:rPr>
          <w:rFonts w:eastAsia="Times New Roman" w:cstheme="minorHAnsi"/>
          <w:sz w:val="22"/>
          <w:szCs w:val="22"/>
          <w:lang w:eastAsia="pl-PL"/>
        </w:rPr>
        <w:t xml:space="preserve">dla </w:t>
      </w:r>
      <w:r w:rsidR="314BDF2C" w:rsidRPr="005D716B">
        <w:rPr>
          <w:rFonts w:eastAsia="Times New Roman" w:cstheme="minorHAnsi"/>
          <w:sz w:val="22"/>
          <w:szCs w:val="22"/>
          <w:lang w:eastAsia="pl-PL"/>
        </w:rPr>
        <w:t xml:space="preserve">Zamawiającego </w:t>
      </w:r>
      <w:r w:rsidR="1B7AD694" w:rsidRPr="005D716B">
        <w:rPr>
          <w:rFonts w:eastAsia="Times New Roman" w:cstheme="minorHAnsi"/>
          <w:sz w:val="22"/>
          <w:szCs w:val="22"/>
          <w:lang w:eastAsia="pl-PL"/>
        </w:rPr>
        <w:t>do systemu pomiarów i nadzoru do dnia 31 maja 2025 r.</w:t>
      </w:r>
    </w:p>
    <w:p w14:paraId="1772F35A" w14:textId="1AF508BB" w:rsidR="1D345ABA" w:rsidRPr="005D716B" w:rsidRDefault="28EAC4FB" w:rsidP="00D501D9">
      <w:pPr>
        <w:pStyle w:val="Akapitzlist"/>
        <w:numPr>
          <w:ilvl w:val="0"/>
          <w:numId w:val="48"/>
        </w:numPr>
        <w:spacing w:before="240" w:after="160" w:line="276" w:lineRule="auto"/>
        <w:jc w:val="both"/>
        <w:rPr>
          <w:rFonts w:cstheme="minorHAnsi"/>
          <w:b/>
          <w:bCs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Prezentacja Wyników </w:t>
      </w:r>
      <w:r w:rsidR="5B3B058B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Przedsięwzięcia </w:t>
      </w:r>
      <w:r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- </w:t>
      </w:r>
      <w:r w:rsidRPr="005D716B">
        <w:rPr>
          <w:rFonts w:eastAsia="Calibri" w:cstheme="minorHAnsi"/>
          <w:sz w:val="22"/>
          <w:szCs w:val="22"/>
        </w:rPr>
        <w:t>Wykonawca jest zobowiązany do prezentacji i udostepnienia na stronie internetowej Wykonawcy, informacji o opracowanych technologiach zawierających m.in. opis zastosowanych technologii, schemat blokowy Demonstratora Technologii, zdjęcia wybranych elementów Demonstratora Technologii</w:t>
      </w:r>
      <w:r w:rsidR="4F2F2968" w:rsidRPr="005D716B">
        <w:rPr>
          <w:rFonts w:eastAsia="Calibri" w:cstheme="minorHAnsi"/>
          <w:sz w:val="22"/>
          <w:szCs w:val="22"/>
        </w:rPr>
        <w:t>.</w:t>
      </w:r>
    </w:p>
    <w:p w14:paraId="39E55EAC" w14:textId="6781C9BF" w:rsidR="28EAC4FB" w:rsidRPr="005D716B" w:rsidRDefault="7B7EBF98" w:rsidP="00B4DF64">
      <w:pPr>
        <w:pStyle w:val="Akapitzlist"/>
        <w:numPr>
          <w:ilvl w:val="0"/>
          <w:numId w:val="48"/>
        </w:numPr>
        <w:spacing w:before="240" w:after="160" w:line="276" w:lineRule="auto"/>
        <w:jc w:val="both"/>
        <w:rPr>
          <w:rFonts w:eastAsiaTheme="minorEastAsia" w:cstheme="minorHAnsi"/>
          <w:b/>
          <w:bCs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b/>
          <w:bCs/>
          <w:sz w:val="22"/>
          <w:szCs w:val="22"/>
        </w:rPr>
        <w:lastRenderedPageBreak/>
        <w:t>Dostęp do Demonstratora Technologii</w:t>
      </w:r>
      <w:r w:rsidRPr="005D716B">
        <w:rPr>
          <w:rFonts w:eastAsia="Calibri" w:cstheme="minorHAnsi"/>
          <w:sz w:val="22"/>
          <w:szCs w:val="22"/>
        </w:rPr>
        <w:t xml:space="preserve"> - Zamawiający wymaga, aby Wykonawca w porozumieniu z Użytkownikiem obiektu, na wniosek Zamawiającego,</w:t>
      </w:r>
      <w:r w:rsidR="10E5EE0A" w:rsidRPr="005D716B">
        <w:rPr>
          <w:rFonts w:eastAsia="Calibri" w:cstheme="minorHAnsi"/>
          <w:sz w:val="22"/>
          <w:szCs w:val="22"/>
        </w:rPr>
        <w:t xml:space="preserve"> </w:t>
      </w:r>
      <w:r w:rsidRPr="005D716B">
        <w:rPr>
          <w:rFonts w:eastAsia="Calibri" w:cstheme="minorHAnsi"/>
          <w:sz w:val="22"/>
          <w:szCs w:val="22"/>
        </w:rPr>
        <w:t>udost</w:t>
      </w:r>
      <w:r w:rsidR="04B09FEE" w:rsidRPr="005D716B">
        <w:rPr>
          <w:rFonts w:eastAsia="Calibri" w:cstheme="minorHAnsi"/>
          <w:sz w:val="22"/>
          <w:szCs w:val="22"/>
        </w:rPr>
        <w:t>ę</w:t>
      </w:r>
      <w:r w:rsidRPr="005D716B">
        <w:rPr>
          <w:rFonts w:eastAsia="Calibri" w:cstheme="minorHAnsi"/>
          <w:sz w:val="22"/>
          <w:szCs w:val="22"/>
        </w:rPr>
        <w:t>pniał</w:t>
      </w:r>
      <w:r w:rsidR="2ADE58DF" w:rsidRPr="005D716B">
        <w:rPr>
          <w:rFonts w:eastAsia="Calibri" w:cstheme="minorHAnsi"/>
          <w:sz w:val="22"/>
          <w:szCs w:val="22"/>
        </w:rPr>
        <w:t xml:space="preserve"> do zaprezentowania Demonstrator Technologii.</w:t>
      </w:r>
    </w:p>
    <w:p w14:paraId="42704C58" w14:textId="468B5F3D" w:rsidR="00E71FDB" w:rsidRPr="005D716B" w:rsidRDefault="00FF2EA7" w:rsidP="002F4A14">
      <w:pPr>
        <w:keepNext/>
        <w:keepLines/>
        <w:numPr>
          <w:ilvl w:val="1"/>
          <w:numId w:val="37"/>
        </w:numPr>
        <w:spacing w:before="240" w:after="160" w:line="276" w:lineRule="auto"/>
        <w:jc w:val="both"/>
        <w:outlineLvl w:val="2"/>
        <w:rPr>
          <w:rFonts w:cstheme="minorHAnsi"/>
          <w:color w:val="1F4D78"/>
          <w:lang w:eastAsia="pl-PL"/>
        </w:rPr>
      </w:pPr>
      <w:bookmarkStart w:id="57" w:name="_Toc69845513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Raporty</w:t>
      </w:r>
      <w:r w:rsidR="00E71FDB" w:rsidRPr="005D716B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Etapu III</w:t>
      </w:r>
      <w:bookmarkEnd w:id="57"/>
    </w:p>
    <w:p w14:paraId="692DAEA6" w14:textId="183A1A2D" w:rsidR="00E71FDB" w:rsidRPr="005D716B" w:rsidRDefault="00E71FDB" w:rsidP="30E2FD69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trakcie realizacji Etapu III Wykonawca opracowuje </w:t>
      </w:r>
      <w:r w:rsidR="00FF2EA7" w:rsidRPr="005D716B">
        <w:rPr>
          <w:rFonts w:eastAsia="Calibri" w:cstheme="minorHAnsi"/>
          <w:sz w:val="22"/>
          <w:szCs w:val="22"/>
          <w:lang w:eastAsia="pl-PL"/>
        </w:rPr>
        <w:t>Raporty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Etapu III, które przedstawi</w:t>
      </w:r>
      <w:r w:rsidR="033528EB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Zamawiającemu. Listę </w:t>
      </w:r>
      <w:r w:rsidR="00FF2EA7" w:rsidRPr="005D716B">
        <w:rPr>
          <w:rFonts w:eastAsia="Calibri" w:cstheme="minorHAnsi"/>
          <w:sz w:val="22"/>
          <w:szCs w:val="22"/>
          <w:lang w:eastAsia="pl-PL"/>
        </w:rPr>
        <w:t xml:space="preserve">Raportów </w:t>
      </w:r>
      <w:r w:rsidRPr="005D716B">
        <w:rPr>
          <w:rFonts w:eastAsia="Calibri" w:cstheme="minorHAnsi"/>
          <w:sz w:val="22"/>
          <w:szCs w:val="22"/>
          <w:lang w:eastAsia="pl-PL"/>
        </w:rPr>
        <w:t>Etapu I</w:t>
      </w:r>
      <w:r w:rsidR="1794EF6B" w:rsidRPr="005D716B">
        <w:rPr>
          <w:rFonts w:eastAsia="Calibri" w:cstheme="minorHAnsi"/>
          <w:sz w:val="22"/>
          <w:szCs w:val="22"/>
          <w:lang w:eastAsia="pl-PL"/>
        </w:rPr>
        <w:t>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I przedstawiono w </w:t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begin"/>
      </w:r>
      <w:r w:rsidRPr="005D716B">
        <w:rPr>
          <w:rFonts w:eastAsia="Calibri" w:cstheme="minorHAnsi"/>
          <w:sz w:val="22"/>
          <w:szCs w:val="22"/>
          <w:lang w:eastAsia="pl-PL"/>
        </w:rPr>
        <w:instrText xml:space="preserve"> REF _Ref53668310 \h  \* MERGEFORMAT </w:instrText>
      </w:r>
      <w:r w:rsidRPr="005D716B">
        <w:rPr>
          <w:rFonts w:eastAsia="Calibri" w:cstheme="minorHAnsi"/>
          <w:sz w:val="22"/>
          <w:szCs w:val="22"/>
          <w:lang w:eastAsia="pl-PL"/>
        </w:rPr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end"/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begin"/>
      </w:r>
      <w:r w:rsidRPr="005D716B">
        <w:rPr>
          <w:rFonts w:eastAsia="Calibri" w:cstheme="minorHAnsi"/>
          <w:sz w:val="22"/>
          <w:szCs w:val="22"/>
          <w:lang w:eastAsia="pl-PL"/>
        </w:rPr>
        <w:instrText xml:space="preserve"> REF _Ref53668315 \h  \* MERGEFORMAT </w:instrText>
      </w:r>
      <w:r w:rsidRPr="005D716B">
        <w:rPr>
          <w:rFonts w:eastAsia="Calibri" w:cstheme="minorHAnsi"/>
          <w:sz w:val="22"/>
          <w:szCs w:val="22"/>
          <w:lang w:eastAsia="pl-PL"/>
        </w:rPr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separate"/>
      </w:r>
      <w:r w:rsidRPr="005D716B">
        <w:rPr>
          <w:rFonts w:cstheme="minorHAnsi"/>
          <w:sz w:val="22"/>
          <w:szCs w:val="22"/>
        </w:rPr>
        <w:t xml:space="preserve">Tabeli </w:t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end"/>
      </w:r>
      <w:r w:rsidR="6F40AD88" w:rsidRPr="005D716B">
        <w:rPr>
          <w:rFonts w:eastAsia="Calibri" w:cstheme="minorHAnsi"/>
          <w:sz w:val="22"/>
          <w:szCs w:val="22"/>
          <w:lang w:eastAsia="pl-PL"/>
        </w:rPr>
        <w:t>6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1891F89D" w14:textId="3266F370" w:rsidR="00E71FDB" w:rsidRPr="005D716B" w:rsidRDefault="00E71FDB" w:rsidP="30E2FD69">
      <w:pPr>
        <w:spacing w:after="160" w:line="276" w:lineRule="auto"/>
        <w:jc w:val="both"/>
        <w:rPr>
          <w:rFonts w:cstheme="minorHAnsi"/>
          <w:i/>
          <w:iCs/>
          <w:sz w:val="18"/>
          <w:szCs w:val="18"/>
        </w:rPr>
      </w:pPr>
      <w:r w:rsidRPr="005D716B">
        <w:rPr>
          <w:rFonts w:cstheme="minorHAnsi"/>
          <w:i/>
          <w:iCs/>
          <w:sz w:val="18"/>
          <w:szCs w:val="18"/>
        </w:rPr>
        <w:t xml:space="preserve">Tabela </w:t>
      </w:r>
      <w:r w:rsidR="165ACD47" w:rsidRPr="005D716B">
        <w:rPr>
          <w:rFonts w:cstheme="minorHAnsi"/>
          <w:i/>
          <w:iCs/>
          <w:sz w:val="18"/>
          <w:szCs w:val="18"/>
        </w:rPr>
        <w:t>6</w:t>
      </w:r>
      <w:r w:rsidRPr="005D716B">
        <w:rPr>
          <w:rFonts w:cstheme="minorHAnsi"/>
          <w:i/>
          <w:iCs/>
          <w:sz w:val="18"/>
          <w:szCs w:val="18"/>
        </w:rPr>
        <w:t xml:space="preserve">. Lista </w:t>
      </w:r>
      <w:r w:rsidR="00FF2EA7" w:rsidRPr="005D716B">
        <w:rPr>
          <w:rFonts w:cstheme="minorHAnsi"/>
          <w:i/>
          <w:iCs/>
          <w:sz w:val="18"/>
          <w:szCs w:val="18"/>
        </w:rPr>
        <w:t>Raportów</w:t>
      </w:r>
      <w:r w:rsidRPr="005D716B">
        <w:rPr>
          <w:rFonts w:cstheme="minorHAnsi"/>
          <w:i/>
          <w:iCs/>
          <w:sz w:val="18"/>
          <w:szCs w:val="18"/>
        </w:rPr>
        <w:t xml:space="preserve"> Etapu III dla Przedsięwzięcia Ciepłownia Przyszłości.</w:t>
      </w:r>
    </w:p>
    <w:tbl>
      <w:tblPr>
        <w:tblStyle w:val="Tabela-Siatka2"/>
        <w:tblW w:w="10627" w:type="dxa"/>
        <w:tblLook w:val="04A0" w:firstRow="1" w:lastRow="0" w:firstColumn="1" w:lastColumn="0" w:noHBand="0" w:noVBand="1"/>
      </w:tblPr>
      <w:tblGrid>
        <w:gridCol w:w="562"/>
        <w:gridCol w:w="2378"/>
        <w:gridCol w:w="5986"/>
        <w:gridCol w:w="1701"/>
      </w:tblGrid>
      <w:tr w:rsidR="003662C2" w:rsidRPr="005D716B" w14:paraId="5C1EDBA1" w14:textId="77777777" w:rsidTr="519E5733">
        <w:trPr>
          <w:trHeight w:val="557"/>
        </w:trPr>
        <w:tc>
          <w:tcPr>
            <w:tcW w:w="562" w:type="dxa"/>
            <w:shd w:val="clear" w:color="auto" w:fill="A8D08D" w:themeFill="accent6" w:themeFillTint="99"/>
            <w:vAlign w:val="center"/>
          </w:tcPr>
          <w:p w14:paraId="32FB5E80" w14:textId="77777777" w:rsidR="00E71FDB" w:rsidRPr="005D716B" w:rsidRDefault="00E71FDB" w:rsidP="0094387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378" w:type="dxa"/>
            <w:shd w:val="clear" w:color="auto" w:fill="A8D08D" w:themeFill="accent6" w:themeFillTint="99"/>
            <w:vAlign w:val="center"/>
          </w:tcPr>
          <w:p w14:paraId="70652891" w14:textId="3295F0F2" w:rsidR="00E71FDB" w:rsidRPr="005D716B" w:rsidRDefault="00FF2EA7" w:rsidP="0094387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Raport </w:t>
            </w:r>
            <w:r w:rsidR="00E71FDB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Etapu III</w:t>
            </w:r>
          </w:p>
        </w:tc>
        <w:tc>
          <w:tcPr>
            <w:tcW w:w="5986" w:type="dxa"/>
            <w:shd w:val="clear" w:color="auto" w:fill="A8D08D" w:themeFill="accent6" w:themeFillTint="99"/>
            <w:vAlign w:val="center"/>
          </w:tcPr>
          <w:p w14:paraId="73D23B3C" w14:textId="3D4944E9" w:rsidR="00E71FDB" w:rsidRPr="005D716B" w:rsidRDefault="00E71FDB" w:rsidP="0094387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Wymagania dla </w:t>
            </w:r>
            <w:r w:rsidR="00FF2EA7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Raportu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Etapu III</w:t>
            </w:r>
          </w:p>
        </w:tc>
        <w:tc>
          <w:tcPr>
            <w:tcW w:w="1701" w:type="dxa"/>
            <w:shd w:val="clear" w:color="auto" w:fill="A8D08D" w:themeFill="accent6" w:themeFillTint="99"/>
          </w:tcPr>
          <w:p w14:paraId="633750AD" w14:textId="3EE5860C" w:rsidR="00E71FDB" w:rsidRPr="005D716B" w:rsidRDefault="00E71FDB" w:rsidP="0094387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Termin przekazania Zamawiającemu </w:t>
            </w:r>
            <w:r w:rsidR="00FF2EA7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Raportu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Etapu III</w:t>
            </w:r>
          </w:p>
        </w:tc>
      </w:tr>
      <w:tr w:rsidR="003662C2" w:rsidRPr="005D716B" w14:paraId="42C2963E" w14:textId="77777777" w:rsidTr="519E5733">
        <w:tc>
          <w:tcPr>
            <w:tcW w:w="562" w:type="dxa"/>
            <w:shd w:val="clear" w:color="auto" w:fill="E2EFD9" w:themeFill="accent6" w:themeFillTint="33"/>
          </w:tcPr>
          <w:p w14:paraId="7A09BF8C" w14:textId="4F8B9141" w:rsidR="1D345ABA" w:rsidRPr="005D716B" w:rsidRDefault="003662C2" w:rsidP="003662C2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2378" w:type="dxa"/>
          </w:tcPr>
          <w:p w14:paraId="10CEDAAE" w14:textId="6286FC98" w:rsidR="05FEBE1D" w:rsidRPr="005D716B" w:rsidRDefault="6C43ADB9" w:rsidP="34E25BCB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Pierwszy r</w:t>
            </w:r>
            <w:r w:rsidR="76B05F1B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aport z eksploatacji Demonstratora Technologii</w:t>
            </w:r>
          </w:p>
        </w:tc>
        <w:tc>
          <w:tcPr>
            <w:tcW w:w="5986" w:type="dxa"/>
            <w:shd w:val="clear" w:color="auto" w:fill="auto"/>
          </w:tcPr>
          <w:p w14:paraId="0AE327CE" w14:textId="74880FF3" w:rsidR="408479DD" w:rsidRPr="005D716B" w:rsidRDefault="6A0584E2" w:rsidP="19AB4598">
            <w:pPr>
              <w:spacing w:after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</w:t>
            </w:r>
            <w:r w:rsidR="47C0AAE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przygot</w:t>
            </w:r>
            <w:r w:rsidR="2E194DA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owuje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 </w:t>
            </w:r>
            <w:r w:rsidR="47C0AAE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dostarcz</w:t>
            </w:r>
            <w:r w:rsidR="006D6A1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Zamawiające</w:t>
            </w:r>
            <w:r w:rsidR="2214756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mu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raport z funkcjonowania Demonstratora Technologii w pierwszym okresie grzewczym od uruchomienia do końca marca 2024 roku.</w:t>
            </w:r>
            <w:r w:rsidR="6F583AF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Raport zaw</w:t>
            </w:r>
            <w:r w:rsidR="23A2A94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r w:rsidR="6F583AF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era </w:t>
            </w:r>
            <w:r w:rsidR="2173B1B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informację</w:t>
            </w:r>
            <w:r w:rsidR="6F583AF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czy </w:t>
            </w:r>
            <w:r w:rsidR="42DD8DB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eksploatowany </w:t>
            </w:r>
            <w:r w:rsidR="398ECBA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 Technologii</w:t>
            </w:r>
            <w:r w:rsidR="6F583AF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spełnił </w:t>
            </w:r>
            <w:r w:rsidR="2279486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ymagani</w:t>
            </w:r>
            <w:r w:rsidR="55635FA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okre</w:t>
            </w:r>
            <w:r w:rsidR="77FEA85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ś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lone w Załączniku 1</w:t>
            </w:r>
            <w:r w:rsidR="7C5559B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do Regu</w:t>
            </w:r>
            <w:r w:rsidR="01EF777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la</w:t>
            </w:r>
            <w:r w:rsidR="7C5559B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minu</w:t>
            </w:r>
            <w:r w:rsidR="6282089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dotyczące Udziału Odnawialnych Źródeł Energii w </w:t>
            </w:r>
            <w:r w:rsidR="63A70C5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Demonstratorze Technologii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Jeśli </w:t>
            </w:r>
            <w:r w:rsidR="16B6FEB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ymagani</w:t>
            </w:r>
            <w:r w:rsidR="4F2E384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nie został</w:t>
            </w:r>
            <w:r w:rsidR="4CFEE76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spełnione raport musi być uzupełniony </w:t>
            </w:r>
            <w:r w:rsidR="264A270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wyjaśnieniem 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Wykonawcy </w:t>
            </w:r>
            <w:r w:rsidR="661943E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 Użytkownika 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j</w:t>
            </w:r>
            <w:r w:rsidR="01055F3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kie </w:t>
            </w:r>
            <w:r w:rsidR="0780B3D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zidentyfikowano przyczyny oraz jakie 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działania zostaną podjęte w celu</w:t>
            </w:r>
            <w:r w:rsidR="73DECB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osiągnięcia </w:t>
            </w:r>
            <w:r w:rsidR="1C0A9C3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</w:t>
            </w:r>
            <w:r w:rsidR="73DECB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deklarowan</w:t>
            </w:r>
            <w:r w:rsidR="2E098AA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ej</w:t>
            </w:r>
            <w:r w:rsidR="73DECB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przez Wykonawcę </w:t>
            </w:r>
            <w:r w:rsidR="20C7E34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wartości dla tego </w:t>
            </w:r>
            <w:r w:rsidR="73DECB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Wymaga</w:t>
            </w:r>
            <w:r w:rsidR="6B105A4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nia</w:t>
            </w:r>
            <w:r w:rsidR="73DECB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6190D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Konkursow</w:t>
            </w:r>
            <w:r w:rsidR="3E8666C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ego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55164E09" w14:textId="0271A385" w:rsidR="408479DD" w:rsidRPr="005D716B" w:rsidRDefault="4B102C4C" w:rsidP="1D345ABA">
            <w:pPr>
              <w:spacing w:line="276" w:lineRule="auto"/>
              <w:jc w:val="both"/>
              <w:rPr>
                <w:rFonts w:asciiTheme="minorHAnsi" w:eastAsia="Segoe UI" w:hAnsiTheme="minorHAnsi" w:cstheme="minorHAnsi"/>
                <w:color w:val="333333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 30 kwietnia 2024 r</w:t>
            </w:r>
            <w:r w:rsidR="3A1DB3E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</w:tr>
      <w:tr w:rsidR="003662C2" w:rsidRPr="005D716B" w14:paraId="35ACE5CE" w14:textId="77777777" w:rsidTr="519E5733">
        <w:trPr>
          <w:trHeight w:val="7784"/>
        </w:trPr>
        <w:tc>
          <w:tcPr>
            <w:tcW w:w="562" w:type="dxa"/>
            <w:shd w:val="clear" w:color="auto" w:fill="E2EFD9" w:themeFill="accent6" w:themeFillTint="33"/>
          </w:tcPr>
          <w:p w14:paraId="26DCA713" w14:textId="5D8029EE" w:rsidR="00E71FDB" w:rsidRPr="005D716B" w:rsidRDefault="003662C2" w:rsidP="003662C2">
            <w:pPr>
              <w:pStyle w:val="Akapitzlist"/>
              <w:ind w:left="5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2378" w:type="dxa"/>
          </w:tcPr>
          <w:p w14:paraId="7A0259D8" w14:textId="67608222" w:rsidR="00E71FDB" w:rsidRPr="005D716B" w:rsidRDefault="3541962C" w:rsidP="1D345ABA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Drugi</w:t>
            </w:r>
            <w:r w:rsidR="2C330345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</w:t>
            </w:r>
            <w:r w:rsidR="00E71FDB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aport z eksploatacji Demonstratora Technologii</w:t>
            </w:r>
            <w:r w:rsidR="7ABBF7CC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986" w:type="dxa"/>
            <w:shd w:val="clear" w:color="auto" w:fill="auto"/>
          </w:tcPr>
          <w:p w14:paraId="473D9A6C" w14:textId="4BA6BBA3" w:rsidR="00E71FDB" w:rsidRPr="005D716B" w:rsidRDefault="00E71FDB" w:rsidP="30E2FD69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Raport z eksploatacji Demonstratora Technologii prowadzonej </w:t>
            </w:r>
            <w:r w:rsidR="640B506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okresie od uruchomienia do końca marca 2025 roku,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trakcie Etapu III zawierający:</w:t>
            </w:r>
          </w:p>
          <w:p w14:paraId="2159EAE4" w14:textId="06320532" w:rsidR="00E71FDB" w:rsidRPr="005D716B" w:rsidRDefault="5E9EDD89" w:rsidP="00D501D9">
            <w:pPr>
              <w:pStyle w:val="Akapitzlist"/>
              <w:numPr>
                <w:ilvl w:val="0"/>
                <w:numId w:val="28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nformacje opisowe na temat eksploatacji, ze szczególnym uwzględnieniem zidentyfikowanych problemów</w:t>
            </w:r>
            <w:r w:rsidR="412BB7E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 zastosowany</w:t>
            </w:r>
            <w:r w:rsidR="7C58FAC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ch</w:t>
            </w:r>
            <w:r w:rsidR="17443A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rozwiąza</w:t>
            </w:r>
            <w:r w:rsidR="4254286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ń</w:t>
            </w:r>
            <w:r w:rsidR="49870F8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40F4754A" w14:textId="47FE13CC" w:rsidR="1E9767D3" w:rsidRPr="005D716B" w:rsidRDefault="1E9767D3" w:rsidP="00D501D9">
            <w:pPr>
              <w:pStyle w:val="Akapitzlist"/>
              <w:numPr>
                <w:ilvl w:val="0"/>
                <w:numId w:val="28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s</w:t>
            </w:r>
            <w:r w:rsidR="6155132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tatystyki </w:t>
            </w:r>
            <w:r w:rsidR="0811A2A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ilościowe i jakościowe</w:t>
            </w:r>
            <w:r w:rsidR="6155132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pracy systemu</w:t>
            </w:r>
            <w:r w:rsidR="6C97A2F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wraz z </w:t>
            </w:r>
            <w:r w:rsidR="1615BCB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ich interpretacją</w:t>
            </w:r>
            <w:r w:rsidR="7DAD650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6B2C0144" w14:textId="55488E8F" w:rsidR="7DAD650D" w:rsidRPr="005D716B" w:rsidRDefault="65C22E92" w:rsidP="00D501D9">
            <w:pPr>
              <w:pStyle w:val="Akapitzlist"/>
              <w:numPr>
                <w:ilvl w:val="0"/>
                <w:numId w:val="28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</w:t>
            </w:r>
            <w:r w:rsidR="27C2D11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eryfikacja utrzymania </w:t>
            </w:r>
            <w:r w:rsidR="33C80B3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U</w:t>
            </w:r>
            <w:r w:rsidR="1F80B86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działu </w:t>
            </w:r>
            <w:r w:rsidR="5281FDB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</w:t>
            </w:r>
            <w:r w:rsidR="1F80B86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dnawialnych </w:t>
            </w:r>
            <w:r w:rsidR="5482B32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Ź</w:t>
            </w:r>
            <w:r w:rsidR="1F80B86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ródeł </w:t>
            </w:r>
            <w:r w:rsidR="3C70173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</w:t>
            </w:r>
            <w:r w:rsidR="27C2D11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nergii w </w:t>
            </w:r>
            <w:r w:rsidR="7F7D7B0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Demonstratorze Technologii</w:t>
            </w:r>
            <w:r w:rsidR="0BCA181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72211C79" w14:textId="6EFE0682" w:rsidR="65F6260A" w:rsidRPr="005D716B" w:rsidRDefault="5235B4BC" w:rsidP="00B4DF64">
            <w:pPr>
              <w:pStyle w:val="Akapitzlist"/>
              <w:numPr>
                <w:ilvl w:val="0"/>
                <w:numId w:val="28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</w:t>
            </w:r>
            <w:r w:rsidR="4A283A4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ziałania podejmowane przez Użytkownika w celu utrzymania </w:t>
            </w:r>
            <w:r w:rsidR="46E541F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lub podwyższenia </w:t>
            </w:r>
            <w:r w:rsidR="4A283A4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udziału odnawialnych źródeł energii w </w:t>
            </w:r>
            <w:r w:rsidR="11E273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Demonstratorze Technologii</w:t>
            </w:r>
            <w:r w:rsidR="0539A52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5C950F3A" w14:textId="013B4F24" w:rsidR="7DE92126" w:rsidRPr="005D716B" w:rsidRDefault="181E74E3" w:rsidP="00B4DF64">
            <w:pPr>
              <w:pStyle w:val="Akapitzlist"/>
              <w:numPr>
                <w:ilvl w:val="0"/>
                <w:numId w:val="28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informacja o </w:t>
            </w:r>
            <w:r w:rsidR="5B4937F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zmian</w:t>
            </w:r>
            <w:r w:rsidR="6C4D494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ie</w:t>
            </w:r>
            <w:r w:rsidR="5B4937F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282E55C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</w:t>
            </w:r>
            <w:r w:rsidR="5B4937F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ielkości </w:t>
            </w:r>
            <w:r w:rsidR="337E99C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  <w:r w:rsidR="5B4937F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 okresie eksploatacji</w:t>
            </w:r>
            <w:r w:rsidR="73B05CD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oraz przyczyny</w:t>
            </w:r>
            <w:r w:rsidR="776BEC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(o ile zmiana wystąpiła)</w:t>
            </w:r>
          </w:p>
          <w:p w14:paraId="499CABE4" w14:textId="30046133" w:rsidR="7F80F501" w:rsidRPr="005D716B" w:rsidRDefault="7F80F501" w:rsidP="00D501D9">
            <w:pPr>
              <w:pStyle w:val="Akapitzlist"/>
              <w:numPr>
                <w:ilvl w:val="0"/>
                <w:numId w:val="28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</w:t>
            </w:r>
            <w:r w:rsidR="5A0F651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ksploatacja ciepłej wody użytkowej</w:t>
            </w:r>
            <w:r w:rsidR="1901A8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(utrzymanie liczby odbiorców, </w:t>
            </w:r>
            <w:r w:rsidR="1B11655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utrzymanie parametrów usługi, </w:t>
            </w:r>
            <w:r w:rsidR="1901A8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zmiany w systemie w okresie eksploatacji)</w:t>
            </w:r>
          </w:p>
          <w:p w14:paraId="1194F583" w14:textId="37DBEFDC" w:rsidR="00E71FDB" w:rsidRPr="005D716B" w:rsidRDefault="1561AB3C" w:rsidP="00B4DF64">
            <w:pPr>
              <w:pStyle w:val="Akapitzlist"/>
              <w:numPr>
                <w:ilvl w:val="0"/>
                <w:numId w:val="28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ane liczbowe na temat wprowadzonej do </w:t>
            </w:r>
            <w:r w:rsidR="07A365B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energii i uzyskanego ciepła</w:t>
            </w:r>
            <w:r w:rsidR="06E8404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5F6FBFA0" w14:textId="2B76F24D" w:rsidR="14B961F6" w:rsidRPr="005D716B" w:rsidRDefault="14B961F6" w:rsidP="00D501D9">
            <w:pPr>
              <w:pStyle w:val="Akapitzlist"/>
              <w:numPr>
                <w:ilvl w:val="0"/>
                <w:numId w:val="28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rozpoznane rozbieżności pomiędzy faktyczną eksploatacją, a modelowaniem numerycznym i założeniami teoretycznymi,</w:t>
            </w:r>
          </w:p>
          <w:p w14:paraId="47732C8C" w14:textId="114B81CF" w:rsidR="00E71FDB" w:rsidRPr="005D716B" w:rsidRDefault="4BDF5CC6" w:rsidP="00D501D9">
            <w:pPr>
              <w:pStyle w:val="Akapitzlist"/>
              <w:numPr>
                <w:ilvl w:val="0"/>
                <w:numId w:val="28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ekomendacje w obszarze innowacji, o ile zostały zidentyfikowane w okresie eksploatacji</w:t>
            </w:r>
            <w:r w:rsidR="5D3A953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555B4F2C" w14:textId="49276156" w:rsidR="00E71FDB" w:rsidRPr="005D716B" w:rsidRDefault="0227786A" w:rsidP="00D501D9">
            <w:pPr>
              <w:pStyle w:val="Akapitzlist"/>
              <w:numPr>
                <w:ilvl w:val="0"/>
                <w:numId w:val="28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oświadczeni</w:t>
            </w:r>
            <w:r w:rsidR="6BBF7B9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 spełni</w:t>
            </w:r>
            <w:r w:rsidR="10F1104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eniu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2F1FA66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Wymaga</w:t>
            </w:r>
            <w:r w:rsidR="764E3CD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ń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6DF8A90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Obligatoryjnych i Konkursowych </w:t>
            </w:r>
            <w:r w:rsidR="48D8BA5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wymienionych </w:t>
            </w:r>
            <w:r w:rsidR="6DF8A90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</w:t>
            </w:r>
            <w:r w:rsidR="36B9BCF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pkt 4.3</w:t>
            </w:r>
          </w:p>
        </w:tc>
        <w:tc>
          <w:tcPr>
            <w:tcW w:w="1701" w:type="dxa"/>
          </w:tcPr>
          <w:p w14:paraId="2AF93682" w14:textId="0B7F7745" w:rsidR="00E71FDB" w:rsidRPr="005D716B" w:rsidRDefault="00E71FDB" w:rsidP="00125F52">
            <w:pPr>
              <w:spacing w:line="276" w:lineRule="auto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Do 3</w:t>
            </w:r>
            <w:r w:rsidR="55B973B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1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784C5BB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m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a</w:t>
            </w:r>
            <w:r w:rsidR="784C5BB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ja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2025</w:t>
            </w:r>
            <w:r w:rsidR="00125F52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r.</w:t>
            </w:r>
          </w:p>
        </w:tc>
      </w:tr>
      <w:tr w:rsidR="003662C2" w:rsidRPr="005D716B" w14:paraId="08D3354E" w14:textId="77777777" w:rsidTr="519E5733">
        <w:tc>
          <w:tcPr>
            <w:tcW w:w="562" w:type="dxa"/>
            <w:shd w:val="clear" w:color="auto" w:fill="E2EFD9" w:themeFill="accent6" w:themeFillTint="33"/>
          </w:tcPr>
          <w:p w14:paraId="44F8DBBD" w14:textId="7E8BAA4C" w:rsidR="00E71FDB" w:rsidRPr="005D716B" w:rsidRDefault="003662C2" w:rsidP="003662C2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3.</w:t>
            </w:r>
          </w:p>
        </w:tc>
        <w:tc>
          <w:tcPr>
            <w:tcW w:w="2378" w:type="dxa"/>
          </w:tcPr>
          <w:p w14:paraId="1A12BB94" w14:textId="77777777" w:rsidR="00E71FDB" w:rsidRPr="005D716B" w:rsidRDefault="00E71FDB" w:rsidP="00943870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Modelowanie numeryczne</w:t>
            </w:r>
          </w:p>
        </w:tc>
        <w:tc>
          <w:tcPr>
            <w:tcW w:w="5986" w:type="dxa"/>
            <w:shd w:val="clear" w:color="auto" w:fill="auto"/>
          </w:tcPr>
          <w:p w14:paraId="72D907C3" w14:textId="63846DD7" w:rsidR="00E71FDB" w:rsidRPr="005D716B" w:rsidRDefault="00E71FDB" w:rsidP="00B4DF64">
            <w:pPr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Wykonawca wprowadz</w:t>
            </w:r>
            <w:r w:rsidR="7B37CDC1" w:rsidRPr="005D716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do modelu </w:t>
            </w:r>
            <w:r w:rsidR="024EF47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numerycznego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TRNSYS wersja 18 rzeczywiste dane </w:t>
            </w:r>
            <w:r w:rsidR="1480567B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pogodowe i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pomiarowe zebrane od dnia uruchomienia Demonstratora Technologii do 31 marca 2025 roku, a następnie dokon</w:t>
            </w:r>
            <w:r w:rsidR="3E664009" w:rsidRPr="005D716B">
              <w:rPr>
                <w:rFonts w:asciiTheme="minorHAnsi" w:hAnsiTheme="minorHAnsi" w:cstheme="minorHAnsi"/>
                <w:sz w:val="20"/>
                <w:szCs w:val="20"/>
              </w:rPr>
              <w:t>uje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przeliczenia</w:t>
            </w:r>
            <w:r w:rsidR="06C93421" w:rsidRPr="005D716B">
              <w:rPr>
                <w:rFonts w:asciiTheme="minorHAnsi" w:hAnsiTheme="minorHAnsi" w:cstheme="minorHAnsi"/>
                <w:sz w:val="20"/>
                <w:szCs w:val="20"/>
              </w:rPr>
              <w:t>, którego wynik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2CB61135" w:rsidRPr="005D716B">
              <w:rPr>
                <w:rFonts w:asciiTheme="minorHAnsi" w:hAnsiTheme="minorHAnsi" w:cstheme="minorHAnsi"/>
                <w:sz w:val="20"/>
                <w:szCs w:val="20"/>
              </w:rPr>
              <w:t>jest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383EBA2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podstawą </w:t>
            </w:r>
            <w:r w:rsidR="64D267C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sprawdzenia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przyjętych założeń modelowych</w:t>
            </w:r>
            <w:r w:rsidR="0E89277F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oraz </w:t>
            </w:r>
            <w:r w:rsidR="4E1F3366" w:rsidRPr="005D716B">
              <w:rPr>
                <w:rFonts w:asciiTheme="minorHAnsi" w:hAnsiTheme="minorHAnsi" w:cstheme="minorHAnsi"/>
                <w:sz w:val="20"/>
                <w:szCs w:val="20"/>
              </w:rPr>
              <w:t>umożliwi</w:t>
            </w:r>
            <w:r w:rsidR="524FDE10" w:rsidRPr="005D716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4E1F3366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168827A6" w:rsidRPr="005D716B">
              <w:rPr>
                <w:rFonts w:asciiTheme="minorHAnsi" w:hAnsiTheme="minorHAnsi" w:cstheme="minorHAnsi"/>
                <w:sz w:val="20"/>
                <w:szCs w:val="20"/>
              </w:rPr>
              <w:t>weryfikacj</w:t>
            </w:r>
            <w:r w:rsidR="31A65909" w:rsidRPr="005D716B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439AC205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udziału odnawialnych źródeł energii w </w:t>
            </w:r>
            <w:r w:rsidR="1BE472F0" w:rsidRPr="005D716B">
              <w:rPr>
                <w:rFonts w:asciiTheme="minorHAnsi" w:hAnsiTheme="minorHAnsi" w:cstheme="minorHAnsi"/>
                <w:sz w:val="20"/>
                <w:szCs w:val="20"/>
              </w:rPr>
              <w:t>Demonstratorze Technologii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. Wykonawca przedstawi</w:t>
            </w:r>
            <w:r w:rsidR="27B697D4" w:rsidRPr="005D716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Zamawiającemu uzyskane wyniki oraz w formie źródłowej zaktualizowany model </w:t>
            </w:r>
            <w:r w:rsidR="514AF3C9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numeryczny </w:t>
            </w:r>
            <w:r w:rsidR="1A14B769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wykonany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r w:rsidR="5037724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oprogramowaniu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TRNSYS wraz z wprowadzonymi do niego danymi</w:t>
            </w:r>
            <w:r w:rsidR="7A8C9A2A" w:rsidRPr="005D716B">
              <w:rPr>
                <w:rFonts w:asciiTheme="minorHAnsi" w:hAnsiTheme="minorHAnsi" w:cstheme="minorHAnsi"/>
                <w:sz w:val="20"/>
                <w:szCs w:val="20"/>
              </w:rPr>
              <w:t>, w formie dostępnej do edycji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4984BBBF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79BAEE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Zaktualizowany model </w:t>
            </w:r>
            <w:r w:rsidR="54C25AA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numeryczny</w:t>
            </w:r>
            <w:r w:rsidR="79BAEE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odwzorowuje cyfrowo </w:t>
            </w:r>
            <w:r w:rsidR="76E91D2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rzeczywisty </w:t>
            </w:r>
            <w:r w:rsidR="79BAEE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Demonstrator Technologii, który Wykonawca </w:t>
            </w:r>
            <w:r w:rsidR="6EB0028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wybudował</w:t>
            </w:r>
            <w:r w:rsidR="79BAEE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 ramach niniejszego </w:t>
            </w:r>
            <w:r w:rsidR="238D0DC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Postępowania</w:t>
            </w:r>
            <w:r w:rsidR="79BAEE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  <w:p w14:paraId="7958D7E6" w14:textId="0E29EA83" w:rsidR="00E71FDB" w:rsidRPr="005D716B" w:rsidRDefault="00E71FDB" w:rsidP="30E2FD6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5B6697A" w14:textId="495C0A2C" w:rsidR="00E71FDB" w:rsidRPr="005D716B" w:rsidRDefault="0F21D6F0" w:rsidP="18AF6CC1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Raport przedstawi</w:t>
            </w:r>
            <w:r w:rsidR="5F71887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ny jest w formie następujących dokumentów:</w:t>
            </w:r>
          </w:p>
          <w:p w14:paraId="34CEDBBA" w14:textId="50D94FB4" w:rsidR="3684CC46" w:rsidRPr="005D716B" w:rsidRDefault="43F40246" w:rsidP="6E0A0C89">
            <w:pPr>
              <w:pStyle w:val="Akapitzlist"/>
              <w:numPr>
                <w:ilvl w:val="0"/>
                <w:numId w:val="45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arkusz kalkulacyjny z zestawieniem danych liczbowych opisujących System Demonstracyjny, którego szablon znajduje się w załączniku nr </w:t>
            </w:r>
            <w:r w:rsidR="4FEA27F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3.3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,</w:t>
            </w:r>
          </w:p>
          <w:p w14:paraId="6FAF8EF2" w14:textId="16C42801" w:rsidR="00E71FDB" w:rsidRPr="005D716B" w:rsidRDefault="0F21D6F0" w:rsidP="4A21ECED">
            <w:pPr>
              <w:pStyle w:val="Akapitzlist"/>
              <w:numPr>
                <w:ilvl w:val="0"/>
                <w:numId w:val="45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opis Technologii,</w:t>
            </w:r>
          </w:p>
          <w:p w14:paraId="382D2EDC" w14:textId="4823D0B5" w:rsidR="00E71FDB" w:rsidRPr="005D716B" w:rsidRDefault="0F21D6F0" w:rsidP="4A21ECED">
            <w:pPr>
              <w:pStyle w:val="Akapitzlist"/>
              <w:numPr>
                <w:ilvl w:val="0"/>
                <w:numId w:val="45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plik programu TRNSYS.</w:t>
            </w:r>
          </w:p>
          <w:p w14:paraId="5BB2CF0B" w14:textId="50AC5BCB" w:rsidR="00E71FDB" w:rsidRPr="005D716B" w:rsidRDefault="21645343" w:rsidP="0D9EF67F">
            <w:pPr>
              <w:spacing w:after="160"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Wszystkie pliki raportu muszą zostać dostarczone Zamawiającemu w formie elektronicznej, dostępne do edycji.</w:t>
            </w:r>
            <w:r w:rsidR="0D6CE51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Wymagane jest dostarczenie Zamawiającemu wszystkich niezbędnych plików konfiguracyjnych (dotyczy to również bibliotek z własnymi </w:t>
            </w:r>
            <w:r w:rsidR="0D6CE51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komponentami wraz z kodem źródłowym tych komponentów) niezbędnych do uruchomienia symulacji.</w:t>
            </w:r>
          </w:p>
        </w:tc>
        <w:tc>
          <w:tcPr>
            <w:tcW w:w="1701" w:type="dxa"/>
          </w:tcPr>
          <w:p w14:paraId="75BDAE43" w14:textId="4BFF53BB" w:rsidR="00E71FDB" w:rsidRPr="005D716B" w:rsidRDefault="00E71FDB" w:rsidP="00125F52">
            <w:pPr>
              <w:spacing w:line="276" w:lineRule="auto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lastRenderedPageBreak/>
              <w:t>Do 3</w:t>
            </w:r>
            <w:r w:rsidR="2E43C08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1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086BE0E1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maja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2025</w:t>
            </w:r>
            <w:r w:rsidR="00125F52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 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r.</w:t>
            </w:r>
          </w:p>
        </w:tc>
      </w:tr>
      <w:tr w:rsidR="003662C2" w:rsidRPr="005D716B" w14:paraId="11A05B74" w14:textId="77777777" w:rsidTr="519E5733">
        <w:tc>
          <w:tcPr>
            <w:tcW w:w="562" w:type="dxa"/>
            <w:shd w:val="clear" w:color="auto" w:fill="E2EFD9" w:themeFill="accent6" w:themeFillTint="33"/>
          </w:tcPr>
          <w:p w14:paraId="29B0B9A5" w14:textId="3F3157BB" w:rsidR="00E71FDB" w:rsidRPr="005D716B" w:rsidRDefault="003662C2" w:rsidP="003662C2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4.</w:t>
            </w:r>
          </w:p>
        </w:tc>
        <w:tc>
          <w:tcPr>
            <w:tcW w:w="2378" w:type="dxa"/>
          </w:tcPr>
          <w:p w14:paraId="7BCEAD47" w14:textId="02A18D2B" w:rsidR="00E71FDB" w:rsidRPr="005D716B" w:rsidRDefault="054DADB7" w:rsidP="3BC2DB2B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Rekomendacja Wykonawcy – dobre praktyki transformacji </w:t>
            </w:r>
            <w:r w:rsidR="1840ECDB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ystemu </w:t>
            </w:r>
            <w:r w:rsidR="23186004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ciepłowniczego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 kierunku OZE </w:t>
            </w:r>
            <w:r w:rsidRPr="005D716B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986" w:type="dxa"/>
            <w:shd w:val="clear" w:color="auto" w:fill="auto"/>
          </w:tcPr>
          <w:p w14:paraId="531023CC" w14:textId="246F5B46" w:rsidR="009637BC" w:rsidRPr="005D716B" w:rsidRDefault="3BADF773" w:rsidP="18AF6CC1">
            <w:p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Wykonawca zobowiązany jest do przygotowania i przedstawienia Zamawiającemu zaktualizowanego raportu, o którym mowa w pkt 6 tabeli 2, zgodnie z wymogami wskazanymi w tej tabeli dla raportu przekazywanego w Etapie I. Aktualizacja raportu polega na uzupełnieniu go o dane generowane przez Demonstrator w Etapie III</w:t>
            </w:r>
            <w:r w:rsidR="2CB23CB6" w:rsidRPr="005D716B">
              <w:rPr>
                <w:rFonts w:asciiTheme="minorHAnsi" w:hAnsiTheme="minorHAnsi" w:cstheme="minorHAnsi"/>
                <w:sz w:val="20"/>
                <w:szCs w:val="20"/>
              </w:rPr>
              <w:t>, z uwzględnieniem wiedzy pozyskanej w procesie eksploatacji</w:t>
            </w:r>
            <w:r w:rsidR="0CB3FA98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2DA81CA" w14:textId="02359E37" w:rsidR="00E71FDB" w:rsidRPr="005D716B" w:rsidRDefault="2CAEF4B1" w:rsidP="44D6B0C4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Raport zostanie również opublikowany na dedykowanej dla projektu stronie przygotowanej przez Zamawiającego.</w:t>
            </w:r>
          </w:p>
        </w:tc>
        <w:tc>
          <w:tcPr>
            <w:tcW w:w="1701" w:type="dxa"/>
          </w:tcPr>
          <w:p w14:paraId="53B20C1B" w14:textId="312F8FEC" w:rsidR="00E71FDB" w:rsidRPr="005D716B" w:rsidRDefault="00E71FDB" w:rsidP="519E5733">
            <w:pPr>
              <w:spacing w:after="160" w:line="276" w:lineRule="auto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Do 3</w:t>
            </w:r>
            <w:r w:rsidR="5309725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1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2C6D1956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maja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2025 r.</w:t>
            </w:r>
          </w:p>
          <w:p w14:paraId="70874CF6" w14:textId="77777777" w:rsidR="00E71FDB" w:rsidRPr="005D716B" w:rsidRDefault="00E71FDB" w:rsidP="18AF6CC1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14:paraId="4FE11BC6" w14:textId="77777777" w:rsidR="00E71FDB" w:rsidRPr="005D716B" w:rsidRDefault="00E71FDB" w:rsidP="00E71FDB">
      <w:pPr>
        <w:rPr>
          <w:rFonts w:cstheme="minorHAnsi"/>
        </w:rPr>
      </w:pPr>
    </w:p>
    <w:p w14:paraId="7C45AD54" w14:textId="4AB28CBA" w:rsidR="1D345ABA" w:rsidRPr="005D716B" w:rsidRDefault="1D345ABA" w:rsidP="18AF6CC1">
      <w:pPr>
        <w:rPr>
          <w:rFonts w:cstheme="minorHAnsi"/>
        </w:rPr>
      </w:pPr>
    </w:p>
    <w:p w14:paraId="72D1BFCD" w14:textId="6E931CB7" w:rsidR="00E71FDB" w:rsidRPr="005D716B" w:rsidRDefault="2F0E7BC3" w:rsidP="002F4A14">
      <w:pPr>
        <w:keepNext/>
        <w:keepLines/>
        <w:numPr>
          <w:ilvl w:val="1"/>
          <w:numId w:val="37"/>
        </w:numPr>
        <w:spacing w:before="240" w:after="160" w:line="276" w:lineRule="auto"/>
        <w:jc w:val="both"/>
        <w:outlineLvl w:val="2"/>
        <w:rPr>
          <w:rFonts w:eastAsia="Times New Roman" w:cstheme="minorHAnsi"/>
          <w:color w:val="1F4D78"/>
          <w:sz w:val="26"/>
          <w:szCs w:val="26"/>
        </w:rPr>
      </w:pPr>
      <w:bookmarkStart w:id="58" w:name="_Toc69845514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Ocena</w:t>
      </w:r>
      <w:r w:rsidR="00E833F2" w:rsidRPr="005D716B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Rozwiązania w ramach</w:t>
      </w:r>
      <w:r w:rsidR="00E71FDB" w:rsidRPr="005D716B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Etapu III</w:t>
      </w:r>
      <w:bookmarkEnd w:id="58"/>
    </w:p>
    <w:p w14:paraId="5D04E449" w14:textId="11776B43" w:rsidR="16684E1F" w:rsidRPr="005D716B" w:rsidRDefault="16684E1F" w:rsidP="34E25BC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Po przekazaniu </w:t>
      </w:r>
      <w:r w:rsidR="00E833F2" w:rsidRPr="005D716B">
        <w:rPr>
          <w:rFonts w:eastAsia="Calibri" w:cstheme="minorHAnsi"/>
          <w:sz w:val="22"/>
          <w:szCs w:val="22"/>
          <w:lang w:eastAsia="pl-PL"/>
        </w:rPr>
        <w:t>raportów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Etapu III przez Wykonawcę, których spis zamieszczono w Tabeli 6, Zamawiający dokona oceny</w:t>
      </w:r>
      <w:r w:rsidR="00E833F2" w:rsidRPr="005D716B">
        <w:rPr>
          <w:rFonts w:eastAsia="Calibri" w:cstheme="minorHAnsi"/>
          <w:sz w:val="22"/>
          <w:szCs w:val="22"/>
          <w:lang w:eastAsia="pl-PL"/>
        </w:rPr>
        <w:t xml:space="preserve"> koń</w:t>
      </w:r>
      <w:r w:rsidR="00C033A4" w:rsidRPr="005D716B">
        <w:rPr>
          <w:rFonts w:eastAsia="Calibri" w:cstheme="minorHAnsi"/>
          <w:sz w:val="22"/>
          <w:szCs w:val="22"/>
          <w:lang w:eastAsia="pl-PL"/>
        </w:rPr>
        <w:t>c</w:t>
      </w:r>
      <w:r w:rsidR="00E833F2" w:rsidRPr="005D716B">
        <w:rPr>
          <w:rFonts w:eastAsia="Calibri" w:cstheme="minorHAnsi"/>
          <w:sz w:val="22"/>
          <w:szCs w:val="22"/>
          <w:lang w:eastAsia="pl-PL"/>
        </w:rPr>
        <w:t>owej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spełnienia Wymagań </w:t>
      </w:r>
      <w:r w:rsidR="259EC0C5" w:rsidRPr="005D716B">
        <w:rPr>
          <w:rFonts w:eastAsia="Calibri" w:cstheme="minorHAnsi"/>
          <w:sz w:val="22"/>
          <w:szCs w:val="22"/>
          <w:lang w:eastAsia="pl-PL"/>
        </w:rPr>
        <w:t xml:space="preserve">określonych poniżej, </w:t>
      </w:r>
      <w:r w:rsidRPr="005D716B">
        <w:rPr>
          <w:rFonts w:eastAsia="Calibri" w:cstheme="minorHAnsi"/>
          <w:sz w:val="22"/>
          <w:szCs w:val="22"/>
          <w:lang w:eastAsia="pl-PL"/>
        </w:rPr>
        <w:t>opisanych w Załączniku nr 1 do Regulaminu, w oparciu o kryteria wyboru zawarte w Załączniku nr 5 do Regulaminu oraz na zasadach określonych poniżej</w:t>
      </w:r>
      <w:r w:rsidR="00670783" w:rsidRPr="005D716B">
        <w:rPr>
          <w:rFonts w:eastAsia="Calibri" w:cstheme="minorHAnsi"/>
          <w:sz w:val="22"/>
          <w:szCs w:val="22"/>
          <w:lang w:eastAsia="pl-PL"/>
        </w:rPr>
        <w:t>, w celu dokonania Walidacji Rozwiązania</w:t>
      </w:r>
      <w:r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2CA0AE98" w14:textId="0F87918D" w:rsidR="16684E1F" w:rsidRPr="005D716B" w:rsidRDefault="16684E1F" w:rsidP="34E25BCB">
      <w:pPr>
        <w:spacing w:after="160" w:line="276" w:lineRule="auto"/>
        <w:jc w:val="both"/>
        <w:rPr>
          <w:rFonts w:eastAsia="Calibri" w:cstheme="minorHAnsi"/>
          <w:color w:val="000000" w:themeColor="text1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Oceniając spełnienie Wymagań Obligatoryjnych i Konkursowych Zamawiający jako podstawę przyjmie informacje zawarte w dokumentach określonych w Tabeli </w:t>
      </w:r>
      <w:r w:rsidR="73818CDE" w:rsidRPr="005D716B">
        <w:rPr>
          <w:rFonts w:eastAsia="Calibri" w:cstheme="minorHAnsi"/>
          <w:sz w:val="22"/>
          <w:szCs w:val="22"/>
          <w:lang w:eastAsia="pl-PL"/>
        </w:rPr>
        <w:t>6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oraz przeprowadzonej wizji lokalnej Demonstratora Technologii. W odniesieniu do </w:t>
      </w:r>
      <w:r w:rsidR="550D3350" w:rsidRPr="005D716B">
        <w:rPr>
          <w:rFonts w:eastAsia="Calibri" w:cstheme="minorHAnsi"/>
          <w:sz w:val="22"/>
          <w:szCs w:val="22"/>
          <w:lang w:eastAsia="pl-PL"/>
        </w:rPr>
        <w:t>eksploatowanego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Demonstratora Technologii ocenie podlegać będzie zgodność z modelem numerycznym wykona</w:t>
      </w:r>
      <w:r w:rsidR="778D3F67" w:rsidRPr="005D716B">
        <w:rPr>
          <w:rFonts w:eastAsia="Calibri" w:cstheme="minorHAnsi"/>
          <w:sz w:val="22"/>
          <w:szCs w:val="22"/>
          <w:lang w:eastAsia="pl-PL"/>
        </w:rPr>
        <w:t>ny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m w oprogramowaniu TRNSYS. </w:t>
      </w:r>
      <w:r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Zamawiający dla realizacji </w:t>
      </w:r>
      <w:r w:rsidR="5FD6E901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wizji lokalnej </w:t>
      </w:r>
      <w:r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>może skorzystać z usług podmiotu trzeciego.</w:t>
      </w:r>
    </w:p>
    <w:p w14:paraId="32019A32" w14:textId="260CAD2F" w:rsidR="6CDBDD7A" w:rsidRPr="005D716B" w:rsidRDefault="6CDBDD7A" w:rsidP="34E25BCB">
      <w:pPr>
        <w:spacing w:after="160" w:line="276" w:lineRule="auto"/>
        <w:rPr>
          <w:rFonts w:eastAsia="Calibri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sprawdzi, czy Wykonawca dostarczył komplet dokumentów wymaganych na zakończenie Etapu III, określonych w Tabeli </w:t>
      </w:r>
      <w:r w:rsidR="31DB94E7" w:rsidRPr="005D716B">
        <w:rPr>
          <w:rFonts w:eastAsia="Calibri" w:cstheme="minorHAnsi"/>
          <w:sz w:val="22"/>
          <w:szCs w:val="22"/>
          <w:lang w:eastAsia="pl-PL"/>
        </w:rPr>
        <w:t>6</w:t>
      </w:r>
      <w:r w:rsidRPr="005D716B">
        <w:rPr>
          <w:rFonts w:eastAsia="Calibri" w:cstheme="minorHAnsi"/>
          <w:sz w:val="22"/>
          <w:szCs w:val="22"/>
          <w:lang w:eastAsia="pl-PL"/>
        </w:rPr>
        <w:t>, na podstawie protokołu potwierdzającego kompletność dokumentów</w:t>
      </w:r>
      <w:r w:rsidR="3590EBD4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podsumowującego pracę komisji powołanej przez Zamawiającego.</w:t>
      </w:r>
    </w:p>
    <w:p w14:paraId="0C875BB0" w14:textId="0B4F8C4C" w:rsidR="6CDBDD7A" w:rsidRPr="005D716B" w:rsidRDefault="07AE71B7" w:rsidP="3868AD14">
      <w:pPr>
        <w:spacing w:after="160" w:line="276" w:lineRule="auto"/>
        <w:rPr>
          <w:rFonts w:eastAsia="Calibri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Zamawiający na koniec Etapu III dokona weryfikacji spełnienia Wymagań Obligatoryjnych i Konkursowych </w:t>
      </w:r>
      <w:r w:rsidR="43816F40" w:rsidRPr="005D716B">
        <w:rPr>
          <w:rFonts w:eastAsia="Calibri" w:cstheme="minorHAnsi"/>
          <w:color w:val="000000" w:themeColor="text1"/>
          <w:sz w:val="22"/>
          <w:szCs w:val="22"/>
        </w:rPr>
        <w:t>z uwzględnieniem dopuszczalnej Granicy Błędu określonej w Załączniku nr 1 do Regulaminu</w:t>
      </w:r>
      <w:r w:rsidR="43816F40" w:rsidRPr="005D716B">
        <w:rPr>
          <w:rFonts w:eastAsia="Calibri" w:cstheme="minorHAnsi"/>
          <w:sz w:val="22"/>
          <w:szCs w:val="22"/>
        </w:rPr>
        <w:t xml:space="preserve"> na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 podstawie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 xml:space="preserve"> rzeczywisty</w:t>
      </w:r>
      <w:r w:rsidR="3CC091DF" w:rsidRPr="005D716B">
        <w:rPr>
          <w:rFonts w:eastAsia="Calibri" w:cstheme="minorHAnsi"/>
          <w:color w:val="000000" w:themeColor="text1"/>
          <w:sz w:val="22"/>
          <w:szCs w:val="22"/>
        </w:rPr>
        <w:t>ch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 xml:space="preserve"> dany</w:t>
      </w:r>
      <w:r w:rsidR="4C20AD72" w:rsidRPr="005D716B">
        <w:rPr>
          <w:rFonts w:eastAsia="Calibri" w:cstheme="minorHAnsi"/>
          <w:color w:val="000000" w:themeColor="text1"/>
          <w:sz w:val="22"/>
          <w:szCs w:val="22"/>
        </w:rPr>
        <w:t>ch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 xml:space="preserve"> pomiarow</w:t>
      </w:r>
      <w:r w:rsidR="4167CA83" w:rsidRPr="005D716B">
        <w:rPr>
          <w:rFonts w:eastAsia="Calibri" w:cstheme="minorHAnsi"/>
          <w:color w:val="000000" w:themeColor="text1"/>
          <w:sz w:val="22"/>
          <w:szCs w:val="22"/>
        </w:rPr>
        <w:t>ych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213FBA27" w:rsidRPr="005D716B">
        <w:rPr>
          <w:rFonts w:eastAsia="Calibri" w:cstheme="minorHAnsi"/>
          <w:color w:val="000000" w:themeColor="text1"/>
          <w:sz w:val="22"/>
          <w:szCs w:val="22"/>
        </w:rPr>
        <w:t xml:space="preserve">z 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>Demonstratora Technologii</w:t>
      </w:r>
      <w:r w:rsidR="618727C6" w:rsidRPr="005D716B">
        <w:rPr>
          <w:rFonts w:eastAsia="Calibri" w:cstheme="minorHAnsi"/>
          <w:color w:val="000000" w:themeColor="text1"/>
          <w:sz w:val="22"/>
          <w:szCs w:val="22"/>
        </w:rPr>
        <w:t xml:space="preserve"> za okres od 1 kwietnia 2024 do 31 marca 2025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38CD4261" w14:textId="71AFE10C" w:rsidR="6CDBDD7A" w:rsidRPr="005D716B" w:rsidRDefault="6CDBDD7A" w:rsidP="3868AD14">
      <w:pPr>
        <w:spacing w:after="160" w:line="276" w:lineRule="auto"/>
        <w:rPr>
          <w:rFonts w:eastAsia="Calibri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Zamawiający na koniec Etapu </w:t>
      </w:r>
      <w:r w:rsidR="1B589B03" w:rsidRPr="005D716B">
        <w:rPr>
          <w:rFonts w:eastAsia="Calibri" w:cstheme="minorHAnsi"/>
          <w:color w:val="000000" w:themeColor="text1"/>
          <w:sz w:val="22"/>
          <w:szCs w:val="22"/>
        </w:rPr>
        <w:t>I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II dokona weryfikacji spełnienia </w:t>
      </w:r>
      <w:r w:rsidR="2BF930A5" w:rsidRPr="005D716B">
        <w:rPr>
          <w:rFonts w:eastAsia="Calibri" w:cstheme="minorHAnsi"/>
          <w:color w:val="000000" w:themeColor="text1"/>
          <w:sz w:val="22"/>
          <w:szCs w:val="22"/>
        </w:rPr>
        <w:t xml:space="preserve">następujących 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Wymagań Obligatoryjnych </w:t>
      </w:r>
      <w:r w:rsidR="5B0B0048" w:rsidRPr="005D716B">
        <w:rPr>
          <w:rFonts w:eastAsia="Calibri" w:cstheme="minorHAnsi"/>
          <w:color w:val="000000" w:themeColor="text1"/>
          <w:sz w:val="22"/>
          <w:szCs w:val="22"/>
        </w:rPr>
        <w:t xml:space="preserve">i Konkursowych  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>zawartych w Załączniku nr 1 do Regulaminu:</w:t>
      </w:r>
    </w:p>
    <w:p w14:paraId="7B784A03" w14:textId="77777777" w:rsidR="7B5E6E54" w:rsidRPr="005D716B" w:rsidRDefault="7B5E6E54" w:rsidP="00C74EE0">
      <w:pPr>
        <w:pStyle w:val="Akapitzlist"/>
        <w:numPr>
          <w:ilvl w:val="0"/>
          <w:numId w:val="49"/>
        </w:numPr>
        <w:spacing w:after="160"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Zasilanie Magazynu Sezonowego </w:t>
      </w:r>
    </w:p>
    <w:p w14:paraId="2EE7658C" w14:textId="562A8161" w:rsidR="7B5E6E54" w:rsidRPr="005D716B" w:rsidRDefault="7B2E70E5" w:rsidP="00B4DF64">
      <w:pPr>
        <w:pStyle w:val="Akapitzlist"/>
        <w:numPr>
          <w:ilvl w:val="0"/>
          <w:numId w:val="50"/>
        </w:numPr>
        <w:spacing w:after="160"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Zakaz zakupu ciepła </w:t>
      </w:r>
    </w:p>
    <w:p w14:paraId="3F24DD0C" w14:textId="45E77B2F" w:rsidR="7B5E6E54" w:rsidRPr="005D716B" w:rsidRDefault="7B2E70E5" w:rsidP="0C08325C">
      <w:pPr>
        <w:pStyle w:val="Akapitzlist"/>
        <w:numPr>
          <w:ilvl w:val="0"/>
          <w:numId w:val="50"/>
        </w:numPr>
        <w:spacing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Udział Odnawialnych Źródeł Energii (OZE) w </w:t>
      </w:r>
      <w:r w:rsidR="6BBCE0CE" w:rsidRPr="005D716B">
        <w:rPr>
          <w:rFonts w:eastAsia="Calibri" w:cstheme="minorHAnsi"/>
          <w:color w:val="000000" w:themeColor="text1"/>
          <w:sz w:val="22"/>
          <w:szCs w:val="22"/>
        </w:rPr>
        <w:t>Demonstratorze Tech</w:t>
      </w:r>
      <w:r w:rsidR="638BC97A" w:rsidRPr="005D716B">
        <w:rPr>
          <w:rFonts w:eastAsia="Calibri" w:cstheme="minorHAnsi"/>
          <w:color w:val="000000" w:themeColor="text1"/>
          <w:sz w:val="22"/>
          <w:szCs w:val="22"/>
        </w:rPr>
        <w:t>n</w:t>
      </w:r>
      <w:r w:rsidR="6BBCE0CE" w:rsidRPr="005D716B">
        <w:rPr>
          <w:rFonts w:eastAsia="Calibri" w:cstheme="minorHAnsi"/>
          <w:color w:val="000000" w:themeColor="text1"/>
          <w:sz w:val="22"/>
          <w:szCs w:val="22"/>
        </w:rPr>
        <w:t>ologii</w:t>
      </w:r>
    </w:p>
    <w:p w14:paraId="61217DFC" w14:textId="77777777" w:rsidR="7B5E6E54" w:rsidRPr="005D716B" w:rsidRDefault="7B5E6E54" w:rsidP="00C74EE0">
      <w:pPr>
        <w:pStyle w:val="Akapitzlist"/>
        <w:numPr>
          <w:ilvl w:val="0"/>
          <w:numId w:val="49"/>
        </w:numPr>
        <w:spacing w:after="160"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Dostarczanie ciepłej wody użytkowej </w:t>
      </w:r>
    </w:p>
    <w:p w14:paraId="7A7ED4BE" w14:textId="7BE8DCC5" w:rsidR="7B5E6E54" w:rsidRPr="005D716B" w:rsidRDefault="7B2E70E5" w:rsidP="00B4DF64">
      <w:pPr>
        <w:pStyle w:val="Akapitzlist"/>
        <w:numPr>
          <w:ilvl w:val="0"/>
          <w:numId w:val="50"/>
        </w:numPr>
        <w:spacing w:after="160"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Wielkość </w:t>
      </w:r>
      <w:r w:rsidR="7D866B12" w:rsidRPr="005D716B">
        <w:rPr>
          <w:rFonts w:eastAsia="Calibri" w:cstheme="minorHAnsi"/>
          <w:color w:val="000000" w:themeColor="text1"/>
          <w:sz w:val="22"/>
          <w:szCs w:val="22"/>
        </w:rPr>
        <w:t>Demonstratora Technologii</w:t>
      </w:r>
    </w:p>
    <w:p w14:paraId="5CEB1F09" w14:textId="77777777" w:rsidR="7B5E6E54" w:rsidRPr="005D716B" w:rsidRDefault="7B5E6E54" w:rsidP="00C74EE0">
      <w:pPr>
        <w:pStyle w:val="Akapitzlist"/>
        <w:numPr>
          <w:ilvl w:val="0"/>
          <w:numId w:val="49"/>
        </w:numPr>
        <w:spacing w:after="160"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Bezodorowość </w:t>
      </w:r>
    </w:p>
    <w:p w14:paraId="54726AA1" w14:textId="4F68939E" w:rsidR="7B5E6E54" w:rsidRPr="005D716B" w:rsidRDefault="7B2E70E5" w:rsidP="00B4DF64">
      <w:pPr>
        <w:pStyle w:val="Akapitzlist"/>
        <w:numPr>
          <w:ilvl w:val="0"/>
          <w:numId w:val="50"/>
        </w:numPr>
        <w:spacing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Utrzymanie Udziału Odnawialnych Źródeł Energii w </w:t>
      </w:r>
      <w:r w:rsidR="1DDE642A" w:rsidRPr="005D716B">
        <w:rPr>
          <w:rFonts w:eastAsia="Calibri" w:cstheme="minorHAnsi"/>
          <w:color w:val="000000" w:themeColor="text1"/>
          <w:sz w:val="22"/>
          <w:szCs w:val="22"/>
        </w:rPr>
        <w:t>Demonstratorze Technologii</w:t>
      </w:r>
    </w:p>
    <w:p w14:paraId="1DF72519" w14:textId="2810F96C" w:rsidR="7B5E6E54" w:rsidRPr="005D716B" w:rsidRDefault="7B2E70E5" w:rsidP="00B4DF64">
      <w:pPr>
        <w:pStyle w:val="Akapitzlist"/>
        <w:numPr>
          <w:ilvl w:val="0"/>
          <w:numId w:val="50"/>
        </w:numPr>
        <w:spacing w:after="160"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Zapewnienie ciągłości dostaw ciepła </w:t>
      </w:r>
    </w:p>
    <w:p w14:paraId="30B432A5" w14:textId="5ACC4F12" w:rsidR="34E25BCB" w:rsidRPr="005D716B" w:rsidRDefault="34E25BCB" w:rsidP="34E25BCB">
      <w:pPr>
        <w:rPr>
          <w:rFonts w:eastAsia="Calibri" w:cstheme="minorHAnsi"/>
          <w:color w:val="000000" w:themeColor="text1"/>
          <w:sz w:val="22"/>
          <w:szCs w:val="22"/>
        </w:rPr>
      </w:pPr>
    </w:p>
    <w:p w14:paraId="63D90271" w14:textId="46E5C0E2" w:rsidR="34E25BCB" w:rsidRPr="005D716B" w:rsidRDefault="34E25BCB" w:rsidP="34E25BCB">
      <w:pPr>
        <w:spacing w:after="160" w:line="276" w:lineRule="auto"/>
        <w:jc w:val="both"/>
        <w:rPr>
          <w:rFonts w:eastAsia="Calibri" w:cstheme="minorHAnsi"/>
          <w:lang w:eastAsia="pl-PL"/>
        </w:rPr>
      </w:pPr>
    </w:p>
    <w:p w14:paraId="5A90CB54" w14:textId="432B1844" w:rsidR="6CDBDD7A" w:rsidRPr="005D716B" w:rsidRDefault="4852F351" w:rsidP="34E25BC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>Ocena</w:t>
      </w:r>
      <w:r w:rsidR="00030B84" w:rsidRPr="005D716B">
        <w:rPr>
          <w:rFonts w:eastAsia="Calibri" w:cstheme="minorHAnsi"/>
          <w:sz w:val="22"/>
          <w:szCs w:val="22"/>
          <w:lang w:eastAsia="pl-PL"/>
        </w:rPr>
        <w:t xml:space="preserve"> w ramach Etapu III nie wiąże się z przyznaniem Wyniku Pozytywnego ani Wyniku Negatywnego, jednak nieosiągnięcie ww. wymogów stanowi podstawę </w:t>
      </w:r>
      <w:r w:rsidR="00C033A4" w:rsidRPr="005D716B">
        <w:rPr>
          <w:rFonts w:eastAsia="Calibri" w:cstheme="minorHAnsi"/>
          <w:sz w:val="22"/>
          <w:szCs w:val="22"/>
          <w:lang w:eastAsia="pl-PL"/>
        </w:rPr>
        <w:t>do nałożenia na Wykonawcę kary umownej za nieosiągnięcie przez Rozwiązanie stawianych przed nim Wymagań</w:t>
      </w:r>
      <w:r w:rsidR="00F0671A" w:rsidRPr="005D716B">
        <w:rPr>
          <w:rFonts w:eastAsia="Calibri" w:cstheme="minorHAnsi"/>
          <w:sz w:val="22"/>
          <w:szCs w:val="22"/>
          <w:lang w:eastAsia="pl-PL"/>
        </w:rPr>
        <w:t>, zgodnie z ART. 40 §5 pkt 4 Umowy</w:t>
      </w:r>
      <w:r w:rsidR="00C033A4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4270F9AC" w14:textId="5F837ED4" w:rsidR="2D19DE27" w:rsidRPr="005D716B" w:rsidRDefault="2D19DE27" w:rsidP="34E25BCB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</w:t>
      </w:r>
      <w:r w:rsidR="6CDBDD7A" w:rsidRPr="005D716B">
        <w:rPr>
          <w:rFonts w:eastAsia="Calibri" w:cstheme="minorHAnsi"/>
          <w:sz w:val="22"/>
          <w:szCs w:val="22"/>
          <w:lang w:eastAsia="pl-PL"/>
        </w:rPr>
        <w:t>eryfikacja i proces oceny są przeprowadzane zgodnie ze szczegółowymi zapisami Załącznika nr 5 do Regulaminu.</w:t>
      </w:r>
    </w:p>
    <w:p w14:paraId="368C080A" w14:textId="75A1E89A" w:rsidR="34E25BCB" w:rsidRPr="005D716B" w:rsidRDefault="34E25BCB" w:rsidP="34E25BCB">
      <w:pPr>
        <w:spacing w:after="160" w:line="276" w:lineRule="auto"/>
        <w:rPr>
          <w:rFonts w:cstheme="minorHAnsi"/>
        </w:rPr>
      </w:pPr>
    </w:p>
    <w:p w14:paraId="5DE44A50" w14:textId="5075B09A" w:rsidR="18AF6CC1" w:rsidRPr="005D716B" w:rsidRDefault="18AF6CC1" w:rsidP="18AF6CC1">
      <w:pPr>
        <w:spacing w:before="240" w:after="160" w:line="276" w:lineRule="auto"/>
        <w:jc w:val="both"/>
        <w:rPr>
          <w:rFonts w:eastAsia="Calibri" w:cstheme="minorHAnsi"/>
          <w:lang w:eastAsia="pl-PL"/>
        </w:rPr>
      </w:pPr>
    </w:p>
    <w:sectPr w:rsidR="18AF6CC1" w:rsidRPr="005D716B" w:rsidSect="00C216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720" w:right="720" w:bottom="720" w:left="720" w:header="720" w:footer="567" w:gutter="0"/>
      <w:cols w:space="720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41ADBE8" w16cex:dateUtc="2021-04-09T11:58:00Z"/>
  <w16cex:commentExtensible w16cex:durableId="442B6A9A" w16cex:dateUtc="2021-04-12T06:47:00Z"/>
  <w16cex:commentExtensible w16cex:durableId="24201D34" w16cex:dateUtc="2021-04-13T11:37:00Z"/>
  <w16cex:commentExtensible w16cex:durableId="76530C73" w16cex:dateUtc="2021-04-17T06:07:00Z"/>
  <w16cex:commentExtensible w16cex:durableId="241ADDF9" w16cex:dateUtc="2021-04-09T12:06:00Z"/>
  <w16cex:commentExtensible w16cex:durableId="2008A715" w16cex:dateUtc="2021-04-12T07:49:00Z"/>
  <w16cex:commentExtensible w16cex:durableId="2EB8AEA0" w16cex:dateUtc="2021-04-07T16:55:00Z"/>
  <w16cex:commentExtensible w16cex:durableId="337317BD" w16cex:dateUtc="2021-04-07T16:36:00Z"/>
  <w16cex:commentExtensible w16cex:durableId="36A6F6F4" w16cex:dateUtc="2021-04-17T06:10:00Z"/>
  <w16cex:commentExtensible w16cex:durableId="2426DD65" w16cex:dateUtc="2021-04-18T14:31:00Z"/>
  <w16cex:commentExtensible w16cex:durableId="728B68AA" w16cex:dateUtc="2021-04-07T17:22:00Z"/>
  <w16cex:commentExtensible w16cex:durableId="2426DE4A" w16cex:dateUtc="2021-04-18T14:35:00Z"/>
  <w16cex:commentExtensible w16cex:durableId="55DDCA29" w16cex:dateUtc="2021-04-17T06:12:00Z"/>
  <w16cex:commentExtensible w16cex:durableId="251D3F6C" w16cex:dateUtc="2021-04-20T18:48:58.912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5A1EB3" w14:textId="77777777" w:rsidR="00163127" w:rsidRDefault="00163127">
      <w:r>
        <w:separator/>
      </w:r>
    </w:p>
  </w:endnote>
  <w:endnote w:type="continuationSeparator" w:id="0">
    <w:p w14:paraId="3B367A55" w14:textId="77777777" w:rsidR="00163127" w:rsidRDefault="00163127">
      <w:r>
        <w:continuationSeparator/>
      </w:r>
    </w:p>
  </w:endnote>
  <w:endnote w:type="continuationNotice" w:id="1">
    <w:p w14:paraId="7A257CCF" w14:textId="77777777" w:rsidR="00163127" w:rsidRDefault="001631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0A8A6" w14:textId="77777777" w:rsidR="005621FE" w:rsidRDefault="005621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C7051" w14:textId="1435E98D" w:rsidR="00851DF1" w:rsidRPr="00B64DBA" w:rsidRDefault="00851DF1" w:rsidP="00943870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5621FE">
      <w:rPr>
        <w:rFonts w:ascii="Calibri Light" w:hAnsi="Calibri Light" w:cs="Calibri Light"/>
        <w:b/>
        <w:bCs/>
        <w:noProof/>
        <w:sz w:val="20"/>
        <w:szCs w:val="20"/>
      </w:rPr>
      <w:t>3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5621FE">
      <w:rPr>
        <w:rFonts w:ascii="Calibri Light" w:hAnsi="Calibri Light" w:cs="Calibri Light"/>
        <w:b/>
        <w:bCs/>
        <w:noProof/>
        <w:sz w:val="20"/>
        <w:szCs w:val="20"/>
      </w:rPr>
      <w:t>29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  <w:p w14:paraId="432DD2E1" w14:textId="77777777" w:rsidR="00851DF1" w:rsidRDefault="00851DF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0D4EF" w14:textId="77777777" w:rsidR="005621FE" w:rsidRDefault="005621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81935" w14:textId="77777777" w:rsidR="00163127" w:rsidRDefault="00163127">
      <w:r>
        <w:separator/>
      </w:r>
    </w:p>
  </w:footnote>
  <w:footnote w:type="continuationSeparator" w:id="0">
    <w:p w14:paraId="4CE97ECF" w14:textId="77777777" w:rsidR="00163127" w:rsidRDefault="00163127">
      <w:r>
        <w:continuationSeparator/>
      </w:r>
    </w:p>
  </w:footnote>
  <w:footnote w:type="continuationNotice" w:id="1">
    <w:p w14:paraId="4338F067" w14:textId="77777777" w:rsidR="00163127" w:rsidRDefault="001631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1713C" w14:textId="77777777" w:rsidR="005621FE" w:rsidRDefault="005621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7BABA" w14:textId="77777777" w:rsidR="005621FE" w:rsidRDefault="005621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5D716B" w14:paraId="25BA49B3" w14:textId="77777777" w:rsidTr="005D716B">
      <w:trPr>
        <w:trHeight w:val="709"/>
        <w:jc w:val="center"/>
      </w:trPr>
      <w:tc>
        <w:tcPr>
          <w:tcW w:w="9072" w:type="dxa"/>
          <w:hideMark/>
        </w:tcPr>
        <w:p w14:paraId="347A1A72" w14:textId="56953A8D" w:rsidR="005D716B" w:rsidRDefault="005D716B" w:rsidP="005D716B">
          <w:pPr>
            <w:pStyle w:val="Nagwek"/>
            <w:jc w:val="center"/>
            <w:rPr>
              <w:i/>
              <w:sz w:val="15"/>
              <w:szCs w:val="15"/>
            </w:rPr>
          </w:pPr>
          <w:bookmarkStart w:id="59" w:name="_Hlk521433261"/>
          <w:r>
            <w:rPr>
              <w:noProof/>
              <w:sz w:val="20"/>
              <w:szCs w:val="20"/>
              <w:lang w:bidi="ar-SA"/>
            </w:rPr>
            <w:drawing>
              <wp:inline distT="0" distB="0" distL="0" distR="0" wp14:anchorId="75624404" wp14:editId="11FDF463">
                <wp:extent cx="5486400" cy="323850"/>
                <wp:effectExtent l="0" t="0" r="0" b="0"/>
                <wp:docPr id="1" name="Obraz 1" descr="poir_ncbr_rp_ueefrr_02_02_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oir_ncbr_rp_ueefrr_02_02_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864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B5562C0" w14:textId="77777777" w:rsidR="005D716B" w:rsidRDefault="005D716B" w:rsidP="005D716B">
          <w:pPr>
            <w:pStyle w:val="Nagwek"/>
            <w:jc w:val="both"/>
            <w:rPr>
              <w:b/>
              <w:i/>
              <w:color w:val="7F7F7F"/>
              <w:sz w:val="15"/>
              <w:szCs w:val="15"/>
            </w:rPr>
          </w:pPr>
          <w:r>
            <w:rPr>
              <w:i/>
              <w:iCs/>
              <w:sz w:val="15"/>
              <w:szCs w:val="15"/>
            </w:rPr>
      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wdrożenie nowego modelu finansowania przełomowych projektów badawczych zgodnie z umową z dnia 3 lipca 2020 r. numer POIR.04.01.03-00-0001/16</w:t>
          </w:r>
          <w:bookmarkEnd w:id="59"/>
        </w:p>
      </w:tc>
    </w:tr>
  </w:tbl>
  <w:p w14:paraId="033B7274" w14:textId="091AC8DF" w:rsidR="00851DF1" w:rsidRPr="005D716B" w:rsidRDefault="00851DF1" w:rsidP="005D71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62E4E"/>
    <w:multiLevelType w:val="hybridMultilevel"/>
    <w:tmpl w:val="21202BB6"/>
    <w:lvl w:ilvl="0" w:tplc="405A3F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6CF1B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1CAC5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1673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24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FE52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A465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8069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FC2D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C5C0B"/>
    <w:multiLevelType w:val="hybridMultilevel"/>
    <w:tmpl w:val="B6A09702"/>
    <w:lvl w:ilvl="0" w:tplc="909E61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C290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D629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B61F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6A8C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D45F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8E5A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EE76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CC0C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01862"/>
    <w:multiLevelType w:val="hybridMultilevel"/>
    <w:tmpl w:val="4580A74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9C0B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8249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1050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344D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7818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F216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80CD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00D2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B40D2"/>
    <w:multiLevelType w:val="hybridMultilevel"/>
    <w:tmpl w:val="0EF63AE0"/>
    <w:lvl w:ilvl="0" w:tplc="F710E15A">
      <w:start w:val="1"/>
      <w:numFmt w:val="lowerLetter"/>
      <w:lvlText w:val="%1."/>
      <w:lvlJc w:val="left"/>
      <w:pPr>
        <w:ind w:left="360" w:hanging="360"/>
      </w:pPr>
    </w:lvl>
    <w:lvl w:ilvl="1" w:tplc="EEB40520">
      <w:start w:val="1"/>
      <w:numFmt w:val="lowerLetter"/>
      <w:lvlText w:val="%2."/>
      <w:lvlJc w:val="left"/>
      <w:pPr>
        <w:ind w:left="1080" w:hanging="360"/>
      </w:pPr>
    </w:lvl>
    <w:lvl w:ilvl="2" w:tplc="F0F0D242">
      <w:start w:val="1"/>
      <w:numFmt w:val="lowerRoman"/>
      <w:lvlText w:val="%3."/>
      <w:lvlJc w:val="right"/>
      <w:pPr>
        <w:ind w:left="1800" w:hanging="180"/>
      </w:pPr>
    </w:lvl>
    <w:lvl w:ilvl="3" w:tplc="DB92F5C6">
      <w:start w:val="1"/>
      <w:numFmt w:val="decimal"/>
      <w:lvlText w:val="%4."/>
      <w:lvlJc w:val="left"/>
      <w:pPr>
        <w:ind w:left="2520" w:hanging="360"/>
      </w:pPr>
    </w:lvl>
    <w:lvl w:ilvl="4" w:tplc="2DAEDAF2">
      <w:start w:val="1"/>
      <w:numFmt w:val="lowerLetter"/>
      <w:lvlText w:val="%5."/>
      <w:lvlJc w:val="left"/>
      <w:pPr>
        <w:ind w:left="3240" w:hanging="360"/>
      </w:pPr>
    </w:lvl>
    <w:lvl w:ilvl="5" w:tplc="1B8C423A">
      <w:start w:val="1"/>
      <w:numFmt w:val="lowerRoman"/>
      <w:lvlText w:val="%6."/>
      <w:lvlJc w:val="right"/>
      <w:pPr>
        <w:ind w:left="3960" w:hanging="180"/>
      </w:pPr>
    </w:lvl>
    <w:lvl w:ilvl="6" w:tplc="292C078A">
      <w:start w:val="1"/>
      <w:numFmt w:val="decimal"/>
      <w:lvlText w:val="%7."/>
      <w:lvlJc w:val="left"/>
      <w:pPr>
        <w:ind w:left="4680" w:hanging="360"/>
      </w:pPr>
    </w:lvl>
    <w:lvl w:ilvl="7" w:tplc="9A960C54">
      <w:start w:val="1"/>
      <w:numFmt w:val="lowerLetter"/>
      <w:lvlText w:val="%8."/>
      <w:lvlJc w:val="left"/>
      <w:pPr>
        <w:ind w:left="5400" w:hanging="360"/>
      </w:pPr>
    </w:lvl>
    <w:lvl w:ilvl="8" w:tplc="2D52F68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52188"/>
    <w:multiLevelType w:val="hybridMultilevel"/>
    <w:tmpl w:val="FFFFFFFF"/>
    <w:lvl w:ilvl="0" w:tplc="3DCC1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1ADD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02F4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AAE7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C44B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380E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5AEC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F077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C69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264BA"/>
    <w:multiLevelType w:val="hybridMultilevel"/>
    <w:tmpl w:val="F3B4D658"/>
    <w:lvl w:ilvl="0" w:tplc="79B6D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B4110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ABC5C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2840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64DE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949F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7080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F29E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9EC2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F3235"/>
    <w:multiLevelType w:val="hybridMultilevel"/>
    <w:tmpl w:val="BF54B22E"/>
    <w:lvl w:ilvl="0" w:tplc="050C1D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C8DC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AA9D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806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9885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4C96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E66E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EC76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B819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94EA1"/>
    <w:multiLevelType w:val="hybridMultilevel"/>
    <w:tmpl w:val="55C85F9E"/>
    <w:lvl w:ilvl="0" w:tplc="A8380C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C6654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A1C97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DEBD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B290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0DC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EAAF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44C4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15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40C23"/>
    <w:multiLevelType w:val="hybridMultilevel"/>
    <w:tmpl w:val="97F0756E"/>
    <w:lvl w:ilvl="0" w:tplc="744AB3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B811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E4EB4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EEF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34D5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326D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928D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208F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4695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D47AB6"/>
    <w:multiLevelType w:val="hybridMultilevel"/>
    <w:tmpl w:val="70060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52EA1"/>
    <w:multiLevelType w:val="hybridMultilevel"/>
    <w:tmpl w:val="93440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274B0D"/>
    <w:multiLevelType w:val="hybridMultilevel"/>
    <w:tmpl w:val="FF680360"/>
    <w:lvl w:ilvl="0" w:tplc="B93815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1567FD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768B16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2E4DE9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48E388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178D76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D5A871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5F6660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C98191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080D24"/>
    <w:multiLevelType w:val="hybridMultilevel"/>
    <w:tmpl w:val="7BFCDAF8"/>
    <w:lvl w:ilvl="0" w:tplc="FB080A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5458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EA3B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B416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6A69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B895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DB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D630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20CF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6E610F"/>
    <w:multiLevelType w:val="hybridMultilevel"/>
    <w:tmpl w:val="72549554"/>
    <w:lvl w:ilvl="0" w:tplc="4BF2F2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5E2060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6004E7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DC00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05A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2CB3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7895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D2C9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D2E1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F31C26"/>
    <w:multiLevelType w:val="hybridMultilevel"/>
    <w:tmpl w:val="26945F7A"/>
    <w:lvl w:ilvl="0" w:tplc="203A9EE4">
      <w:start w:val="1"/>
      <w:numFmt w:val="lowerLetter"/>
      <w:lvlText w:val="%1."/>
      <w:lvlJc w:val="left"/>
      <w:pPr>
        <w:ind w:left="720" w:hanging="360"/>
      </w:pPr>
    </w:lvl>
    <w:lvl w:ilvl="1" w:tplc="08807430">
      <w:start w:val="1"/>
      <w:numFmt w:val="lowerLetter"/>
      <w:lvlText w:val="%2."/>
      <w:lvlJc w:val="left"/>
      <w:pPr>
        <w:ind w:left="1440" w:hanging="360"/>
      </w:pPr>
    </w:lvl>
    <w:lvl w:ilvl="2" w:tplc="B728108E">
      <w:start w:val="1"/>
      <w:numFmt w:val="lowerRoman"/>
      <w:lvlText w:val="%3."/>
      <w:lvlJc w:val="right"/>
      <w:pPr>
        <w:ind w:left="2160" w:hanging="180"/>
      </w:pPr>
    </w:lvl>
    <w:lvl w:ilvl="3" w:tplc="537E7B0A">
      <w:start w:val="1"/>
      <w:numFmt w:val="decimal"/>
      <w:lvlText w:val="%4."/>
      <w:lvlJc w:val="left"/>
      <w:pPr>
        <w:ind w:left="2880" w:hanging="360"/>
      </w:pPr>
    </w:lvl>
    <w:lvl w:ilvl="4" w:tplc="D57EC0B4">
      <w:start w:val="1"/>
      <w:numFmt w:val="lowerLetter"/>
      <w:lvlText w:val="%5."/>
      <w:lvlJc w:val="left"/>
      <w:pPr>
        <w:ind w:left="3600" w:hanging="360"/>
      </w:pPr>
    </w:lvl>
    <w:lvl w:ilvl="5" w:tplc="42784DDA">
      <w:start w:val="1"/>
      <w:numFmt w:val="lowerRoman"/>
      <w:lvlText w:val="%6."/>
      <w:lvlJc w:val="right"/>
      <w:pPr>
        <w:ind w:left="4320" w:hanging="180"/>
      </w:pPr>
    </w:lvl>
    <w:lvl w:ilvl="6" w:tplc="344CBA0E">
      <w:start w:val="1"/>
      <w:numFmt w:val="decimal"/>
      <w:lvlText w:val="%7."/>
      <w:lvlJc w:val="left"/>
      <w:pPr>
        <w:ind w:left="5040" w:hanging="360"/>
      </w:pPr>
    </w:lvl>
    <w:lvl w:ilvl="7" w:tplc="60DC6678">
      <w:start w:val="1"/>
      <w:numFmt w:val="lowerLetter"/>
      <w:lvlText w:val="%8."/>
      <w:lvlJc w:val="left"/>
      <w:pPr>
        <w:ind w:left="5760" w:hanging="360"/>
      </w:pPr>
    </w:lvl>
    <w:lvl w:ilvl="8" w:tplc="8EEC56E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BA28F2"/>
    <w:multiLevelType w:val="hybridMultilevel"/>
    <w:tmpl w:val="096A7408"/>
    <w:lvl w:ilvl="0" w:tplc="B3C06D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720CF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8CEAE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DE35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44D2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34E4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5ACE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70BF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B60B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C97C70"/>
    <w:multiLevelType w:val="hybridMultilevel"/>
    <w:tmpl w:val="442E0AE2"/>
    <w:lvl w:ilvl="0" w:tplc="F424B5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721EF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F4A55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BCB7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BA97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62A4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0C8F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B894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FABF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D101C"/>
    <w:multiLevelType w:val="hybridMultilevel"/>
    <w:tmpl w:val="FFFFFFFF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D6A6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C82D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BE67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76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148D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498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76AB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203C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5C4153"/>
    <w:multiLevelType w:val="hybridMultilevel"/>
    <w:tmpl w:val="9E444876"/>
    <w:lvl w:ilvl="0" w:tplc="41A82FFC">
      <w:start w:val="1"/>
      <w:numFmt w:val="lowerRoman"/>
      <w:lvlText w:val="%1."/>
      <w:lvlJc w:val="right"/>
      <w:pPr>
        <w:ind w:left="720" w:hanging="360"/>
      </w:pPr>
    </w:lvl>
    <w:lvl w:ilvl="1" w:tplc="23968466">
      <w:start w:val="1"/>
      <w:numFmt w:val="lowerLetter"/>
      <w:lvlText w:val="%2."/>
      <w:lvlJc w:val="left"/>
      <w:pPr>
        <w:ind w:left="1440" w:hanging="360"/>
      </w:pPr>
    </w:lvl>
    <w:lvl w:ilvl="2" w:tplc="C50E1BB2">
      <w:start w:val="1"/>
      <w:numFmt w:val="lowerRoman"/>
      <w:lvlText w:val="%3."/>
      <w:lvlJc w:val="right"/>
      <w:pPr>
        <w:ind w:left="2160" w:hanging="180"/>
      </w:pPr>
    </w:lvl>
    <w:lvl w:ilvl="3" w:tplc="019293B0">
      <w:start w:val="1"/>
      <w:numFmt w:val="decimal"/>
      <w:lvlText w:val="%4."/>
      <w:lvlJc w:val="left"/>
      <w:pPr>
        <w:ind w:left="2880" w:hanging="360"/>
      </w:pPr>
    </w:lvl>
    <w:lvl w:ilvl="4" w:tplc="48AE9EBC">
      <w:start w:val="1"/>
      <w:numFmt w:val="lowerLetter"/>
      <w:lvlText w:val="%5."/>
      <w:lvlJc w:val="left"/>
      <w:pPr>
        <w:ind w:left="3600" w:hanging="360"/>
      </w:pPr>
    </w:lvl>
    <w:lvl w:ilvl="5" w:tplc="35A6AB48">
      <w:start w:val="1"/>
      <w:numFmt w:val="lowerRoman"/>
      <w:lvlText w:val="%6."/>
      <w:lvlJc w:val="right"/>
      <w:pPr>
        <w:ind w:left="4320" w:hanging="180"/>
      </w:pPr>
    </w:lvl>
    <w:lvl w:ilvl="6" w:tplc="8B3ADB06">
      <w:start w:val="1"/>
      <w:numFmt w:val="decimal"/>
      <w:lvlText w:val="%7."/>
      <w:lvlJc w:val="left"/>
      <w:pPr>
        <w:ind w:left="5040" w:hanging="360"/>
      </w:pPr>
    </w:lvl>
    <w:lvl w:ilvl="7" w:tplc="1CBCC5EA">
      <w:start w:val="1"/>
      <w:numFmt w:val="lowerLetter"/>
      <w:lvlText w:val="%8."/>
      <w:lvlJc w:val="left"/>
      <w:pPr>
        <w:ind w:left="5760" w:hanging="360"/>
      </w:pPr>
    </w:lvl>
    <w:lvl w:ilvl="8" w:tplc="21C62E46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5B1717"/>
    <w:multiLevelType w:val="hybridMultilevel"/>
    <w:tmpl w:val="29AC1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9B0913"/>
    <w:multiLevelType w:val="multilevel"/>
    <w:tmpl w:val="0E8099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BC7119B"/>
    <w:multiLevelType w:val="hybridMultilevel"/>
    <w:tmpl w:val="98EE4B02"/>
    <w:lvl w:ilvl="0" w:tplc="FFFFFFF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95400A"/>
    <w:multiLevelType w:val="hybridMultilevel"/>
    <w:tmpl w:val="EEB42372"/>
    <w:lvl w:ilvl="0" w:tplc="11D80664">
      <w:start w:val="1"/>
      <w:numFmt w:val="decimal"/>
      <w:lvlText w:val="%1."/>
      <w:lvlJc w:val="left"/>
      <w:pPr>
        <w:ind w:left="720" w:hanging="360"/>
      </w:pPr>
    </w:lvl>
    <w:lvl w:ilvl="1" w:tplc="9334A596">
      <w:start w:val="1"/>
      <w:numFmt w:val="lowerLetter"/>
      <w:lvlText w:val="%2."/>
      <w:lvlJc w:val="left"/>
      <w:pPr>
        <w:ind w:left="1440" w:hanging="360"/>
      </w:pPr>
    </w:lvl>
    <w:lvl w:ilvl="2" w:tplc="D9E0EE22">
      <w:start w:val="1"/>
      <w:numFmt w:val="lowerRoman"/>
      <w:lvlText w:val="%3."/>
      <w:lvlJc w:val="right"/>
      <w:pPr>
        <w:ind w:left="2160" w:hanging="180"/>
      </w:pPr>
    </w:lvl>
    <w:lvl w:ilvl="3" w:tplc="50E49F06">
      <w:start w:val="1"/>
      <w:numFmt w:val="decimal"/>
      <w:lvlText w:val="%4."/>
      <w:lvlJc w:val="left"/>
      <w:pPr>
        <w:ind w:left="2880" w:hanging="360"/>
      </w:pPr>
    </w:lvl>
    <w:lvl w:ilvl="4" w:tplc="1F4AE092">
      <w:start w:val="1"/>
      <w:numFmt w:val="lowerLetter"/>
      <w:lvlText w:val="%5."/>
      <w:lvlJc w:val="left"/>
      <w:pPr>
        <w:ind w:left="3600" w:hanging="360"/>
      </w:pPr>
    </w:lvl>
    <w:lvl w:ilvl="5" w:tplc="F186353A">
      <w:start w:val="1"/>
      <w:numFmt w:val="lowerRoman"/>
      <w:lvlText w:val="%6."/>
      <w:lvlJc w:val="right"/>
      <w:pPr>
        <w:ind w:left="4320" w:hanging="180"/>
      </w:pPr>
    </w:lvl>
    <w:lvl w:ilvl="6" w:tplc="485EAE76">
      <w:start w:val="1"/>
      <w:numFmt w:val="decimal"/>
      <w:lvlText w:val="%7."/>
      <w:lvlJc w:val="left"/>
      <w:pPr>
        <w:ind w:left="5040" w:hanging="360"/>
      </w:pPr>
    </w:lvl>
    <w:lvl w:ilvl="7" w:tplc="8C3EC03E">
      <w:start w:val="1"/>
      <w:numFmt w:val="lowerLetter"/>
      <w:lvlText w:val="%8."/>
      <w:lvlJc w:val="left"/>
      <w:pPr>
        <w:ind w:left="5760" w:hanging="360"/>
      </w:pPr>
    </w:lvl>
    <w:lvl w:ilvl="8" w:tplc="86E0D4B0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623CE"/>
    <w:multiLevelType w:val="hybridMultilevel"/>
    <w:tmpl w:val="A28EC90E"/>
    <w:lvl w:ilvl="0" w:tplc="A94A1D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A65E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7471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180B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644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3EFF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CCEA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4648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90D4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0D272A"/>
    <w:multiLevelType w:val="hybridMultilevel"/>
    <w:tmpl w:val="4210BDEE"/>
    <w:lvl w:ilvl="0" w:tplc="DC869C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E009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B1C3A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4ACC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DA7E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045C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4215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E619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D827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6B35BD"/>
    <w:multiLevelType w:val="hybridMultilevel"/>
    <w:tmpl w:val="FFFFFFFF"/>
    <w:lvl w:ilvl="0" w:tplc="A18A9C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F04B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48EF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B2EE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4C3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1A21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AA14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F826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A475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F374DB"/>
    <w:multiLevelType w:val="hybridMultilevel"/>
    <w:tmpl w:val="B344DD82"/>
    <w:lvl w:ilvl="0" w:tplc="581EE38C">
      <w:start w:val="1"/>
      <w:numFmt w:val="decimal"/>
      <w:lvlText w:val="§%1."/>
      <w:lvlJc w:val="left"/>
      <w:pPr>
        <w:ind w:left="2771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65032D"/>
    <w:multiLevelType w:val="hybridMultilevel"/>
    <w:tmpl w:val="01E87180"/>
    <w:lvl w:ilvl="0" w:tplc="C8727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587AE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200E8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C0D5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4E6F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4816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EA88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EADF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3EF6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F018E8"/>
    <w:multiLevelType w:val="hybridMultilevel"/>
    <w:tmpl w:val="65389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004623"/>
    <w:multiLevelType w:val="hybridMultilevel"/>
    <w:tmpl w:val="BCACAA70"/>
    <w:lvl w:ilvl="0" w:tplc="3C5A9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C238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7C99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9A5E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5E2B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BC2C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6A1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CC5F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260A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81E34"/>
    <w:multiLevelType w:val="hybridMultilevel"/>
    <w:tmpl w:val="C4C06ED0"/>
    <w:lvl w:ilvl="0" w:tplc="8BDCDE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5092E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E9491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EA7E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8491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28AD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A428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78FB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70FD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A4111A"/>
    <w:multiLevelType w:val="hybridMultilevel"/>
    <w:tmpl w:val="8550DC2C"/>
    <w:lvl w:ilvl="0" w:tplc="438263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FC85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D0B7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CD6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1280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E859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4409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4005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B01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525F64"/>
    <w:multiLevelType w:val="hybridMultilevel"/>
    <w:tmpl w:val="8AE4B48C"/>
    <w:lvl w:ilvl="0" w:tplc="ED0C78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C6EA9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46873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7258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D4B0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D09A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027B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8E80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78DC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0D3035"/>
    <w:multiLevelType w:val="hybridMultilevel"/>
    <w:tmpl w:val="FFFFFFFF"/>
    <w:lvl w:ilvl="0" w:tplc="37CC16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F86569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E70089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04C7FB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BBAF39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7840E1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F0089D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5DA942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FFA296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A5D60B5"/>
    <w:multiLevelType w:val="hybridMultilevel"/>
    <w:tmpl w:val="A888D62C"/>
    <w:lvl w:ilvl="0" w:tplc="E1C6F6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E4D4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3E656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B2CB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D84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A630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8EA2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2280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146D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335685"/>
    <w:multiLevelType w:val="hybridMultilevel"/>
    <w:tmpl w:val="C540C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7F41CB"/>
    <w:multiLevelType w:val="hybridMultilevel"/>
    <w:tmpl w:val="B230939E"/>
    <w:lvl w:ilvl="0" w:tplc="771C06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5EC1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A40FB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446B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A0C3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D6CA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E871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86A6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A20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DD4392"/>
    <w:multiLevelType w:val="hybridMultilevel"/>
    <w:tmpl w:val="08CE31E8"/>
    <w:lvl w:ilvl="0" w:tplc="F3FA6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E838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2CD1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03E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6AE5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E468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92FF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A2D4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2A07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A84175"/>
    <w:multiLevelType w:val="hybridMultilevel"/>
    <w:tmpl w:val="EEDE5D82"/>
    <w:lvl w:ilvl="0" w:tplc="DCC0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86A8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8A99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9616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AE1F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9C92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40EA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3A1F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D45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952103"/>
    <w:multiLevelType w:val="hybridMultilevel"/>
    <w:tmpl w:val="6352BD08"/>
    <w:lvl w:ilvl="0" w:tplc="54C222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70D72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45071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A431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3ED5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30A8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66AE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E281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6CDF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0325D6"/>
    <w:multiLevelType w:val="hybridMultilevel"/>
    <w:tmpl w:val="7CB23D58"/>
    <w:lvl w:ilvl="0" w:tplc="D4205B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6C80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A880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7EF3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6E1E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2A04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26CE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56A2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B4F9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5B33A3"/>
    <w:multiLevelType w:val="hybridMultilevel"/>
    <w:tmpl w:val="75188EF0"/>
    <w:lvl w:ilvl="0" w:tplc="F64A0C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F02D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6C48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6BB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C6D7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C27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648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04BC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5618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FD34FF"/>
    <w:multiLevelType w:val="hybridMultilevel"/>
    <w:tmpl w:val="99A0100A"/>
    <w:lvl w:ilvl="0" w:tplc="B890F5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D0EBB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C141E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82F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5EB9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DE5A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E04E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2ED1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C626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020D13"/>
    <w:multiLevelType w:val="hybridMultilevel"/>
    <w:tmpl w:val="9990A938"/>
    <w:lvl w:ilvl="0" w:tplc="75CA50B4">
      <w:start w:val="1"/>
      <w:numFmt w:val="decimal"/>
      <w:lvlText w:val="%1."/>
      <w:lvlJc w:val="left"/>
      <w:pPr>
        <w:ind w:left="360" w:hanging="360"/>
      </w:pPr>
    </w:lvl>
    <w:lvl w:ilvl="1" w:tplc="9334AB20">
      <w:start w:val="1"/>
      <w:numFmt w:val="lowerLetter"/>
      <w:lvlText w:val="%2."/>
      <w:lvlJc w:val="left"/>
      <w:pPr>
        <w:ind w:left="1080" w:hanging="360"/>
      </w:pPr>
    </w:lvl>
    <w:lvl w:ilvl="2" w:tplc="989C46B2">
      <w:start w:val="1"/>
      <w:numFmt w:val="lowerRoman"/>
      <w:lvlText w:val="%3."/>
      <w:lvlJc w:val="right"/>
      <w:pPr>
        <w:ind w:left="1800" w:hanging="180"/>
      </w:pPr>
    </w:lvl>
    <w:lvl w:ilvl="3" w:tplc="8B9A2036">
      <w:start w:val="1"/>
      <w:numFmt w:val="decimal"/>
      <w:lvlText w:val="%4."/>
      <w:lvlJc w:val="left"/>
      <w:pPr>
        <w:ind w:left="2520" w:hanging="360"/>
      </w:pPr>
    </w:lvl>
    <w:lvl w:ilvl="4" w:tplc="FBA0AB92">
      <w:start w:val="1"/>
      <w:numFmt w:val="lowerLetter"/>
      <w:lvlText w:val="%5."/>
      <w:lvlJc w:val="left"/>
      <w:pPr>
        <w:ind w:left="3240" w:hanging="360"/>
      </w:pPr>
    </w:lvl>
    <w:lvl w:ilvl="5" w:tplc="9F866924">
      <w:start w:val="1"/>
      <w:numFmt w:val="lowerRoman"/>
      <w:lvlText w:val="%6."/>
      <w:lvlJc w:val="right"/>
      <w:pPr>
        <w:ind w:left="3960" w:hanging="180"/>
      </w:pPr>
    </w:lvl>
    <w:lvl w:ilvl="6" w:tplc="151672C4">
      <w:start w:val="1"/>
      <w:numFmt w:val="decimal"/>
      <w:lvlText w:val="%7."/>
      <w:lvlJc w:val="left"/>
      <w:pPr>
        <w:ind w:left="4680" w:hanging="360"/>
      </w:pPr>
    </w:lvl>
    <w:lvl w:ilvl="7" w:tplc="4872CB24">
      <w:start w:val="1"/>
      <w:numFmt w:val="lowerLetter"/>
      <w:lvlText w:val="%8."/>
      <w:lvlJc w:val="left"/>
      <w:pPr>
        <w:ind w:left="5400" w:hanging="360"/>
      </w:pPr>
    </w:lvl>
    <w:lvl w:ilvl="8" w:tplc="9D30BAB8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FF13D4E"/>
    <w:multiLevelType w:val="multilevel"/>
    <w:tmpl w:val="04A2F5F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5" w15:restartNumberingAfterBreak="0">
    <w:nsid w:val="7057141B"/>
    <w:multiLevelType w:val="hybridMultilevel"/>
    <w:tmpl w:val="F73E9CD2"/>
    <w:lvl w:ilvl="0" w:tplc="C820EF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9036B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54CF4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F274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A42B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627B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3A22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54F9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4AC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AD7D56"/>
    <w:multiLevelType w:val="hybridMultilevel"/>
    <w:tmpl w:val="5D281C3C"/>
    <w:lvl w:ilvl="0" w:tplc="986000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ACDE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C886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088A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904A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F6B6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4EEE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E003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BCDC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0B79CA"/>
    <w:multiLevelType w:val="hybridMultilevel"/>
    <w:tmpl w:val="0B9A6E2A"/>
    <w:lvl w:ilvl="0" w:tplc="C4629A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84AA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78D3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80A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34BB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D20D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7663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3AE3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B450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6AA2394"/>
    <w:multiLevelType w:val="hybridMultilevel"/>
    <w:tmpl w:val="4330E56A"/>
    <w:lvl w:ilvl="0" w:tplc="9AAE7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443E4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3D8E7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28AD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CD3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4034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FA53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5233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C410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BD5AB8"/>
    <w:multiLevelType w:val="hybridMultilevel"/>
    <w:tmpl w:val="FFFFFFFF"/>
    <w:lvl w:ilvl="0" w:tplc="2DBCE75C">
      <w:start w:val="1"/>
      <w:numFmt w:val="lowerLetter"/>
      <w:lvlText w:val="%1."/>
      <w:lvlJc w:val="left"/>
      <w:pPr>
        <w:ind w:left="1080" w:hanging="360"/>
      </w:p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7746429A">
      <w:start w:val="1"/>
      <w:numFmt w:val="lowerRoman"/>
      <w:lvlText w:val="%3."/>
      <w:lvlJc w:val="right"/>
      <w:pPr>
        <w:ind w:left="2520" w:hanging="180"/>
      </w:pPr>
    </w:lvl>
    <w:lvl w:ilvl="3" w:tplc="68340B44">
      <w:start w:val="1"/>
      <w:numFmt w:val="decimal"/>
      <w:lvlText w:val="%4."/>
      <w:lvlJc w:val="left"/>
      <w:pPr>
        <w:ind w:left="3240" w:hanging="360"/>
      </w:pPr>
    </w:lvl>
    <w:lvl w:ilvl="4" w:tplc="7FF082AA">
      <w:start w:val="1"/>
      <w:numFmt w:val="lowerLetter"/>
      <w:lvlText w:val="%5."/>
      <w:lvlJc w:val="left"/>
      <w:pPr>
        <w:ind w:left="3960" w:hanging="360"/>
      </w:pPr>
    </w:lvl>
    <w:lvl w:ilvl="5" w:tplc="2EEC8A62">
      <w:start w:val="1"/>
      <w:numFmt w:val="lowerRoman"/>
      <w:lvlText w:val="%6."/>
      <w:lvlJc w:val="right"/>
      <w:pPr>
        <w:ind w:left="4680" w:hanging="180"/>
      </w:pPr>
    </w:lvl>
    <w:lvl w:ilvl="6" w:tplc="53704B10">
      <w:start w:val="1"/>
      <w:numFmt w:val="decimal"/>
      <w:lvlText w:val="%7."/>
      <w:lvlJc w:val="left"/>
      <w:pPr>
        <w:ind w:left="5400" w:hanging="360"/>
      </w:pPr>
    </w:lvl>
    <w:lvl w:ilvl="7" w:tplc="F5D0EB86">
      <w:start w:val="1"/>
      <w:numFmt w:val="lowerLetter"/>
      <w:lvlText w:val="%8."/>
      <w:lvlJc w:val="left"/>
      <w:pPr>
        <w:ind w:left="6120" w:hanging="360"/>
      </w:pPr>
    </w:lvl>
    <w:lvl w:ilvl="8" w:tplc="FAE236F6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CF62AAD"/>
    <w:multiLevelType w:val="hybridMultilevel"/>
    <w:tmpl w:val="FFFFFFFF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29ECC8A2">
      <w:start w:val="1"/>
      <w:numFmt w:val="lowerLetter"/>
      <w:lvlText w:val="%2."/>
      <w:lvlJc w:val="left"/>
      <w:pPr>
        <w:ind w:left="1080" w:hanging="360"/>
      </w:pPr>
    </w:lvl>
    <w:lvl w:ilvl="2" w:tplc="8C82F448">
      <w:start w:val="1"/>
      <w:numFmt w:val="lowerRoman"/>
      <w:lvlText w:val="%3."/>
      <w:lvlJc w:val="right"/>
      <w:pPr>
        <w:ind w:left="1800" w:hanging="180"/>
      </w:pPr>
    </w:lvl>
    <w:lvl w:ilvl="3" w:tplc="28E41608">
      <w:start w:val="1"/>
      <w:numFmt w:val="decimal"/>
      <w:lvlText w:val="%4."/>
      <w:lvlJc w:val="left"/>
      <w:pPr>
        <w:ind w:left="2520" w:hanging="360"/>
      </w:pPr>
    </w:lvl>
    <w:lvl w:ilvl="4" w:tplc="97089946">
      <w:start w:val="1"/>
      <w:numFmt w:val="lowerLetter"/>
      <w:lvlText w:val="%5."/>
      <w:lvlJc w:val="left"/>
      <w:pPr>
        <w:ind w:left="3240" w:hanging="360"/>
      </w:pPr>
    </w:lvl>
    <w:lvl w:ilvl="5" w:tplc="B22009AC">
      <w:start w:val="1"/>
      <w:numFmt w:val="lowerRoman"/>
      <w:lvlText w:val="%6."/>
      <w:lvlJc w:val="right"/>
      <w:pPr>
        <w:ind w:left="3960" w:hanging="180"/>
      </w:pPr>
    </w:lvl>
    <w:lvl w:ilvl="6" w:tplc="4718CB50">
      <w:start w:val="1"/>
      <w:numFmt w:val="decimal"/>
      <w:lvlText w:val="%7."/>
      <w:lvlJc w:val="left"/>
      <w:pPr>
        <w:ind w:left="4680" w:hanging="360"/>
      </w:pPr>
    </w:lvl>
    <w:lvl w:ilvl="7" w:tplc="68E6B012">
      <w:start w:val="1"/>
      <w:numFmt w:val="lowerLetter"/>
      <w:lvlText w:val="%8."/>
      <w:lvlJc w:val="left"/>
      <w:pPr>
        <w:ind w:left="5400" w:hanging="360"/>
      </w:pPr>
    </w:lvl>
    <w:lvl w:ilvl="8" w:tplc="384C3A22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40"/>
  </w:num>
  <w:num w:numId="3">
    <w:abstractNumId w:val="42"/>
  </w:num>
  <w:num w:numId="4">
    <w:abstractNumId w:val="39"/>
  </w:num>
  <w:num w:numId="5">
    <w:abstractNumId w:val="15"/>
  </w:num>
  <w:num w:numId="6">
    <w:abstractNumId w:val="0"/>
  </w:num>
  <w:num w:numId="7">
    <w:abstractNumId w:val="32"/>
  </w:num>
  <w:num w:numId="8">
    <w:abstractNumId w:val="34"/>
  </w:num>
  <w:num w:numId="9">
    <w:abstractNumId w:val="8"/>
  </w:num>
  <w:num w:numId="10">
    <w:abstractNumId w:val="30"/>
  </w:num>
  <w:num w:numId="11">
    <w:abstractNumId w:val="16"/>
  </w:num>
  <w:num w:numId="12">
    <w:abstractNumId w:val="5"/>
  </w:num>
  <w:num w:numId="13">
    <w:abstractNumId w:val="24"/>
  </w:num>
  <w:num w:numId="14">
    <w:abstractNumId w:val="7"/>
  </w:num>
  <w:num w:numId="15">
    <w:abstractNumId w:val="45"/>
  </w:num>
  <w:num w:numId="16">
    <w:abstractNumId w:val="27"/>
  </w:num>
  <w:num w:numId="17">
    <w:abstractNumId w:val="36"/>
  </w:num>
  <w:num w:numId="18">
    <w:abstractNumId w:val="48"/>
  </w:num>
  <w:num w:numId="19">
    <w:abstractNumId w:val="31"/>
  </w:num>
  <w:num w:numId="20">
    <w:abstractNumId w:val="41"/>
  </w:num>
  <w:num w:numId="21">
    <w:abstractNumId w:val="22"/>
  </w:num>
  <w:num w:numId="22">
    <w:abstractNumId w:val="6"/>
  </w:num>
  <w:num w:numId="23">
    <w:abstractNumId w:val="18"/>
  </w:num>
  <w:num w:numId="24">
    <w:abstractNumId w:val="37"/>
  </w:num>
  <w:num w:numId="25">
    <w:abstractNumId w:val="1"/>
  </w:num>
  <w:num w:numId="26">
    <w:abstractNumId w:val="2"/>
  </w:num>
  <w:num w:numId="27">
    <w:abstractNumId w:val="29"/>
  </w:num>
  <w:num w:numId="28">
    <w:abstractNumId w:val="33"/>
  </w:num>
  <w:num w:numId="29">
    <w:abstractNumId w:val="38"/>
  </w:num>
  <w:num w:numId="30">
    <w:abstractNumId w:val="11"/>
  </w:num>
  <w:num w:numId="31">
    <w:abstractNumId w:val="50"/>
  </w:num>
  <w:num w:numId="32">
    <w:abstractNumId w:val="4"/>
  </w:num>
  <w:num w:numId="33">
    <w:abstractNumId w:val="49"/>
  </w:num>
  <w:num w:numId="34">
    <w:abstractNumId w:val="25"/>
  </w:num>
  <w:num w:numId="35">
    <w:abstractNumId w:val="17"/>
  </w:num>
  <w:num w:numId="36">
    <w:abstractNumId w:val="44"/>
  </w:num>
  <w:num w:numId="37">
    <w:abstractNumId w:val="20"/>
  </w:num>
  <w:num w:numId="38">
    <w:abstractNumId w:val="28"/>
  </w:num>
  <w:num w:numId="39">
    <w:abstractNumId w:val="19"/>
  </w:num>
  <w:num w:numId="40">
    <w:abstractNumId w:val="10"/>
  </w:num>
  <w:num w:numId="41">
    <w:abstractNumId w:val="21"/>
  </w:num>
  <w:num w:numId="42">
    <w:abstractNumId w:val="35"/>
  </w:num>
  <w:num w:numId="43">
    <w:abstractNumId w:val="43"/>
  </w:num>
  <w:num w:numId="44">
    <w:abstractNumId w:val="9"/>
  </w:num>
  <w:num w:numId="45">
    <w:abstractNumId w:val="3"/>
  </w:num>
  <w:num w:numId="46">
    <w:abstractNumId w:val="14"/>
  </w:num>
  <w:num w:numId="47">
    <w:abstractNumId w:val="23"/>
  </w:num>
  <w:num w:numId="48">
    <w:abstractNumId w:val="47"/>
  </w:num>
  <w:num w:numId="49">
    <w:abstractNumId w:val="46"/>
  </w:num>
  <w:num w:numId="50">
    <w:abstractNumId w:val="12"/>
  </w:num>
  <w:num w:numId="51">
    <w:abstractNumId w:val="26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FDB"/>
    <w:rsid w:val="00005E87"/>
    <w:rsid w:val="000213BF"/>
    <w:rsid w:val="00030B84"/>
    <w:rsid w:val="0003189B"/>
    <w:rsid w:val="00041970"/>
    <w:rsid w:val="00043B57"/>
    <w:rsid w:val="0004CF63"/>
    <w:rsid w:val="00050873"/>
    <w:rsid w:val="000519B1"/>
    <w:rsid w:val="000611A6"/>
    <w:rsid w:val="00061DEA"/>
    <w:rsid w:val="000714D1"/>
    <w:rsid w:val="00073B18"/>
    <w:rsid w:val="0008065A"/>
    <w:rsid w:val="0008553F"/>
    <w:rsid w:val="00086F92"/>
    <w:rsid w:val="00092EDF"/>
    <w:rsid w:val="000A3FB7"/>
    <w:rsid w:val="000A47D1"/>
    <w:rsid w:val="000B112B"/>
    <w:rsid w:val="000B1541"/>
    <w:rsid w:val="000B1857"/>
    <w:rsid w:val="000B1A72"/>
    <w:rsid w:val="000B3839"/>
    <w:rsid w:val="000D3502"/>
    <w:rsid w:val="000D5ADA"/>
    <w:rsid w:val="000E5720"/>
    <w:rsid w:val="000E7571"/>
    <w:rsid w:val="000F5FD1"/>
    <w:rsid w:val="000F6973"/>
    <w:rsid w:val="00100D3A"/>
    <w:rsid w:val="001027D5"/>
    <w:rsid w:val="00102B0E"/>
    <w:rsid w:val="001110AB"/>
    <w:rsid w:val="00114403"/>
    <w:rsid w:val="00117064"/>
    <w:rsid w:val="00120018"/>
    <w:rsid w:val="00125F52"/>
    <w:rsid w:val="00126C58"/>
    <w:rsid w:val="00127306"/>
    <w:rsid w:val="00127FB9"/>
    <w:rsid w:val="0014EFD0"/>
    <w:rsid w:val="0015BCD1"/>
    <w:rsid w:val="00161D1A"/>
    <w:rsid w:val="00163127"/>
    <w:rsid w:val="00163A13"/>
    <w:rsid w:val="00176E02"/>
    <w:rsid w:val="001839C9"/>
    <w:rsid w:val="0018773F"/>
    <w:rsid w:val="0019699A"/>
    <w:rsid w:val="001979B0"/>
    <w:rsid w:val="001A1EC7"/>
    <w:rsid w:val="001A3100"/>
    <w:rsid w:val="001AF281"/>
    <w:rsid w:val="001B1C24"/>
    <w:rsid w:val="001B2DC6"/>
    <w:rsid w:val="001C0933"/>
    <w:rsid w:val="001D331F"/>
    <w:rsid w:val="001D436B"/>
    <w:rsid w:val="001E6746"/>
    <w:rsid w:val="001F4ACB"/>
    <w:rsid w:val="002032C9"/>
    <w:rsid w:val="0020448A"/>
    <w:rsid w:val="00211C46"/>
    <w:rsid w:val="00224885"/>
    <w:rsid w:val="00224CC4"/>
    <w:rsid w:val="00231C1B"/>
    <w:rsid w:val="0025189E"/>
    <w:rsid w:val="002640F5"/>
    <w:rsid w:val="002657C1"/>
    <w:rsid w:val="00284F55"/>
    <w:rsid w:val="00287FC0"/>
    <w:rsid w:val="002A6C08"/>
    <w:rsid w:val="002B11D2"/>
    <w:rsid w:val="002B1655"/>
    <w:rsid w:val="002C8AAB"/>
    <w:rsid w:val="002E0E78"/>
    <w:rsid w:val="002E2D13"/>
    <w:rsid w:val="002E4933"/>
    <w:rsid w:val="002F10E5"/>
    <w:rsid w:val="002F4A14"/>
    <w:rsid w:val="00306CE4"/>
    <w:rsid w:val="00310E55"/>
    <w:rsid w:val="00321B48"/>
    <w:rsid w:val="0033373A"/>
    <w:rsid w:val="0033478A"/>
    <w:rsid w:val="003366C4"/>
    <w:rsid w:val="00343E71"/>
    <w:rsid w:val="0034698D"/>
    <w:rsid w:val="003471F8"/>
    <w:rsid w:val="00356611"/>
    <w:rsid w:val="00360322"/>
    <w:rsid w:val="0036109B"/>
    <w:rsid w:val="003621E8"/>
    <w:rsid w:val="00363F7D"/>
    <w:rsid w:val="003662C2"/>
    <w:rsid w:val="00371E23"/>
    <w:rsid w:val="00374768"/>
    <w:rsid w:val="00376F26"/>
    <w:rsid w:val="00396158"/>
    <w:rsid w:val="0039698D"/>
    <w:rsid w:val="003A4C53"/>
    <w:rsid w:val="003B353A"/>
    <w:rsid w:val="003B4837"/>
    <w:rsid w:val="003C7CAA"/>
    <w:rsid w:val="003D0CF1"/>
    <w:rsid w:val="003D661D"/>
    <w:rsid w:val="003E1BE4"/>
    <w:rsid w:val="003E2C7A"/>
    <w:rsid w:val="003E6917"/>
    <w:rsid w:val="003F270E"/>
    <w:rsid w:val="003F3C86"/>
    <w:rsid w:val="004007B6"/>
    <w:rsid w:val="00404CB8"/>
    <w:rsid w:val="0041521C"/>
    <w:rsid w:val="00420AF0"/>
    <w:rsid w:val="00426EDD"/>
    <w:rsid w:val="004309F1"/>
    <w:rsid w:val="004312A1"/>
    <w:rsid w:val="004420E4"/>
    <w:rsid w:val="004478DA"/>
    <w:rsid w:val="004479E4"/>
    <w:rsid w:val="0044C8D5"/>
    <w:rsid w:val="0044EDBA"/>
    <w:rsid w:val="004549CF"/>
    <w:rsid w:val="00456163"/>
    <w:rsid w:val="00463884"/>
    <w:rsid w:val="004638CD"/>
    <w:rsid w:val="0046592F"/>
    <w:rsid w:val="0047231A"/>
    <w:rsid w:val="0048DFC5"/>
    <w:rsid w:val="00494EB0"/>
    <w:rsid w:val="004A301A"/>
    <w:rsid w:val="004A37A9"/>
    <w:rsid w:val="004A6FDB"/>
    <w:rsid w:val="004B5847"/>
    <w:rsid w:val="004C0AFC"/>
    <w:rsid w:val="004C28F8"/>
    <w:rsid w:val="004C4AA9"/>
    <w:rsid w:val="004D6326"/>
    <w:rsid w:val="004D66A6"/>
    <w:rsid w:val="004E1418"/>
    <w:rsid w:val="005238D1"/>
    <w:rsid w:val="00530B5F"/>
    <w:rsid w:val="00530F4C"/>
    <w:rsid w:val="00537277"/>
    <w:rsid w:val="00546C46"/>
    <w:rsid w:val="00556C18"/>
    <w:rsid w:val="0055713A"/>
    <w:rsid w:val="005576F2"/>
    <w:rsid w:val="005621FE"/>
    <w:rsid w:val="00562DCA"/>
    <w:rsid w:val="00564A15"/>
    <w:rsid w:val="005653C7"/>
    <w:rsid w:val="00572458"/>
    <w:rsid w:val="00577F0D"/>
    <w:rsid w:val="0058433A"/>
    <w:rsid w:val="005A3085"/>
    <w:rsid w:val="005B615E"/>
    <w:rsid w:val="005C7AC3"/>
    <w:rsid w:val="005D716B"/>
    <w:rsid w:val="005E5556"/>
    <w:rsid w:val="005F09A0"/>
    <w:rsid w:val="005F2258"/>
    <w:rsid w:val="005F2BC6"/>
    <w:rsid w:val="005F7D30"/>
    <w:rsid w:val="00600B2D"/>
    <w:rsid w:val="0060212D"/>
    <w:rsid w:val="006190D3"/>
    <w:rsid w:val="00620F7C"/>
    <w:rsid w:val="0063033D"/>
    <w:rsid w:val="006412DF"/>
    <w:rsid w:val="00654AF9"/>
    <w:rsid w:val="00670783"/>
    <w:rsid w:val="00670C8C"/>
    <w:rsid w:val="0068D7C7"/>
    <w:rsid w:val="00693356"/>
    <w:rsid w:val="006C2ABC"/>
    <w:rsid w:val="006C727A"/>
    <w:rsid w:val="006D2D08"/>
    <w:rsid w:val="006D35FE"/>
    <w:rsid w:val="006D6A11"/>
    <w:rsid w:val="006E185B"/>
    <w:rsid w:val="006E5FCA"/>
    <w:rsid w:val="006F0EF0"/>
    <w:rsid w:val="006F1188"/>
    <w:rsid w:val="006F3D7A"/>
    <w:rsid w:val="006F5F30"/>
    <w:rsid w:val="00704D39"/>
    <w:rsid w:val="00705B2B"/>
    <w:rsid w:val="00707138"/>
    <w:rsid w:val="0070FC15"/>
    <w:rsid w:val="007147F4"/>
    <w:rsid w:val="00714C81"/>
    <w:rsid w:val="007246B1"/>
    <w:rsid w:val="00725932"/>
    <w:rsid w:val="00735C83"/>
    <w:rsid w:val="00737FB1"/>
    <w:rsid w:val="0073E566"/>
    <w:rsid w:val="00751F55"/>
    <w:rsid w:val="007531FC"/>
    <w:rsid w:val="00765A20"/>
    <w:rsid w:val="00773AF3"/>
    <w:rsid w:val="00775D6C"/>
    <w:rsid w:val="0077C2F0"/>
    <w:rsid w:val="00786D3A"/>
    <w:rsid w:val="007947ED"/>
    <w:rsid w:val="007A25CB"/>
    <w:rsid w:val="007A6E6A"/>
    <w:rsid w:val="007B796D"/>
    <w:rsid w:val="007C0669"/>
    <w:rsid w:val="007C31E0"/>
    <w:rsid w:val="007D284D"/>
    <w:rsid w:val="007E2CC3"/>
    <w:rsid w:val="007E618B"/>
    <w:rsid w:val="007E6688"/>
    <w:rsid w:val="007F0F18"/>
    <w:rsid w:val="007F7EA6"/>
    <w:rsid w:val="00801B70"/>
    <w:rsid w:val="00803A3B"/>
    <w:rsid w:val="00816671"/>
    <w:rsid w:val="00840634"/>
    <w:rsid w:val="008430C3"/>
    <w:rsid w:val="00851DF1"/>
    <w:rsid w:val="0086238B"/>
    <w:rsid w:val="00863593"/>
    <w:rsid w:val="0087AFF3"/>
    <w:rsid w:val="0087E74E"/>
    <w:rsid w:val="00886501"/>
    <w:rsid w:val="00893C5E"/>
    <w:rsid w:val="00894554"/>
    <w:rsid w:val="0089A6BF"/>
    <w:rsid w:val="008A62EA"/>
    <w:rsid w:val="008B398D"/>
    <w:rsid w:val="008D1CBC"/>
    <w:rsid w:val="008E48B3"/>
    <w:rsid w:val="008F153C"/>
    <w:rsid w:val="008F1885"/>
    <w:rsid w:val="008F2114"/>
    <w:rsid w:val="008F2854"/>
    <w:rsid w:val="008F4F66"/>
    <w:rsid w:val="009000EC"/>
    <w:rsid w:val="0090192A"/>
    <w:rsid w:val="0091414A"/>
    <w:rsid w:val="0092100E"/>
    <w:rsid w:val="00923143"/>
    <w:rsid w:val="00924A7D"/>
    <w:rsid w:val="009306A4"/>
    <w:rsid w:val="009361C2"/>
    <w:rsid w:val="00943870"/>
    <w:rsid w:val="00947E82"/>
    <w:rsid w:val="0095887B"/>
    <w:rsid w:val="00962B47"/>
    <w:rsid w:val="009637BC"/>
    <w:rsid w:val="00964E5F"/>
    <w:rsid w:val="009655E6"/>
    <w:rsid w:val="0097016F"/>
    <w:rsid w:val="00972FC1"/>
    <w:rsid w:val="0099194F"/>
    <w:rsid w:val="009A4558"/>
    <w:rsid w:val="009B860E"/>
    <w:rsid w:val="009C61FA"/>
    <w:rsid w:val="009E0AA6"/>
    <w:rsid w:val="009E2CD6"/>
    <w:rsid w:val="009F11BB"/>
    <w:rsid w:val="009F1DC1"/>
    <w:rsid w:val="00A03D96"/>
    <w:rsid w:val="00A04417"/>
    <w:rsid w:val="00A0661D"/>
    <w:rsid w:val="00A103B7"/>
    <w:rsid w:val="00A23D38"/>
    <w:rsid w:val="00A32D03"/>
    <w:rsid w:val="00A32E27"/>
    <w:rsid w:val="00A41396"/>
    <w:rsid w:val="00A45956"/>
    <w:rsid w:val="00A52CFB"/>
    <w:rsid w:val="00A6297F"/>
    <w:rsid w:val="00A62A00"/>
    <w:rsid w:val="00A803DC"/>
    <w:rsid w:val="00A850AF"/>
    <w:rsid w:val="00A9092E"/>
    <w:rsid w:val="00A9282D"/>
    <w:rsid w:val="00A9377D"/>
    <w:rsid w:val="00A942BA"/>
    <w:rsid w:val="00AA7412"/>
    <w:rsid w:val="00AC6E26"/>
    <w:rsid w:val="00ACCB50"/>
    <w:rsid w:val="00AD49CD"/>
    <w:rsid w:val="00AE9E5E"/>
    <w:rsid w:val="00AF05D8"/>
    <w:rsid w:val="00AF39A5"/>
    <w:rsid w:val="00B03998"/>
    <w:rsid w:val="00B07B72"/>
    <w:rsid w:val="00B12E69"/>
    <w:rsid w:val="00B1779A"/>
    <w:rsid w:val="00B21697"/>
    <w:rsid w:val="00B330B0"/>
    <w:rsid w:val="00B410E9"/>
    <w:rsid w:val="00B41634"/>
    <w:rsid w:val="00B41BA4"/>
    <w:rsid w:val="00B465BD"/>
    <w:rsid w:val="00B4DF64"/>
    <w:rsid w:val="00B50331"/>
    <w:rsid w:val="00B54AD9"/>
    <w:rsid w:val="00B5553A"/>
    <w:rsid w:val="00B59EDC"/>
    <w:rsid w:val="00B5EEC7"/>
    <w:rsid w:val="00B67040"/>
    <w:rsid w:val="00B88E62"/>
    <w:rsid w:val="00B93B06"/>
    <w:rsid w:val="00BA3906"/>
    <w:rsid w:val="00BA6FE0"/>
    <w:rsid w:val="00BC2FCF"/>
    <w:rsid w:val="00BD542D"/>
    <w:rsid w:val="00BD6C24"/>
    <w:rsid w:val="00BE0AF9"/>
    <w:rsid w:val="00BE4026"/>
    <w:rsid w:val="00C033A4"/>
    <w:rsid w:val="00C0F7A7"/>
    <w:rsid w:val="00C12082"/>
    <w:rsid w:val="00C2168F"/>
    <w:rsid w:val="00C329A3"/>
    <w:rsid w:val="00C35A71"/>
    <w:rsid w:val="00C35D04"/>
    <w:rsid w:val="00C43DE5"/>
    <w:rsid w:val="00C47ADB"/>
    <w:rsid w:val="00C5021F"/>
    <w:rsid w:val="00C53926"/>
    <w:rsid w:val="00C68A89"/>
    <w:rsid w:val="00C70E2A"/>
    <w:rsid w:val="00C74EE0"/>
    <w:rsid w:val="00C76D1A"/>
    <w:rsid w:val="00C95BCB"/>
    <w:rsid w:val="00CB1352"/>
    <w:rsid w:val="00CB7C32"/>
    <w:rsid w:val="00CC2F65"/>
    <w:rsid w:val="00CC2FB7"/>
    <w:rsid w:val="00CC39FB"/>
    <w:rsid w:val="00CD4624"/>
    <w:rsid w:val="00CD6A26"/>
    <w:rsid w:val="00CE0DA7"/>
    <w:rsid w:val="00CE110A"/>
    <w:rsid w:val="00CE37C0"/>
    <w:rsid w:val="00CE5A6E"/>
    <w:rsid w:val="00CF0E8A"/>
    <w:rsid w:val="00CF1E94"/>
    <w:rsid w:val="00CF5D77"/>
    <w:rsid w:val="00D079F4"/>
    <w:rsid w:val="00D13EED"/>
    <w:rsid w:val="00D17C22"/>
    <w:rsid w:val="00D266E9"/>
    <w:rsid w:val="00D46D7D"/>
    <w:rsid w:val="00D501D9"/>
    <w:rsid w:val="00D53D5C"/>
    <w:rsid w:val="00D54FC5"/>
    <w:rsid w:val="00D62D84"/>
    <w:rsid w:val="00D6479A"/>
    <w:rsid w:val="00D72E7C"/>
    <w:rsid w:val="00D75232"/>
    <w:rsid w:val="00D844FE"/>
    <w:rsid w:val="00DA5588"/>
    <w:rsid w:val="00DA5ED9"/>
    <w:rsid w:val="00DB2DD4"/>
    <w:rsid w:val="00DB47DE"/>
    <w:rsid w:val="00DBE060"/>
    <w:rsid w:val="00DD474B"/>
    <w:rsid w:val="00DD53C3"/>
    <w:rsid w:val="00DF179D"/>
    <w:rsid w:val="00E04A5B"/>
    <w:rsid w:val="00E06030"/>
    <w:rsid w:val="00E24034"/>
    <w:rsid w:val="00E332CB"/>
    <w:rsid w:val="00E33ABF"/>
    <w:rsid w:val="00E355A6"/>
    <w:rsid w:val="00E45AE2"/>
    <w:rsid w:val="00E461F9"/>
    <w:rsid w:val="00E55A62"/>
    <w:rsid w:val="00E5DF1E"/>
    <w:rsid w:val="00E61A67"/>
    <w:rsid w:val="00E71FDB"/>
    <w:rsid w:val="00E833F2"/>
    <w:rsid w:val="00E8EE6E"/>
    <w:rsid w:val="00EA68A8"/>
    <w:rsid w:val="00EB170B"/>
    <w:rsid w:val="00EB52B7"/>
    <w:rsid w:val="00EB62E2"/>
    <w:rsid w:val="00EC07A0"/>
    <w:rsid w:val="00EC31FF"/>
    <w:rsid w:val="00EC59D8"/>
    <w:rsid w:val="00EC62F8"/>
    <w:rsid w:val="00ED26CF"/>
    <w:rsid w:val="00ED2CED"/>
    <w:rsid w:val="00EF0ECE"/>
    <w:rsid w:val="00EF1FB7"/>
    <w:rsid w:val="00EF28FD"/>
    <w:rsid w:val="00EF29D0"/>
    <w:rsid w:val="00F05C20"/>
    <w:rsid w:val="00F05E25"/>
    <w:rsid w:val="00F0671A"/>
    <w:rsid w:val="00F11125"/>
    <w:rsid w:val="00F15B84"/>
    <w:rsid w:val="00F22113"/>
    <w:rsid w:val="00F404A0"/>
    <w:rsid w:val="00F472D0"/>
    <w:rsid w:val="00F5049C"/>
    <w:rsid w:val="00F572DD"/>
    <w:rsid w:val="00F60640"/>
    <w:rsid w:val="00F62EB8"/>
    <w:rsid w:val="00F641EC"/>
    <w:rsid w:val="00F73EE9"/>
    <w:rsid w:val="00F7760F"/>
    <w:rsid w:val="00F9112A"/>
    <w:rsid w:val="00FB209E"/>
    <w:rsid w:val="00FB5D83"/>
    <w:rsid w:val="00FB6D4D"/>
    <w:rsid w:val="00FC2894"/>
    <w:rsid w:val="00FE60A1"/>
    <w:rsid w:val="00FF2EA7"/>
    <w:rsid w:val="01055F34"/>
    <w:rsid w:val="01063E77"/>
    <w:rsid w:val="01096C2B"/>
    <w:rsid w:val="010C65AA"/>
    <w:rsid w:val="010F0ACD"/>
    <w:rsid w:val="010F54A7"/>
    <w:rsid w:val="01233390"/>
    <w:rsid w:val="012B156B"/>
    <w:rsid w:val="01343957"/>
    <w:rsid w:val="0135F3E3"/>
    <w:rsid w:val="0138867C"/>
    <w:rsid w:val="013C0168"/>
    <w:rsid w:val="0154CFB8"/>
    <w:rsid w:val="01630CA5"/>
    <w:rsid w:val="0164FFA5"/>
    <w:rsid w:val="016F3AD1"/>
    <w:rsid w:val="01724CFA"/>
    <w:rsid w:val="01766375"/>
    <w:rsid w:val="017B759D"/>
    <w:rsid w:val="017CBE39"/>
    <w:rsid w:val="018E2616"/>
    <w:rsid w:val="0197706F"/>
    <w:rsid w:val="0198194A"/>
    <w:rsid w:val="0199BA4B"/>
    <w:rsid w:val="019B0E7C"/>
    <w:rsid w:val="01A1275C"/>
    <w:rsid w:val="01A47BB9"/>
    <w:rsid w:val="01B2E796"/>
    <w:rsid w:val="01B9A27C"/>
    <w:rsid w:val="01B9B726"/>
    <w:rsid w:val="01BA37E4"/>
    <w:rsid w:val="01BCF9C7"/>
    <w:rsid w:val="01BE7799"/>
    <w:rsid w:val="01BEBCBA"/>
    <w:rsid w:val="01C9FCE5"/>
    <w:rsid w:val="01CE0D44"/>
    <w:rsid w:val="01D406AD"/>
    <w:rsid w:val="01D426A0"/>
    <w:rsid w:val="01DAEDB8"/>
    <w:rsid w:val="01DB0CE7"/>
    <w:rsid w:val="01DB5243"/>
    <w:rsid w:val="01E52C1F"/>
    <w:rsid w:val="01E66D23"/>
    <w:rsid w:val="01EBEA5B"/>
    <w:rsid w:val="01EF7778"/>
    <w:rsid w:val="01FA16FA"/>
    <w:rsid w:val="01FBC8F7"/>
    <w:rsid w:val="01FEAD73"/>
    <w:rsid w:val="020AFB6F"/>
    <w:rsid w:val="02111DDC"/>
    <w:rsid w:val="0216A44A"/>
    <w:rsid w:val="0217E244"/>
    <w:rsid w:val="0217EE9F"/>
    <w:rsid w:val="021DFC8C"/>
    <w:rsid w:val="0227786A"/>
    <w:rsid w:val="022954C9"/>
    <w:rsid w:val="022ECFCD"/>
    <w:rsid w:val="024EF477"/>
    <w:rsid w:val="02544F4C"/>
    <w:rsid w:val="0254649E"/>
    <w:rsid w:val="026FDAB7"/>
    <w:rsid w:val="0275A912"/>
    <w:rsid w:val="0286E3E9"/>
    <w:rsid w:val="028ADF2F"/>
    <w:rsid w:val="028EC3B5"/>
    <w:rsid w:val="028EDB3E"/>
    <w:rsid w:val="02903262"/>
    <w:rsid w:val="0295C4A8"/>
    <w:rsid w:val="029D1ECA"/>
    <w:rsid w:val="02ABB3CA"/>
    <w:rsid w:val="02B6F885"/>
    <w:rsid w:val="02BC0DBF"/>
    <w:rsid w:val="02BFF390"/>
    <w:rsid w:val="02C0BCB4"/>
    <w:rsid w:val="02C478AD"/>
    <w:rsid w:val="02C88098"/>
    <w:rsid w:val="02C91BDD"/>
    <w:rsid w:val="02CA6D0A"/>
    <w:rsid w:val="02CEBB57"/>
    <w:rsid w:val="02D173A6"/>
    <w:rsid w:val="02D512F0"/>
    <w:rsid w:val="02D98455"/>
    <w:rsid w:val="02D999BD"/>
    <w:rsid w:val="02DE265A"/>
    <w:rsid w:val="02E00C6D"/>
    <w:rsid w:val="02E6D26C"/>
    <w:rsid w:val="02EC65D1"/>
    <w:rsid w:val="02EDEF8F"/>
    <w:rsid w:val="02F49F54"/>
    <w:rsid w:val="02FD5E0D"/>
    <w:rsid w:val="0309011F"/>
    <w:rsid w:val="031123F3"/>
    <w:rsid w:val="0311BF88"/>
    <w:rsid w:val="0318B885"/>
    <w:rsid w:val="03219C64"/>
    <w:rsid w:val="03234D53"/>
    <w:rsid w:val="0324CC5F"/>
    <w:rsid w:val="03296EA5"/>
    <w:rsid w:val="032977B2"/>
    <w:rsid w:val="033528EB"/>
    <w:rsid w:val="033B286F"/>
    <w:rsid w:val="0350E5EA"/>
    <w:rsid w:val="03550403"/>
    <w:rsid w:val="0365AFC0"/>
    <w:rsid w:val="0365B643"/>
    <w:rsid w:val="036BD5C1"/>
    <w:rsid w:val="0378010D"/>
    <w:rsid w:val="0378C79C"/>
    <w:rsid w:val="0388EEDF"/>
    <w:rsid w:val="038DCC22"/>
    <w:rsid w:val="0397EE2C"/>
    <w:rsid w:val="039A7814"/>
    <w:rsid w:val="039A9D58"/>
    <w:rsid w:val="03A60582"/>
    <w:rsid w:val="03B5E679"/>
    <w:rsid w:val="03B5E750"/>
    <w:rsid w:val="03BD2067"/>
    <w:rsid w:val="03C42030"/>
    <w:rsid w:val="03C69A9C"/>
    <w:rsid w:val="03CA8E86"/>
    <w:rsid w:val="03CE9833"/>
    <w:rsid w:val="03D203E5"/>
    <w:rsid w:val="03D655CD"/>
    <w:rsid w:val="03E0891B"/>
    <w:rsid w:val="03E7A603"/>
    <w:rsid w:val="03E8D3A1"/>
    <w:rsid w:val="03EABFB5"/>
    <w:rsid w:val="03EF90FC"/>
    <w:rsid w:val="03F4F943"/>
    <w:rsid w:val="03FC6AD4"/>
    <w:rsid w:val="03FD14D2"/>
    <w:rsid w:val="04069F6E"/>
    <w:rsid w:val="0406C12F"/>
    <w:rsid w:val="041939E8"/>
    <w:rsid w:val="041A1334"/>
    <w:rsid w:val="041A8A00"/>
    <w:rsid w:val="0427F829"/>
    <w:rsid w:val="042CDE60"/>
    <w:rsid w:val="044124A3"/>
    <w:rsid w:val="0449B7FA"/>
    <w:rsid w:val="044F72B7"/>
    <w:rsid w:val="046043EE"/>
    <w:rsid w:val="04672195"/>
    <w:rsid w:val="0467580C"/>
    <w:rsid w:val="0469AFDA"/>
    <w:rsid w:val="046C307B"/>
    <w:rsid w:val="046CF1B1"/>
    <w:rsid w:val="0473BCB6"/>
    <w:rsid w:val="0475F49F"/>
    <w:rsid w:val="047670BC"/>
    <w:rsid w:val="04809E4F"/>
    <w:rsid w:val="0487E877"/>
    <w:rsid w:val="048D660D"/>
    <w:rsid w:val="049194ED"/>
    <w:rsid w:val="04A8E7B9"/>
    <w:rsid w:val="04ABFC52"/>
    <w:rsid w:val="04B09FEE"/>
    <w:rsid w:val="04B8DE13"/>
    <w:rsid w:val="04C57801"/>
    <w:rsid w:val="04CF22C7"/>
    <w:rsid w:val="04D0DA78"/>
    <w:rsid w:val="04D1E86A"/>
    <w:rsid w:val="04D630A8"/>
    <w:rsid w:val="04DD319B"/>
    <w:rsid w:val="04E3FB44"/>
    <w:rsid w:val="04E40653"/>
    <w:rsid w:val="04EA277F"/>
    <w:rsid w:val="04EB1FEE"/>
    <w:rsid w:val="04EC7C79"/>
    <w:rsid w:val="04EFC451"/>
    <w:rsid w:val="04F69562"/>
    <w:rsid w:val="04F6CE22"/>
    <w:rsid w:val="04FA8B2C"/>
    <w:rsid w:val="0501F26D"/>
    <w:rsid w:val="05053D36"/>
    <w:rsid w:val="0505D094"/>
    <w:rsid w:val="050EF252"/>
    <w:rsid w:val="0512ADA9"/>
    <w:rsid w:val="05175917"/>
    <w:rsid w:val="05203C95"/>
    <w:rsid w:val="0526D260"/>
    <w:rsid w:val="0529F5FD"/>
    <w:rsid w:val="053740A1"/>
    <w:rsid w:val="0539A524"/>
    <w:rsid w:val="053BEB44"/>
    <w:rsid w:val="053DF096"/>
    <w:rsid w:val="0542F7A0"/>
    <w:rsid w:val="05463898"/>
    <w:rsid w:val="054917F2"/>
    <w:rsid w:val="054BB6F2"/>
    <w:rsid w:val="054DADB7"/>
    <w:rsid w:val="0552C5B9"/>
    <w:rsid w:val="055457D3"/>
    <w:rsid w:val="0567A7A5"/>
    <w:rsid w:val="0568FF20"/>
    <w:rsid w:val="056981D5"/>
    <w:rsid w:val="0569BA9B"/>
    <w:rsid w:val="056A3738"/>
    <w:rsid w:val="056F7686"/>
    <w:rsid w:val="057241B1"/>
    <w:rsid w:val="057346CE"/>
    <w:rsid w:val="057BAECB"/>
    <w:rsid w:val="057D1A1D"/>
    <w:rsid w:val="057ED889"/>
    <w:rsid w:val="059A4AF6"/>
    <w:rsid w:val="059DC902"/>
    <w:rsid w:val="05A8A4F7"/>
    <w:rsid w:val="05B3DADE"/>
    <w:rsid w:val="05BF820D"/>
    <w:rsid w:val="05C017B2"/>
    <w:rsid w:val="05C7F223"/>
    <w:rsid w:val="05D3E95E"/>
    <w:rsid w:val="05E3604C"/>
    <w:rsid w:val="05E50ADF"/>
    <w:rsid w:val="05E6FA94"/>
    <w:rsid w:val="05ED7275"/>
    <w:rsid w:val="05F420D2"/>
    <w:rsid w:val="05F79452"/>
    <w:rsid w:val="05FA29A1"/>
    <w:rsid w:val="05FB8877"/>
    <w:rsid w:val="05FEBE1D"/>
    <w:rsid w:val="06003A27"/>
    <w:rsid w:val="0602DFF2"/>
    <w:rsid w:val="060C61AF"/>
    <w:rsid w:val="06112517"/>
    <w:rsid w:val="06116309"/>
    <w:rsid w:val="061175F8"/>
    <w:rsid w:val="06123907"/>
    <w:rsid w:val="06134E83"/>
    <w:rsid w:val="0617D494"/>
    <w:rsid w:val="061F8F52"/>
    <w:rsid w:val="062F4913"/>
    <w:rsid w:val="062FFB7F"/>
    <w:rsid w:val="06373012"/>
    <w:rsid w:val="0637D942"/>
    <w:rsid w:val="063A119F"/>
    <w:rsid w:val="063DC649"/>
    <w:rsid w:val="063E7EEF"/>
    <w:rsid w:val="0643E906"/>
    <w:rsid w:val="06464239"/>
    <w:rsid w:val="06572DC0"/>
    <w:rsid w:val="065B75E7"/>
    <w:rsid w:val="065C160B"/>
    <w:rsid w:val="066019AE"/>
    <w:rsid w:val="0665B3F2"/>
    <w:rsid w:val="06691F04"/>
    <w:rsid w:val="066C9CB0"/>
    <w:rsid w:val="066F0797"/>
    <w:rsid w:val="067252D4"/>
    <w:rsid w:val="0672B1EC"/>
    <w:rsid w:val="0678397D"/>
    <w:rsid w:val="067BEF55"/>
    <w:rsid w:val="067DB96E"/>
    <w:rsid w:val="06856814"/>
    <w:rsid w:val="068B94B2"/>
    <w:rsid w:val="068D5FD1"/>
    <w:rsid w:val="069C5399"/>
    <w:rsid w:val="069E9DD4"/>
    <w:rsid w:val="06A9EB0E"/>
    <w:rsid w:val="06AD438C"/>
    <w:rsid w:val="06B69FE5"/>
    <w:rsid w:val="06BF0CBE"/>
    <w:rsid w:val="06BF161D"/>
    <w:rsid w:val="06C93421"/>
    <w:rsid w:val="06CC5732"/>
    <w:rsid w:val="06D56D20"/>
    <w:rsid w:val="06E09CA0"/>
    <w:rsid w:val="06E84049"/>
    <w:rsid w:val="06EB7C32"/>
    <w:rsid w:val="06FD41D8"/>
    <w:rsid w:val="07009430"/>
    <w:rsid w:val="07015E0D"/>
    <w:rsid w:val="07033FB3"/>
    <w:rsid w:val="0704184C"/>
    <w:rsid w:val="0704CF81"/>
    <w:rsid w:val="07071CBB"/>
    <w:rsid w:val="071E57F8"/>
    <w:rsid w:val="071F2628"/>
    <w:rsid w:val="0728AF2A"/>
    <w:rsid w:val="072EA427"/>
    <w:rsid w:val="072F4A8F"/>
    <w:rsid w:val="072FE9BC"/>
    <w:rsid w:val="07471A74"/>
    <w:rsid w:val="074771C5"/>
    <w:rsid w:val="07530554"/>
    <w:rsid w:val="0756C0E9"/>
    <w:rsid w:val="075A3A6D"/>
    <w:rsid w:val="075B1FA8"/>
    <w:rsid w:val="0763E213"/>
    <w:rsid w:val="0764A094"/>
    <w:rsid w:val="0769AC68"/>
    <w:rsid w:val="076A617F"/>
    <w:rsid w:val="077190FD"/>
    <w:rsid w:val="07729CD6"/>
    <w:rsid w:val="0773F475"/>
    <w:rsid w:val="0780B3DE"/>
    <w:rsid w:val="07842518"/>
    <w:rsid w:val="078AEC48"/>
    <w:rsid w:val="079AE4CA"/>
    <w:rsid w:val="079D9D77"/>
    <w:rsid w:val="079E7063"/>
    <w:rsid w:val="07A365B5"/>
    <w:rsid w:val="07A7AABC"/>
    <w:rsid w:val="07ACB241"/>
    <w:rsid w:val="07AE71B7"/>
    <w:rsid w:val="07AE92B1"/>
    <w:rsid w:val="07B0F09C"/>
    <w:rsid w:val="07B96AF2"/>
    <w:rsid w:val="07B99C0E"/>
    <w:rsid w:val="07BBBCB9"/>
    <w:rsid w:val="07BE5965"/>
    <w:rsid w:val="07C12D92"/>
    <w:rsid w:val="07CADC9B"/>
    <w:rsid w:val="07D02234"/>
    <w:rsid w:val="07D29B89"/>
    <w:rsid w:val="07D56E54"/>
    <w:rsid w:val="07D670A4"/>
    <w:rsid w:val="07D6D361"/>
    <w:rsid w:val="07D70626"/>
    <w:rsid w:val="07D85964"/>
    <w:rsid w:val="07E701B1"/>
    <w:rsid w:val="07EAAFB0"/>
    <w:rsid w:val="07FE0D6C"/>
    <w:rsid w:val="08001DDA"/>
    <w:rsid w:val="080123ED"/>
    <w:rsid w:val="0802195E"/>
    <w:rsid w:val="080970AA"/>
    <w:rsid w:val="08111ECA"/>
    <w:rsid w:val="0811A2AA"/>
    <w:rsid w:val="0816C872"/>
    <w:rsid w:val="081813AC"/>
    <w:rsid w:val="081A3E34"/>
    <w:rsid w:val="082144E4"/>
    <w:rsid w:val="082630B7"/>
    <w:rsid w:val="0827511C"/>
    <w:rsid w:val="08276573"/>
    <w:rsid w:val="082BB0A0"/>
    <w:rsid w:val="082C778E"/>
    <w:rsid w:val="082D6B53"/>
    <w:rsid w:val="0838A502"/>
    <w:rsid w:val="083E157F"/>
    <w:rsid w:val="084562AA"/>
    <w:rsid w:val="0852AB2E"/>
    <w:rsid w:val="08583767"/>
    <w:rsid w:val="085DAA00"/>
    <w:rsid w:val="085DCAFF"/>
    <w:rsid w:val="085EE893"/>
    <w:rsid w:val="086BE0E1"/>
    <w:rsid w:val="086C8858"/>
    <w:rsid w:val="0888C932"/>
    <w:rsid w:val="0898627D"/>
    <w:rsid w:val="08A59DCF"/>
    <w:rsid w:val="08AA98BA"/>
    <w:rsid w:val="08AAA80F"/>
    <w:rsid w:val="08B33BA2"/>
    <w:rsid w:val="08B7EBE1"/>
    <w:rsid w:val="08BB84A9"/>
    <w:rsid w:val="08BEFC04"/>
    <w:rsid w:val="08C17398"/>
    <w:rsid w:val="08D00562"/>
    <w:rsid w:val="08D4A563"/>
    <w:rsid w:val="08DA3E8F"/>
    <w:rsid w:val="08E28F02"/>
    <w:rsid w:val="08E6E956"/>
    <w:rsid w:val="08E6EFB9"/>
    <w:rsid w:val="08ED9139"/>
    <w:rsid w:val="08F06D15"/>
    <w:rsid w:val="08F0C0C8"/>
    <w:rsid w:val="08F5B88A"/>
    <w:rsid w:val="09021919"/>
    <w:rsid w:val="090F5EF9"/>
    <w:rsid w:val="09146E88"/>
    <w:rsid w:val="0917A8F7"/>
    <w:rsid w:val="091A1535"/>
    <w:rsid w:val="092008B0"/>
    <w:rsid w:val="092314AA"/>
    <w:rsid w:val="0940A413"/>
    <w:rsid w:val="09496094"/>
    <w:rsid w:val="0949F05D"/>
    <w:rsid w:val="094E55EF"/>
    <w:rsid w:val="09509AD6"/>
    <w:rsid w:val="095A6352"/>
    <w:rsid w:val="09650610"/>
    <w:rsid w:val="0970C0CC"/>
    <w:rsid w:val="099462D5"/>
    <w:rsid w:val="09948EF1"/>
    <w:rsid w:val="099C051A"/>
    <w:rsid w:val="09AA7629"/>
    <w:rsid w:val="09AF545D"/>
    <w:rsid w:val="09B1477A"/>
    <w:rsid w:val="09B355CE"/>
    <w:rsid w:val="09B65714"/>
    <w:rsid w:val="09B90B3A"/>
    <w:rsid w:val="09C545FC"/>
    <w:rsid w:val="09CDF545"/>
    <w:rsid w:val="09D70519"/>
    <w:rsid w:val="09DB4BA2"/>
    <w:rsid w:val="09E97BF9"/>
    <w:rsid w:val="09F9A25A"/>
    <w:rsid w:val="0A02828E"/>
    <w:rsid w:val="0A0633C8"/>
    <w:rsid w:val="0A0F4861"/>
    <w:rsid w:val="0A10C4F0"/>
    <w:rsid w:val="0A21B818"/>
    <w:rsid w:val="0A2A676C"/>
    <w:rsid w:val="0A2CEA91"/>
    <w:rsid w:val="0A34EC95"/>
    <w:rsid w:val="0A37CFF5"/>
    <w:rsid w:val="0A490680"/>
    <w:rsid w:val="0A5233AD"/>
    <w:rsid w:val="0A530198"/>
    <w:rsid w:val="0A552B3E"/>
    <w:rsid w:val="0A595165"/>
    <w:rsid w:val="0A5B000D"/>
    <w:rsid w:val="0A5B838F"/>
    <w:rsid w:val="0A607085"/>
    <w:rsid w:val="0A66B559"/>
    <w:rsid w:val="0A6C3C22"/>
    <w:rsid w:val="0A71A0BE"/>
    <w:rsid w:val="0A74466C"/>
    <w:rsid w:val="0A8BA9D3"/>
    <w:rsid w:val="0A8C4466"/>
    <w:rsid w:val="0A8D99D0"/>
    <w:rsid w:val="0A8DA3DB"/>
    <w:rsid w:val="0A90A3D1"/>
    <w:rsid w:val="0A9936EE"/>
    <w:rsid w:val="0A9A5561"/>
    <w:rsid w:val="0AA9D40D"/>
    <w:rsid w:val="0AAA4BD7"/>
    <w:rsid w:val="0AB26487"/>
    <w:rsid w:val="0ABEE50B"/>
    <w:rsid w:val="0ACDC197"/>
    <w:rsid w:val="0ADE8D2D"/>
    <w:rsid w:val="0AE2DD24"/>
    <w:rsid w:val="0AECFDAD"/>
    <w:rsid w:val="0AF53A3F"/>
    <w:rsid w:val="0AF960EF"/>
    <w:rsid w:val="0AFBA3D2"/>
    <w:rsid w:val="0B0059A5"/>
    <w:rsid w:val="0B024FFB"/>
    <w:rsid w:val="0B0FB54B"/>
    <w:rsid w:val="0B1BFC8C"/>
    <w:rsid w:val="0B2A0E8C"/>
    <w:rsid w:val="0B35085C"/>
    <w:rsid w:val="0B377ECA"/>
    <w:rsid w:val="0B37D23F"/>
    <w:rsid w:val="0B3FB167"/>
    <w:rsid w:val="0B43F7B3"/>
    <w:rsid w:val="0B449D8E"/>
    <w:rsid w:val="0B4EE8DB"/>
    <w:rsid w:val="0B6284F0"/>
    <w:rsid w:val="0B62DED7"/>
    <w:rsid w:val="0B68C3BF"/>
    <w:rsid w:val="0B698DC2"/>
    <w:rsid w:val="0B6D859B"/>
    <w:rsid w:val="0B7E9B1A"/>
    <w:rsid w:val="0B879112"/>
    <w:rsid w:val="0B898D05"/>
    <w:rsid w:val="0B95C7E2"/>
    <w:rsid w:val="0BA4291A"/>
    <w:rsid w:val="0BA97F1A"/>
    <w:rsid w:val="0BA9B0F4"/>
    <w:rsid w:val="0BAA574F"/>
    <w:rsid w:val="0BAABA78"/>
    <w:rsid w:val="0BAE00FF"/>
    <w:rsid w:val="0BB0981B"/>
    <w:rsid w:val="0BB098C3"/>
    <w:rsid w:val="0BB30BAF"/>
    <w:rsid w:val="0BB71199"/>
    <w:rsid w:val="0BBFBCAC"/>
    <w:rsid w:val="0BC29E8A"/>
    <w:rsid w:val="0BCA1815"/>
    <w:rsid w:val="0BD694A0"/>
    <w:rsid w:val="0BD84CC3"/>
    <w:rsid w:val="0BDA1757"/>
    <w:rsid w:val="0BE010DA"/>
    <w:rsid w:val="0BE75C6C"/>
    <w:rsid w:val="0BE803D1"/>
    <w:rsid w:val="0BEC9B71"/>
    <w:rsid w:val="0BF5D954"/>
    <w:rsid w:val="0BF79468"/>
    <w:rsid w:val="0C08325C"/>
    <w:rsid w:val="0C1C5F1E"/>
    <w:rsid w:val="0C1FE1F4"/>
    <w:rsid w:val="0C26824F"/>
    <w:rsid w:val="0C28FC88"/>
    <w:rsid w:val="0C368F16"/>
    <w:rsid w:val="0C374414"/>
    <w:rsid w:val="0C3B53D0"/>
    <w:rsid w:val="0C50FBE5"/>
    <w:rsid w:val="0C5AE2E7"/>
    <w:rsid w:val="0C5C97E8"/>
    <w:rsid w:val="0C5E2115"/>
    <w:rsid w:val="0C61BE8B"/>
    <w:rsid w:val="0C6BFBAA"/>
    <w:rsid w:val="0C720866"/>
    <w:rsid w:val="0C7537FB"/>
    <w:rsid w:val="0C77C93C"/>
    <w:rsid w:val="0C80643D"/>
    <w:rsid w:val="0C837E75"/>
    <w:rsid w:val="0C849BC7"/>
    <w:rsid w:val="0C8A010C"/>
    <w:rsid w:val="0C989662"/>
    <w:rsid w:val="0C9A30A2"/>
    <w:rsid w:val="0C9A7267"/>
    <w:rsid w:val="0C9B97C9"/>
    <w:rsid w:val="0C9D345B"/>
    <w:rsid w:val="0CB3FA98"/>
    <w:rsid w:val="0CB47EB1"/>
    <w:rsid w:val="0CB80639"/>
    <w:rsid w:val="0CBA6B80"/>
    <w:rsid w:val="0CBE5CE8"/>
    <w:rsid w:val="0CBF6CAD"/>
    <w:rsid w:val="0CBFF3BF"/>
    <w:rsid w:val="0CCAA323"/>
    <w:rsid w:val="0CDBC19B"/>
    <w:rsid w:val="0CDD1FCE"/>
    <w:rsid w:val="0CE07817"/>
    <w:rsid w:val="0CE8516A"/>
    <w:rsid w:val="0CE8E83C"/>
    <w:rsid w:val="0CEA930F"/>
    <w:rsid w:val="0CEB5C5B"/>
    <w:rsid w:val="0CEF57AF"/>
    <w:rsid w:val="0CF3CEE0"/>
    <w:rsid w:val="0D04FCD3"/>
    <w:rsid w:val="0D0631B3"/>
    <w:rsid w:val="0D17A2D2"/>
    <w:rsid w:val="0D19DF1B"/>
    <w:rsid w:val="0D1AD73C"/>
    <w:rsid w:val="0D1E442A"/>
    <w:rsid w:val="0D21B3AB"/>
    <w:rsid w:val="0D2A4C23"/>
    <w:rsid w:val="0D313412"/>
    <w:rsid w:val="0D390349"/>
    <w:rsid w:val="0D3D831E"/>
    <w:rsid w:val="0D3E579C"/>
    <w:rsid w:val="0D3F2F4B"/>
    <w:rsid w:val="0D547805"/>
    <w:rsid w:val="0D5C7570"/>
    <w:rsid w:val="0D65AF55"/>
    <w:rsid w:val="0D65FB17"/>
    <w:rsid w:val="0D682F5F"/>
    <w:rsid w:val="0D6C8D57"/>
    <w:rsid w:val="0D6CDFB3"/>
    <w:rsid w:val="0D6CE51E"/>
    <w:rsid w:val="0D6D6F18"/>
    <w:rsid w:val="0D70D3C5"/>
    <w:rsid w:val="0D732986"/>
    <w:rsid w:val="0D75DDAF"/>
    <w:rsid w:val="0D7CC3F9"/>
    <w:rsid w:val="0D7F2B98"/>
    <w:rsid w:val="0D82CED0"/>
    <w:rsid w:val="0D8DAC39"/>
    <w:rsid w:val="0D9EF67F"/>
    <w:rsid w:val="0D9FA746"/>
    <w:rsid w:val="0DA37105"/>
    <w:rsid w:val="0DA4BACB"/>
    <w:rsid w:val="0DAA8BB5"/>
    <w:rsid w:val="0DAB3D1E"/>
    <w:rsid w:val="0DABC92C"/>
    <w:rsid w:val="0DACCE94"/>
    <w:rsid w:val="0DB5762D"/>
    <w:rsid w:val="0DBCF21B"/>
    <w:rsid w:val="0DBEA0CF"/>
    <w:rsid w:val="0DC5B170"/>
    <w:rsid w:val="0DCAEE29"/>
    <w:rsid w:val="0DCDEC58"/>
    <w:rsid w:val="0DCF508B"/>
    <w:rsid w:val="0DD056C6"/>
    <w:rsid w:val="0DD1CD02"/>
    <w:rsid w:val="0DD2CA14"/>
    <w:rsid w:val="0DD5D9DE"/>
    <w:rsid w:val="0DDA730C"/>
    <w:rsid w:val="0DF223AF"/>
    <w:rsid w:val="0DFB1FA7"/>
    <w:rsid w:val="0E00CD6A"/>
    <w:rsid w:val="0E03B666"/>
    <w:rsid w:val="0E097384"/>
    <w:rsid w:val="0E143EF1"/>
    <w:rsid w:val="0E1A65FC"/>
    <w:rsid w:val="0E2514A1"/>
    <w:rsid w:val="0E27354E"/>
    <w:rsid w:val="0E2796DD"/>
    <w:rsid w:val="0E2F5A25"/>
    <w:rsid w:val="0E3D301E"/>
    <w:rsid w:val="0E47703D"/>
    <w:rsid w:val="0E49C0E3"/>
    <w:rsid w:val="0E51E117"/>
    <w:rsid w:val="0E52DF0A"/>
    <w:rsid w:val="0E55BF5A"/>
    <w:rsid w:val="0E56A872"/>
    <w:rsid w:val="0E5BBCD4"/>
    <w:rsid w:val="0E5D865D"/>
    <w:rsid w:val="0E66A2AA"/>
    <w:rsid w:val="0E6A8D54"/>
    <w:rsid w:val="0E710671"/>
    <w:rsid w:val="0E713F87"/>
    <w:rsid w:val="0E723C51"/>
    <w:rsid w:val="0E725B68"/>
    <w:rsid w:val="0E747DDD"/>
    <w:rsid w:val="0E89277F"/>
    <w:rsid w:val="0E8F3305"/>
    <w:rsid w:val="0E953045"/>
    <w:rsid w:val="0EA21EA3"/>
    <w:rsid w:val="0EAE254B"/>
    <w:rsid w:val="0EB1A483"/>
    <w:rsid w:val="0EB47DD2"/>
    <w:rsid w:val="0EB5D161"/>
    <w:rsid w:val="0EB82931"/>
    <w:rsid w:val="0EBA2499"/>
    <w:rsid w:val="0EBEA78D"/>
    <w:rsid w:val="0EC0EE81"/>
    <w:rsid w:val="0EC17544"/>
    <w:rsid w:val="0EC29D62"/>
    <w:rsid w:val="0ECC7C68"/>
    <w:rsid w:val="0ED84944"/>
    <w:rsid w:val="0ED9DBDC"/>
    <w:rsid w:val="0EE6AA76"/>
    <w:rsid w:val="0EF0E6E7"/>
    <w:rsid w:val="0EF40FC6"/>
    <w:rsid w:val="0F1311C9"/>
    <w:rsid w:val="0F1919F1"/>
    <w:rsid w:val="0F21D6F0"/>
    <w:rsid w:val="0F26B26E"/>
    <w:rsid w:val="0F37D614"/>
    <w:rsid w:val="0F3C145C"/>
    <w:rsid w:val="0F3DA445"/>
    <w:rsid w:val="0F3EC605"/>
    <w:rsid w:val="0F3FBD5D"/>
    <w:rsid w:val="0F408CE8"/>
    <w:rsid w:val="0F414367"/>
    <w:rsid w:val="0F41E2BA"/>
    <w:rsid w:val="0F47D8F8"/>
    <w:rsid w:val="0F4FADDF"/>
    <w:rsid w:val="0F50AAB3"/>
    <w:rsid w:val="0F519DB6"/>
    <w:rsid w:val="0F591CA8"/>
    <w:rsid w:val="0F5BE8B4"/>
    <w:rsid w:val="0F5CBB9B"/>
    <w:rsid w:val="0F5E41F9"/>
    <w:rsid w:val="0F615D7F"/>
    <w:rsid w:val="0F7401B4"/>
    <w:rsid w:val="0F83D32D"/>
    <w:rsid w:val="0F855E2E"/>
    <w:rsid w:val="0F86AD9B"/>
    <w:rsid w:val="0F8A2E53"/>
    <w:rsid w:val="0F90381F"/>
    <w:rsid w:val="0F915F0E"/>
    <w:rsid w:val="0F92562E"/>
    <w:rsid w:val="0F986803"/>
    <w:rsid w:val="0F9E1986"/>
    <w:rsid w:val="0FA0A5B8"/>
    <w:rsid w:val="0FB87DF5"/>
    <w:rsid w:val="0FC4D13D"/>
    <w:rsid w:val="0FC6E6E5"/>
    <w:rsid w:val="0FCA8D76"/>
    <w:rsid w:val="0FD20C6F"/>
    <w:rsid w:val="0FD32CE1"/>
    <w:rsid w:val="0FD65D30"/>
    <w:rsid w:val="0FE0F62E"/>
    <w:rsid w:val="0FE0FEA8"/>
    <w:rsid w:val="0FE24835"/>
    <w:rsid w:val="0FE2E27D"/>
    <w:rsid w:val="0FE6536F"/>
    <w:rsid w:val="0FEC9AAE"/>
    <w:rsid w:val="0FEFB8F2"/>
    <w:rsid w:val="0FF24CF5"/>
    <w:rsid w:val="0FF3BDD2"/>
    <w:rsid w:val="0FFAFEC2"/>
    <w:rsid w:val="10001FEF"/>
    <w:rsid w:val="1005B13F"/>
    <w:rsid w:val="100CF7D6"/>
    <w:rsid w:val="10134218"/>
    <w:rsid w:val="10157ADE"/>
    <w:rsid w:val="101675E5"/>
    <w:rsid w:val="1016B155"/>
    <w:rsid w:val="1017F9BB"/>
    <w:rsid w:val="102737E4"/>
    <w:rsid w:val="1027A0C1"/>
    <w:rsid w:val="102B54FB"/>
    <w:rsid w:val="103F1B69"/>
    <w:rsid w:val="10407119"/>
    <w:rsid w:val="1046ADA2"/>
    <w:rsid w:val="10495CB5"/>
    <w:rsid w:val="1052E5F6"/>
    <w:rsid w:val="10544437"/>
    <w:rsid w:val="1054A247"/>
    <w:rsid w:val="1058EC98"/>
    <w:rsid w:val="105D049A"/>
    <w:rsid w:val="10626DEF"/>
    <w:rsid w:val="10630BE2"/>
    <w:rsid w:val="1065C6BF"/>
    <w:rsid w:val="1066493B"/>
    <w:rsid w:val="1067A5AB"/>
    <w:rsid w:val="1067FFF3"/>
    <w:rsid w:val="1068D4D4"/>
    <w:rsid w:val="1073AC49"/>
    <w:rsid w:val="107B03EA"/>
    <w:rsid w:val="1080DB8C"/>
    <w:rsid w:val="1091F68E"/>
    <w:rsid w:val="10926327"/>
    <w:rsid w:val="10A351A0"/>
    <w:rsid w:val="10A7EA98"/>
    <w:rsid w:val="10AB2388"/>
    <w:rsid w:val="10C12C4B"/>
    <w:rsid w:val="10C29011"/>
    <w:rsid w:val="10C31EBC"/>
    <w:rsid w:val="10C7D17C"/>
    <w:rsid w:val="10CA3097"/>
    <w:rsid w:val="10D6F85E"/>
    <w:rsid w:val="10D9F9C8"/>
    <w:rsid w:val="10DCEAB8"/>
    <w:rsid w:val="10DE2E09"/>
    <w:rsid w:val="10E1F334"/>
    <w:rsid w:val="10E5EE0A"/>
    <w:rsid w:val="10F1104E"/>
    <w:rsid w:val="10F2031A"/>
    <w:rsid w:val="10F2132B"/>
    <w:rsid w:val="10F642C8"/>
    <w:rsid w:val="10F9284E"/>
    <w:rsid w:val="10F9CCAC"/>
    <w:rsid w:val="10FA1E3D"/>
    <w:rsid w:val="11026738"/>
    <w:rsid w:val="110449A7"/>
    <w:rsid w:val="11075763"/>
    <w:rsid w:val="110ADC00"/>
    <w:rsid w:val="110E68B7"/>
    <w:rsid w:val="110F7AE7"/>
    <w:rsid w:val="1111D23C"/>
    <w:rsid w:val="11137F68"/>
    <w:rsid w:val="1116F603"/>
    <w:rsid w:val="1118DBE7"/>
    <w:rsid w:val="11198311"/>
    <w:rsid w:val="111DCB44"/>
    <w:rsid w:val="111E5348"/>
    <w:rsid w:val="11242BAC"/>
    <w:rsid w:val="11270C20"/>
    <w:rsid w:val="1134EBCA"/>
    <w:rsid w:val="11384226"/>
    <w:rsid w:val="1139B9DF"/>
    <w:rsid w:val="113E2DEC"/>
    <w:rsid w:val="11415E62"/>
    <w:rsid w:val="11450D2F"/>
    <w:rsid w:val="114750DE"/>
    <w:rsid w:val="114A99BE"/>
    <w:rsid w:val="115574F7"/>
    <w:rsid w:val="115A5885"/>
    <w:rsid w:val="115A9548"/>
    <w:rsid w:val="1162B37C"/>
    <w:rsid w:val="11701713"/>
    <w:rsid w:val="118E08F9"/>
    <w:rsid w:val="118E98DE"/>
    <w:rsid w:val="1196BDE6"/>
    <w:rsid w:val="119A6C9F"/>
    <w:rsid w:val="119E1C0A"/>
    <w:rsid w:val="119E4EFF"/>
    <w:rsid w:val="11A2F64A"/>
    <w:rsid w:val="11A51156"/>
    <w:rsid w:val="11A6BC0A"/>
    <w:rsid w:val="11ACA410"/>
    <w:rsid w:val="11B175C1"/>
    <w:rsid w:val="11B281B6"/>
    <w:rsid w:val="11B95FFA"/>
    <w:rsid w:val="11BA9924"/>
    <w:rsid w:val="11C07B0D"/>
    <w:rsid w:val="11C8AE2B"/>
    <w:rsid w:val="11CC28E5"/>
    <w:rsid w:val="11D208D6"/>
    <w:rsid w:val="11DD23FC"/>
    <w:rsid w:val="11DE7FC7"/>
    <w:rsid w:val="11DED331"/>
    <w:rsid w:val="11DF1E95"/>
    <w:rsid w:val="11E27333"/>
    <w:rsid w:val="120F44A1"/>
    <w:rsid w:val="120F7CAA"/>
    <w:rsid w:val="121134F7"/>
    <w:rsid w:val="121C23AA"/>
    <w:rsid w:val="1222E958"/>
    <w:rsid w:val="122A0359"/>
    <w:rsid w:val="122AD824"/>
    <w:rsid w:val="122BF66B"/>
    <w:rsid w:val="12411B24"/>
    <w:rsid w:val="124442B5"/>
    <w:rsid w:val="124617BA"/>
    <w:rsid w:val="124EF4F9"/>
    <w:rsid w:val="125BC7ED"/>
    <w:rsid w:val="125C3E55"/>
    <w:rsid w:val="126321B2"/>
    <w:rsid w:val="1267156F"/>
    <w:rsid w:val="126B4BC6"/>
    <w:rsid w:val="126DA5AC"/>
    <w:rsid w:val="1273B276"/>
    <w:rsid w:val="1274C8A6"/>
    <w:rsid w:val="127524A0"/>
    <w:rsid w:val="127B87A9"/>
    <w:rsid w:val="128336AA"/>
    <w:rsid w:val="1286087B"/>
    <w:rsid w:val="12865922"/>
    <w:rsid w:val="1292065F"/>
    <w:rsid w:val="129B371E"/>
    <w:rsid w:val="129B982E"/>
    <w:rsid w:val="129E61BB"/>
    <w:rsid w:val="12A9B164"/>
    <w:rsid w:val="12B0F981"/>
    <w:rsid w:val="12B2891F"/>
    <w:rsid w:val="12BA78A0"/>
    <w:rsid w:val="12BB1630"/>
    <w:rsid w:val="12D136CE"/>
    <w:rsid w:val="12D2BC8B"/>
    <w:rsid w:val="12DA945D"/>
    <w:rsid w:val="12E50572"/>
    <w:rsid w:val="12ED9BF2"/>
    <w:rsid w:val="12EDE57B"/>
    <w:rsid w:val="12EFFCED"/>
    <w:rsid w:val="12F9C38A"/>
    <w:rsid w:val="12FEF728"/>
    <w:rsid w:val="12FF3DF6"/>
    <w:rsid w:val="1302B597"/>
    <w:rsid w:val="1306E162"/>
    <w:rsid w:val="13076109"/>
    <w:rsid w:val="130A4738"/>
    <w:rsid w:val="1311381D"/>
    <w:rsid w:val="131C9447"/>
    <w:rsid w:val="132050A8"/>
    <w:rsid w:val="13214B26"/>
    <w:rsid w:val="1333AE10"/>
    <w:rsid w:val="133572F9"/>
    <w:rsid w:val="133ED36F"/>
    <w:rsid w:val="13440BDA"/>
    <w:rsid w:val="134A64A5"/>
    <w:rsid w:val="134AED46"/>
    <w:rsid w:val="13512EC9"/>
    <w:rsid w:val="13550CBD"/>
    <w:rsid w:val="135C244C"/>
    <w:rsid w:val="135F455D"/>
    <w:rsid w:val="135F6759"/>
    <w:rsid w:val="13607584"/>
    <w:rsid w:val="13618FDA"/>
    <w:rsid w:val="1365D80E"/>
    <w:rsid w:val="137244C8"/>
    <w:rsid w:val="13746A08"/>
    <w:rsid w:val="1375A026"/>
    <w:rsid w:val="1379773A"/>
    <w:rsid w:val="137BA221"/>
    <w:rsid w:val="137F843C"/>
    <w:rsid w:val="1383E240"/>
    <w:rsid w:val="1389A551"/>
    <w:rsid w:val="139470C3"/>
    <w:rsid w:val="1397F647"/>
    <w:rsid w:val="139E2766"/>
    <w:rsid w:val="13A21A38"/>
    <w:rsid w:val="13A58E4E"/>
    <w:rsid w:val="13A7495C"/>
    <w:rsid w:val="13AA6A0F"/>
    <w:rsid w:val="13AF4344"/>
    <w:rsid w:val="13B08FA4"/>
    <w:rsid w:val="13B7D0DD"/>
    <w:rsid w:val="13B9AD24"/>
    <w:rsid w:val="13BFE319"/>
    <w:rsid w:val="13C013FA"/>
    <w:rsid w:val="13C165F5"/>
    <w:rsid w:val="13C2DAC0"/>
    <w:rsid w:val="13D7DA53"/>
    <w:rsid w:val="13DB87DE"/>
    <w:rsid w:val="13E05959"/>
    <w:rsid w:val="13E31D48"/>
    <w:rsid w:val="13E645C9"/>
    <w:rsid w:val="13E8061D"/>
    <w:rsid w:val="13E95AE5"/>
    <w:rsid w:val="13F03F4E"/>
    <w:rsid w:val="13F868C3"/>
    <w:rsid w:val="13FB8C2D"/>
    <w:rsid w:val="14052E6F"/>
    <w:rsid w:val="14064C14"/>
    <w:rsid w:val="14087D4D"/>
    <w:rsid w:val="140BA0D9"/>
    <w:rsid w:val="14131E92"/>
    <w:rsid w:val="1425F4CD"/>
    <w:rsid w:val="14267B3A"/>
    <w:rsid w:val="142BFCA9"/>
    <w:rsid w:val="142FCF37"/>
    <w:rsid w:val="14318528"/>
    <w:rsid w:val="14353875"/>
    <w:rsid w:val="144895AC"/>
    <w:rsid w:val="144A09A5"/>
    <w:rsid w:val="144AA798"/>
    <w:rsid w:val="144DF4A7"/>
    <w:rsid w:val="145E8391"/>
    <w:rsid w:val="1469C515"/>
    <w:rsid w:val="146FD57C"/>
    <w:rsid w:val="147595B2"/>
    <w:rsid w:val="1475B208"/>
    <w:rsid w:val="14762828"/>
    <w:rsid w:val="1480567B"/>
    <w:rsid w:val="1489AE0B"/>
    <w:rsid w:val="14917103"/>
    <w:rsid w:val="149661EC"/>
    <w:rsid w:val="14A1F223"/>
    <w:rsid w:val="14A41282"/>
    <w:rsid w:val="14B961F6"/>
    <w:rsid w:val="14C02A10"/>
    <w:rsid w:val="14CFA116"/>
    <w:rsid w:val="14D30F8F"/>
    <w:rsid w:val="14D5EFC1"/>
    <w:rsid w:val="14DA5DFB"/>
    <w:rsid w:val="14DEA85B"/>
    <w:rsid w:val="14E1683A"/>
    <w:rsid w:val="14FDF786"/>
    <w:rsid w:val="14FF2384"/>
    <w:rsid w:val="15068A44"/>
    <w:rsid w:val="15137369"/>
    <w:rsid w:val="15177282"/>
    <w:rsid w:val="151CC182"/>
    <w:rsid w:val="151D66CF"/>
    <w:rsid w:val="151ED98A"/>
    <w:rsid w:val="1524E92F"/>
    <w:rsid w:val="1527FBC9"/>
    <w:rsid w:val="152C9158"/>
    <w:rsid w:val="152DBA62"/>
    <w:rsid w:val="15375F5A"/>
    <w:rsid w:val="154712B1"/>
    <w:rsid w:val="155A3153"/>
    <w:rsid w:val="155CC613"/>
    <w:rsid w:val="155D4F8F"/>
    <w:rsid w:val="1561AB3C"/>
    <w:rsid w:val="15681472"/>
    <w:rsid w:val="15701CD6"/>
    <w:rsid w:val="15799959"/>
    <w:rsid w:val="158621C0"/>
    <w:rsid w:val="158D6C4B"/>
    <w:rsid w:val="158F98A9"/>
    <w:rsid w:val="159B0C75"/>
    <w:rsid w:val="159B7AC8"/>
    <w:rsid w:val="15A5F4D3"/>
    <w:rsid w:val="15AC4BE0"/>
    <w:rsid w:val="15AD2B99"/>
    <w:rsid w:val="15AD326A"/>
    <w:rsid w:val="15AF4CB2"/>
    <w:rsid w:val="15B776A6"/>
    <w:rsid w:val="15C1C52E"/>
    <w:rsid w:val="15C2C4D0"/>
    <w:rsid w:val="15C8B17D"/>
    <w:rsid w:val="15CA5BA4"/>
    <w:rsid w:val="15CA9FC2"/>
    <w:rsid w:val="15CCB678"/>
    <w:rsid w:val="15CD7E85"/>
    <w:rsid w:val="15EA0218"/>
    <w:rsid w:val="15EA3A71"/>
    <w:rsid w:val="15ED11E4"/>
    <w:rsid w:val="15F13364"/>
    <w:rsid w:val="15F46F15"/>
    <w:rsid w:val="15F6926B"/>
    <w:rsid w:val="15FB7854"/>
    <w:rsid w:val="15FDFE1A"/>
    <w:rsid w:val="16089664"/>
    <w:rsid w:val="161079CC"/>
    <w:rsid w:val="1611A7BF"/>
    <w:rsid w:val="1615BCB8"/>
    <w:rsid w:val="1615F581"/>
    <w:rsid w:val="161939A8"/>
    <w:rsid w:val="161EF5D5"/>
    <w:rsid w:val="1620078D"/>
    <w:rsid w:val="1620C259"/>
    <w:rsid w:val="16228BBE"/>
    <w:rsid w:val="162309D0"/>
    <w:rsid w:val="1626E626"/>
    <w:rsid w:val="16285998"/>
    <w:rsid w:val="162DF932"/>
    <w:rsid w:val="16313617"/>
    <w:rsid w:val="1632E75F"/>
    <w:rsid w:val="1635D44E"/>
    <w:rsid w:val="163FD7D5"/>
    <w:rsid w:val="1641118E"/>
    <w:rsid w:val="1647EA1A"/>
    <w:rsid w:val="16497FC3"/>
    <w:rsid w:val="164C0BFE"/>
    <w:rsid w:val="164DDE83"/>
    <w:rsid w:val="16526C5F"/>
    <w:rsid w:val="165ACD47"/>
    <w:rsid w:val="1665ACE1"/>
    <w:rsid w:val="16684E1F"/>
    <w:rsid w:val="166A85B9"/>
    <w:rsid w:val="166B10E0"/>
    <w:rsid w:val="167A8825"/>
    <w:rsid w:val="167EBA91"/>
    <w:rsid w:val="167EE58F"/>
    <w:rsid w:val="167F80F9"/>
    <w:rsid w:val="168827A6"/>
    <w:rsid w:val="1689C427"/>
    <w:rsid w:val="168D4CE4"/>
    <w:rsid w:val="168FA775"/>
    <w:rsid w:val="1693E754"/>
    <w:rsid w:val="16A096CB"/>
    <w:rsid w:val="16A20BE2"/>
    <w:rsid w:val="16A25AA5"/>
    <w:rsid w:val="16A6E41A"/>
    <w:rsid w:val="16A7705B"/>
    <w:rsid w:val="16A8AD1E"/>
    <w:rsid w:val="16AE9A3D"/>
    <w:rsid w:val="16AEF1D8"/>
    <w:rsid w:val="16B6FEB0"/>
    <w:rsid w:val="16B709AA"/>
    <w:rsid w:val="16BC3B24"/>
    <w:rsid w:val="16C5C5B0"/>
    <w:rsid w:val="16C62B80"/>
    <w:rsid w:val="16CC65EA"/>
    <w:rsid w:val="16CF2A55"/>
    <w:rsid w:val="16D8B85F"/>
    <w:rsid w:val="16D9B45D"/>
    <w:rsid w:val="16E86EE5"/>
    <w:rsid w:val="16F2623C"/>
    <w:rsid w:val="16F61C0B"/>
    <w:rsid w:val="16F88987"/>
    <w:rsid w:val="16FA0514"/>
    <w:rsid w:val="17093E59"/>
    <w:rsid w:val="170A2AF5"/>
    <w:rsid w:val="171C2CD3"/>
    <w:rsid w:val="1723FA2B"/>
    <w:rsid w:val="1727286E"/>
    <w:rsid w:val="172B690A"/>
    <w:rsid w:val="17314F0B"/>
    <w:rsid w:val="17399F06"/>
    <w:rsid w:val="173F3220"/>
    <w:rsid w:val="1743873E"/>
    <w:rsid w:val="17443A9D"/>
    <w:rsid w:val="174863B6"/>
    <w:rsid w:val="1748C041"/>
    <w:rsid w:val="1749195B"/>
    <w:rsid w:val="1749BA54"/>
    <w:rsid w:val="17532EE2"/>
    <w:rsid w:val="175CD575"/>
    <w:rsid w:val="175FBEB2"/>
    <w:rsid w:val="17612F98"/>
    <w:rsid w:val="1762A38B"/>
    <w:rsid w:val="176481DE"/>
    <w:rsid w:val="176C2D90"/>
    <w:rsid w:val="17702E60"/>
    <w:rsid w:val="177095C7"/>
    <w:rsid w:val="177628FC"/>
    <w:rsid w:val="177CEB1E"/>
    <w:rsid w:val="177E2FA5"/>
    <w:rsid w:val="1792C0CB"/>
    <w:rsid w:val="1794EF6B"/>
    <w:rsid w:val="17959620"/>
    <w:rsid w:val="179AAFE4"/>
    <w:rsid w:val="179BCF99"/>
    <w:rsid w:val="179F8FA5"/>
    <w:rsid w:val="17A2D9C4"/>
    <w:rsid w:val="17A7AFB0"/>
    <w:rsid w:val="17B8D6CC"/>
    <w:rsid w:val="17BBDD28"/>
    <w:rsid w:val="17CC3C65"/>
    <w:rsid w:val="17DB1ECC"/>
    <w:rsid w:val="17EA20B2"/>
    <w:rsid w:val="17FA4B52"/>
    <w:rsid w:val="17FDEBE4"/>
    <w:rsid w:val="1800A050"/>
    <w:rsid w:val="180D4F95"/>
    <w:rsid w:val="18110378"/>
    <w:rsid w:val="1811E6A1"/>
    <w:rsid w:val="18142981"/>
    <w:rsid w:val="181E74E3"/>
    <w:rsid w:val="18388999"/>
    <w:rsid w:val="1840ECDB"/>
    <w:rsid w:val="1842EB6B"/>
    <w:rsid w:val="184548B7"/>
    <w:rsid w:val="184A1BC9"/>
    <w:rsid w:val="1852CCF4"/>
    <w:rsid w:val="1853380D"/>
    <w:rsid w:val="185E0645"/>
    <w:rsid w:val="185F8EFD"/>
    <w:rsid w:val="18715B20"/>
    <w:rsid w:val="188B7779"/>
    <w:rsid w:val="188BA19A"/>
    <w:rsid w:val="188C8A1B"/>
    <w:rsid w:val="18950DE9"/>
    <w:rsid w:val="18958786"/>
    <w:rsid w:val="1896F157"/>
    <w:rsid w:val="189C0B81"/>
    <w:rsid w:val="189C0CD0"/>
    <w:rsid w:val="189F1D8A"/>
    <w:rsid w:val="18A08E49"/>
    <w:rsid w:val="18A214F3"/>
    <w:rsid w:val="18ABD2EF"/>
    <w:rsid w:val="18AF6CC1"/>
    <w:rsid w:val="18B07A6B"/>
    <w:rsid w:val="18B21F12"/>
    <w:rsid w:val="18C51C55"/>
    <w:rsid w:val="18C9C9B8"/>
    <w:rsid w:val="18CD9666"/>
    <w:rsid w:val="18CE5352"/>
    <w:rsid w:val="18D05B3D"/>
    <w:rsid w:val="18D062F0"/>
    <w:rsid w:val="18D89CB9"/>
    <w:rsid w:val="18E3ECA2"/>
    <w:rsid w:val="18EBBEFF"/>
    <w:rsid w:val="18EFB041"/>
    <w:rsid w:val="18EFF8E2"/>
    <w:rsid w:val="18F339E6"/>
    <w:rsid w:val="18F3E43B"/>
    <w:rsid w:val="18FA268E"/>
    <w:rsid w:val="18FA4098"/>
    <w:rsid w:val="18FB182F"/>
    <w:rsid w:val="18FE8165"/>
    <w:rsid w:val="19014736"/>
    <w:rsid w:val="1901A833"/>
    <w:rsid w:val="190E57A1"/>
    <w:rsid w:val="19194089"/>
    <w:rsid w:val="191B556C"/>
    <w:rsid w:val="1923C437"/>
    <w:rsid w:val="1927CFCB"/>
    <w:rsid w:val="1938D895"/>
    <w:rsid w:val="1945190C"/>
    <w:rsid w:val="194A6973"/>
    <w:rsid w:val="194EF92C"/>
    <w:rsid w:val="1951FEDC"/>
    <w:rsid w:val="195F9EC8"/>
    <w:rsid w:val="19682811"/>
    <w:rsid w:val="196F0834"/>
    <w:rsid w:val="1985325D"/>
    <w:rsid w:val="198990E0"/>
    <w:rsid w:val="198A1E16"/>
    <w:rsid w:val="198FD800"/>
    <w:rsid w:val="1990ED77"/>
    <w:rsid w:val="19965A2A"/>
    <w:rsid w:val="19966AC2"/>
    <w:rsid w:val="19A3607E"/>
    <w:rsid w:val="19A41DAF"/>
    <w:rsid w:val="19A8AD7D"/>
    <w:rsid w:val="19AB4598"/>
    <w:rsid w:val="19AC9AEB"/>
    <w:rsid w:val="19AD3A12"/>
    <w:rsid w:val="19B5C4D6"/>
    <w:rsid w:val="19C79DD5"/>
    <w:rsid w:val="19CC6692"/>
    <w:rsid w:val="19D9660F"/>
    <w:rsid w:val="19E04DE0"/>
    <w:rsid w:val="19E1191F"/>
    <w:rsid w:val="19E9DCD5"/>
    <w:rsid w:val="19F1267F"/>
    <w:rsid w:val="19F2B737"/>
    <w:rsid w:val="19F58ECF"/>
    <w:rsid w:val="19F82FD3"/>
    <w:rsid w:val="19F83434"/>
    <w:rsid w:val="1A025BC3"/>
    <w:rsid w:val="1A076700"/>
    <w:rsid w:val="1A0B2FC0"/>
    <w:rsid w:val="1A0FD60A"/>
    <w:rsid w:val="1A14B769"/>
    <w:rsid w:val="1A15FB58"/>
    <w:rsid w:val="1A18B87A"/>
    <w:rsid w:val="1A1A981B"/>
    <w:rsid w:val="1A253B2D"/>
    <w:rsid w:val="1A2815F8"/>
    <w:rsid w:val="1A337B2C"/>
    <w:rsid w:val="1A398439"/>
    <w:rsid w:val="1A3B166D"/>
    <w:rsid w:val="1A3D3CF2"/>
    <w:rsid w:val="1A4696AE"/>
    <w:rsid w:val="1A49B51E"/>
    <w:rsid w:val="1A52EAC7"/>
    <w:rsid w:val="1A532F49"/>
    <w:rsid w:val="1A560AA6"/>
    <w:rsid w:val="1A5BC5D9"/>
    <w:rsid w:val="1A6350DE"/>
    <w:rsid w:val="1A693635"/>
    <w:rsid w:val="1A699D5B"/>
    <w:rsid w:val="1A6E7A34"/>
    <w:rsid w:val="1A6E98AC"/>
    <w:rsid w:val="1A754C61"/>
    <w:rsid w:val="1A7597D7"/>
    <w:rsid w:val="1A79115D"/>
    <w:rsid w:val="1A7AD6BA"/>
    <w:rsid w:val="1A8A6187"/>
    <w:rsid w:val="1A9BC638"/>
    <w:rsid w:val="1A9CEEDD"/>
    <w:rsid w:val="1A9D23D7"/>
    <w:rsid w:val="1A9D28D8"/>
    <w:rsid w:val="1AA1490F"/>
    <w:rsid w:val="1AA7A01B"/>
    <w:rsid w:val="1AABA0F0"/>
    <w:rsid w:val="1ABD90B5"/>
    <w:rsid w:val="1ABF28EF"/>
    <w:rsid w:val="1AC04783"/>
    <w:rsid w:val="1AD40A48"/>
    <w:rsid w:val="1ADAC473"/>
    <w:rsid w:val="1ADB848A"/>
    <w:rsid w:val="1AE6EA0B"/>
    <w:rsid w:val="1AEA7F10"/>
    <w:rsid w:val="1AF37DEA"/>
    <w:rsid w:val="1AFC19D4"/>
    <w:rsid w:val="1AFD19B7"/>
    <w:rsid w:val="1AFDA75B"/>
    <w:rsid w:val="1B11655D"/>
    <w:rsid w:val="1B1A699A"/>
    <w:rsid w:val="1B1F2586"/>
    <w:rsid w:val="1B2026C9"/>
    <w:rsid w:val="1B203B90"/>
    <w:rsid w:val="1B207097"/>
    <w:rsid w:val="1B275C81"/>
    <w:rsid w:val="1B276DD6"/>
    <w:rsid w:val="1B296C1A"/>
    <w:rsid w:val="1B2D62BC"/>
    <w:rsid w:val="1B2DEA1E"/>
    <w:rsid w:val="1B3AC118"/>
    <w:rsid w:val="1B410FE4"/>
    <w:rsid w:val="1B4379DA"/>
    <w:rsid w:val="1B43949D"/>
    <w:rsid w:val="1B4D1338"/>
    <w:rsid w:val="1B4FD63C"/>
    <w:rsid w:val="1B58864E"/>
    <w:rsid w:val="1B589B03"/>
    <w:rsid w:val="1B5A4269"/>
    <w:rsid w:val="1B5DAF82"/>
    <w:rsid w:val="1B64BE3D"/>
    <w:rsid w:val="1B66C7AD"/>
    <w:rsid w:val="1B75AA98"/>
    <w:rsid w:val="1B7AD694"/>
    <w:rsid w:val="1B80D052"/>
    <w:rsid w:val="1B871B36"/>
    <w:rsid w:val="1B8FFA34"/>
    <w:rsid w:val="1B9E6AB9"/>
    <w:rsid w:val="1BA12487"/>
    <w:rsid w:val="1BA4E2F7"/>
    <w:rsid w:val="1BB3C5A0"/>
    <w:rsid w:val="1BC38F83"/>
    <w:rsid w:val="1BCE0EDB"/>
    <w:rsid w:val="1BCE7F56"/>
    <w:rsid w:val="1BD86C74"/>
    <w:rsid w:val="1BE472F0"/>
    <w:rsid w:val="1BE5C4D0"/>
    <w:rsid w:val="1BE6BBC2"/>
    <w:rsid w:val="1BEBA2E2"/>
    <w:rsid w:val="1BEBA30C"/>
    <w:rsid w:val="1BEC9157"/>
    <w:rsid w:val="1BF24E54"/>
    <w:rsid w:val="1C00C39E"/>
    <w:rsid w:val="1C056DBC"/>
    <w:rsid w:val="1C07EDF7"/>
    <w:rsid w:val="1C08AA5A"/>
    <w:rsid w:val="1C0A9C38"/>
    <w:rsid w:val="1C0E86FC"/>
    <w:rsid w:val="1C0FBE03"/>
    <w:rsid w:val="1C115FB5"/>
    <w:rsid w:val="1C149247"/>
    <w:rsid w:val="1C19767B"/>
    <w:rsid w:val="1C29C1B4"/>
    <w:rsid w:val="1C2A0733"/>
    <w:rsid w:val="1C32B8F1"/>
    <w:rsid w:val="1C355DCE"/>
    <w:rsid w:val="1C3704EA"/>
    <w:rsid w:val="1C3A19F3"/>
    <w:rsid w:val="1C3FDB6F"/>
    <w:rsid w:val="1C4A883C"/>
    <w:rsid w:val="1C4FAED8"/>
    <w:rsid w:val="1C50E5E0"/>
    <w:rsid w:val="1C5CBE33"/>
    <w:rsid w:val="1C5DADA6"/>
    <w:rsid w:val="1C604002"/>
    <w:rsid w:val="1C60A2A7"/>
    <w:rsid w:val="1C63D143"/>
    <w:rsid w:val="1C63E5A4"/>
    <w:rsid w:val="1C69D835"/>
    <w:rsid w:val="1C6DF5EA"/>
    <w:rsid w:val="1C70D936"/>
    <w:rsid w:val="1C7E3DC0"/>
    <w:rsid w:val="1C80E093"/>
    <w:rsid w:val="1C884383"/>
    <w:rsid w:val="1C8EE895"/>
    <w:rsid w:val="1C91C508"/>
    <w:rsid w:val="1C9AC030"/>
    <w:rsid w:val="1CA3C06D"/>
    <w:rsid w:val="1CA575A9"/>
    <w:rsid w:val="1CA61E34"/>
    <w:rsid w:val="1CABCE29"/>
    <w:rsid w:val="1CB0B71B"/>
    <w:rsid w:val="1CBB0B4C"/>
    <w:rsid w:val="1CC6B6FB"/>
    <w:rsid w:val="1CCB97DE"/>
    <w:rsid w:val="1CD3B5D8"/>
    <w:rsid w:val="1CD88693"/>
    <w:rsid w:val="1CD9F9A6"/>
    <w:rsid w:val="1CDA9F99"/>
    <w:rsid w:val="1CDB225F"/>
    <w:rsid w:val="1CDFE421"/>
    <w:rsid w:val="1CE23762"/>
    <w:rsid w:val="1CE64CFE"/>
    <w:rsid w:val="1CEA37EF"/>
    <w:rsid w:val="1CEB3931"/>
    <w:rsid w:val="1CED3D87"/>
    <w:rsid w:val="1CEEA7B6"/>
    <w:rsid w:val="1CF3F61C"/>
    <w:rsid w:val="1CF69A92"/>
    <w:rsid w:val="1CFF2EDD"/>
    <w:rsid w:val="1D008E9E"/>
    <w:rsid w:val="1D020DCB"/>
    <w:rsid w:val="1D02FF4D"/>
    <w:rsid w:val="1D06B167"/>
    <w:rsid w:val="1D0CBA3B"/>
    <w:rsid w:val="1D153F0B"/>
    <w:rsid w:val="1D162CE2"/>
    <w:rsid w:val="1D179FFC"/>
    <w:rsid w:val="1D1952E6"/>
    <w:rsid w:val="1D19C0F0"/>
    <w:rsid w:val="1D314674"/>
    <w:rsid w:val="1D345ABA"/>
    <w:rsid w:val="1D38076B"/>
    <w:rsid w:val="1D3B92D0"/>
    <w:rsid w:val="1D514C76"/>
    <w:rsid w:val="1D5372A2"/>
    <w:rsid w:val="1D54449D"/>
    <w:rsid w:val="1D5767AB"/>
    <w:rsid w:val="1D57A2BE"/>
    <w:rsid w:val="1D5C70E5"/>
    <w:rsid w:val="1D60D57B"/>
    <w:rsid w:val="1D665BFD"/>
    <w:rsid w:val="1D6B6164"/>
    <w:rsid w:val="1D731E3A"/>
    <w:rsid w:val="1D745460"/>
    <w:rsid w:val="1D7CF8BF"/>
    <w:rsid w:val="1D83D5DC"/>
    <w:rsid w:val="1D842899"/>
    <w:rsid w:val="1D846B89"/>
    <w:rsid w:val="1D85C644"/>
    <w:rsid w:val="1D864273"/>
    <w:rsid w:val="1D8A0C23"/>
    <w:rsid w:val="1D8A7072"/>
    <w:rsid w:val="1D8F6B8B"/>
    <w:rsid w:val="1D9C7513"/>
    <w:rsid w:val="1DAA8260"/>
    <w:rsid w:val="1DAD0F80"/>
    <w:rsid w:val="1DB050B8"/>
    <w:rsid w:val="1DB1185A"/>
    <w:rsid w:val="1DB23FB5"/>
    <w:rsid w:val="1DB863E5"/>
    <w:rsid w:val="1DCF178D"/>
    <w:rsid w:val="1DD26567"/>
    <w:rsid w:val="1DD676D8"/>
    <w:rsid w:val="1DDE642A"/>
    <w:rsid w:val="1DDEA8B5"/>
    <w:rsid w:val="1DE16449"/>
    <w:rsid w:val="1DE31111"/>
    <w:rsid w:val="1DE806B0"/>
    <w:rsid w:val="1DE864AF"/>
    <w:rsid w:val="1DEBF300"/>
    <w:rsid w:val="1DF846F9"/>
    <w:rsid w:val="1DFA49AC"/>
    <w:rsid w:val="1DFF643B"/>
    <w:rsid w:val="1E0F616D"/>
    <w:rsid w:val="1E0FB91E"/>
    <w:rsid w:val="1E218534"/>
    <w:rsid w:val="1E24D9F2"/>
    <w:rsid w:val="1E2CC81C"/>
    <w:rsid w:val="1E2E76E0"/>
    <w:rsid w:val="1E363331"/>
    <w:rsid w:val="1E3DDC16"/>
    <w:rsid w:val="1E48431A"/>
    <w:rsid w:val="1E4CDFDD"/>
    <w:rsid w:val="1E51FB16"/>
    <w:rsid w:val="1E52F706"/>
    <w:rsid w:val="1E53115A"/>
    <w:rsid w:val="1E5D3F22"/>
    <w:rsid w:val="1E5E159D"/>
    <w:rsid w:val="1E7666E2"/>
    <w:rsid w:val="1E78646F"/>
    <w:rsid w:val="1E78BE3B"/>
    <w:rsid w:val="1E7BC3BC"/>
    <w:rsid w:val="1E7C3D94"/>
    <w:rsid w:val="1E7C89DF"/>
    <w:rsid w:val="1E7E8446"/>
    <w:rsid w:val="1E8E1BAC"/>
    <w:rsid w:val="1E9767D3"/>
    <w:rsid w:val="1E9D2321"/>
    <w:rsid w:val="1E9DC8A1"/>
    <w:rsid w:val="1EA64612"/>
    <w:rsid w:val="1EAB20B8"/>
    <w:rsid w:val="1EAB2F9A"/>
    <w:rsid w:val="1EB61F05"/>
    <w:rsid w:val="1EBBAC89"/>
    <w:rsid w:val="1EC3A3C8"/>
    <w:rsid w:val="1EC536C5"/>
    <w:rsid w:val="1EC6F7B6"/>
    <w:rsid w:val="1EC9CFF6"/>
    <w:rsid w:val="1ED2A7F4"/>
    <w:rsid w:val="1ED8BA62"/>
    <w:rsid w:val="1ED944FC"/>
    <w:rsid w:val="1ED98790"/>
    <w:rsid w:val="1ED9A3C8"/>
    <w:rsid w:val="1EDD9897"/>
    <w:rsid w:val="1EDF6A62"/>
    <w:rsid w:val="1EE10D1B"/>
    <w:rsid w:val="1EE22A2D"/>
    <w:rsid w:val="1EE645EA"/>
    <w:rsid w:val="1EE8D0AC"/>
    <w:rsid w:val="1EEA47CA"/>
    <w:rsid w:val="1EEE2D96"/>
    <w:rsid w:val="1EFA4542"/>
    <w:rsid w:val="1EFC7F96"/>
    <w:rsid w:val="1F054DFD"/>
    <w:rsid w:val="1F100D36"/>
    <w:rsid w:val="1F12801C"/>
    <w:rsid w:val="1F15D01D"/>
    <w:rsid w:val="1F18C668"/>
    <w:rsid w:val="1F18DF22"/>
    <w:rsid w:val="1F190F8E"/>
    <w:rsid w:val="1F196AD6"/>
    <w:rsid w:val="1F1F7AD7"/>
    <w:rsid w:val="1F219900"/>
    <w:rsid w:val="1F2A853E"/>
    <w:rsid w:val="1F3632D5"/>
    <w:rsid w:val="1F37D3EB"/>
    <w:rsid w:val="1F3BB7D5"/>
    <w:rsid w:val="1F3E1C43"/>
    <w:rsid w:val="1F4189E4"/>
    <w:rsid w:val="1F42A79F"/>
    <w:rsid w:val="1F45E4C6"/>
    <w:rsid w:val="1F4D46E1"/>
    <w:rsid w:val="1F576C9D"/>
    <w:rsid w:val="1F648AFD"/>
    <w:rsid w:val="1F6C5B2B"/>
    <w:rsid w:val="1F7747FD"/>
    <w:rsid w:val="1F7AD62C"/>
    <w:rsid w:val="1F80B86B"/>
    <w:rsid w:val="1F89E7E0"/>
    <w:rsid w:val="1F95DCF3"/>
    <w:rsid w:val="1F973B7D"/>
    <w:rsid w:val="1F97EA5F"/>
    <w:rsid w:val="1F9B504B"/>
    <w:rsid w:val="1F9C8234"/>
    <w:rsid w:val="1FA47ACF"/>
    <w:rsid w:val="1FA54814"/>
    <w:rsid w:val="1FAA98B9"/>
    <w:rsid w:val="1FAB897F"/>
    <w:rsid w:val="1FAEE392"/>
    <w:rsid w:val="1FAEF9BD"/>
    <w:rsid w:val="1FB5AA91"/>
    <w:rsid w:val="1FC7224E"/>
    <w:rsid w:val="1FCB3B86"/>
    <w:rsid w:val="1FDBE176"/>
    <w:rsid w:val="1FEAC3D5"/>
    <w:rsid w:val="1FF04EE6"/>
    <w:rsid w:val="1FF6C87C"/>
    <w:rsid w:val="1FF8F023"/>
    <w:rsid w:val="1FFF9A39"/>
    <w:rsid w:val="20050031"/>
    <w:rsid w:val="200A31D8"/>
    <w:rsid w:val="20172651"/>
    <w:rsid w:val="201752D5"/>
    <w:rsid w:val="202008AD"/>
    <w:rsid w:val="2024FC2C"/>
    <w:rsid w:val="20255ACB"/>
    <w:rsid w:val="2027D6B9"/>
    <w:rsid w:val="20338C54"/>
    <w:rsid w:val="204830E4"/>
    <w:rsid w:val="2048D13E"/>
    <w:rsid w:val="204D4833"/>
    <w:rsid w:val="20548AD2"/>
    <w:rsid w:val="2055D0C7"/>
    <w:rsid w:val="2064DF31"/>
    <w:rsid w:val="2067F7AB"/>
    <w:rsid w:val="206F5027"/>
    <w:rsid w:val="20760C9B"/>
    <w:rsid w:val="20770146"/>
    <w:rsid w:val="2078A3AE"/>
    <w:rsid w:val="207B27EA"/>
    <w:rsid w:val="207C759B"/>
    <w:rsid w:val="20835A33"/>
    <w:rsid w:val="2088CB29"/>
    <w:rsid w:val="209DFCBF"/>
    <w:rsid w:val="209E7A9D"/>
    <w:rsid w:val="20AB07AD"/>
    <w:rsid w:val="20AB4BFC"/>
    <w:rsid w:val="20ABDD97"/>
    <w:rsid w:val="20B289C3"/>
    <w:rsid w:val="20B4E544"/>
    <w:rsid w:val="20BA8D58"/>
    <w:rsid w:val="20BCADF9"/>
    <w:rsid w:val="20BD6961"/>
    <w:rsid w:val="20BDE8CC"/>
    <w:rsid w:val="20BF1405"/>
    <w:rsid w:val="20C045C3"/>
    <w:rsid w:val="20C280C9"/>
    <w:rsid w:val="20C7E34C"/>
    <w:rsid w:val="20D0E02A"/>
    <w:rsid w:val="20D42E4A"/>
    <w:rsid w:val="20D62008"/>
    <w:rsid w:val="20D62EBD"/>
    <w:rsid w:val="20D77823"/>
    <w:rsid w:val="20D867BD"/>
    <w:rsid w:val="20DAB07C"/>
    <w:rsid w:val="20DE3B4B"/>
    <w:rsid w:val="20E0A161"/>
    <w:rsid w:val="20E518E3"/>
    <w:rsid w:val="20F6E3C6"/>
    <w:rsid w:val="210028AA"/>
    <w:rsid w:val="2104F58A"/>
    <w:rsid w:val="210DE343"/>
    <w:rsid w:val="210F3FB6"/>
    <w:rsid w:val="2118111F"/>
    <w:rsid w:val="21184028"/>
    <w:rsid w:val="212843B1"/>
    <w:rsid w:val="212E94A2"/>
    <w:rsid w:val="2133005E"/>
    <w:rsid w:val="213488D1"/>
    <w:rsid w:val="213704FD"/>
    <w:rsid w:val="213B2C10"/>
    <w:rsid w:val="213B3303"/>
    <w:rsid w:val="213FBA27"/>
    <w:rsid w:val="2148BC1C"/>
    <w:rsid w:val="214D13DA"/>
    <w:rsid w:val="215153E4"/>
    <w:rsid w:val="21645343"/>
    <w:rsid w:val="21647FB8"/>
    <w:rsid w:val="2168768E"/>
    <w:rsid w:val="21712546"/>
    <w:rsid w:val="21727EDE"/>
    <w:rsid w:val="2173B1B2"/>
    <w:rsid w:val="21967FA3"/>
    <w:rsid w:val="21AF786F"/>
    <w:rsid w:val="21B8413F"/>
    <w:rsid w:val="21BC74E4"/>
    <w:rsid w:val="21C0706C"/>
    <w:rsid w:val="21C71211"/>
    <w:rsid w:val="21D254F0"/>
    <w:rsid w:val="21D67070"/>
    <w:rsid w:val="21DD7E7D"/>
    <w:rsid w:val="21E94006"/>
    <w:rsid w:val="21F6D3B4"/>
    <w:rsid w:val="21FC668F"/>
    <w:rsid w:val="21FE4A5D"/>
    <w:rsid w:val="220506F0"/>
    <w:rsid w:val="220D8B70"/>
    <w:rsid w:val="2210660B"/>
    <w:rsid w:val="2212B497"/>
    <w:rsid w:val="2214756D"/>
    <w:rsid w:val="221B2203"/>
    <w:rsid w:val="2225F05B"/>
    <w:rsid w:val="22306F24"/>
    <w:rsid w:val="22321E5B"/>
    <w:rsid w:val="2239CD20"/>
    <w:rsid w:val="223BA002"/>
    <w:rsid w:val="2243A1E6"/>
    <w:rsid w:val="2251F863"/>
    <w:rsid w:val="2253A995"/>
    <w:rsid w:val="225AE466"/>
    <w:rsid w:val="22606CA5"/>
    <w:rsid w:val="22645D8D"/>
    <w:rsid w:val="226763D8"/>
    <w:rsid w:val="2268BD92"/>
    <w:rsid w:val="226EC2D5"/>
    <w:rsid w:val="2271FE51"/>
    <w:rsid w:val="2271FF1E"/>
    <w:rsid w:val="227871E5"/>
    <w:rsid w:val="22794869"/>
    <w:rsid w:val="22796678"/>
    <w:rsid w:val="228232F4"/>
    <w:rsid w:val="22889C0F"/>
    <w:rsid w:val="228FBF10"/>
    <w:rsid w:val="2297088D"/>
    <w:rsid w:val="2298BB53"/>
    <w:rsid w:val="22A137EE"/>
    <w:rsid w:val="22A27345"/>
    <w:rsid w:val="22A74701"/>
    <w:rsid w:val="22AB9BE8"/>
    <w:rsid w:val="22AE21F0"/>
    <w:rsid w:val="22BAC837"/>
    <w:rsid w:val="22BB7382"/>
    <w:rsid w:val="22BDC5CF"/>
    <w:rsid w:val="22C9A838"/>
    <w:rsid w:val="22CC9B9B"/>
    <w:rsid w:val="22DC319F"/>
    <w:rsid w:val="22DF74B7"/>
    <w:rsid w:val="22E1AF33"/>
    <w:rsid w:val="22EEFCB0"/>
    <w:rsid w:val="22F48EB4"/>
    <w:rsid w:val="22FB0D0C"/>
    <w:rsid w:val="230A0B1C"/>
    <w:rsid w:val="230A195C"/>
    <w:rsid w:val="2312648D"/>
    <w:rsid w:val="2316EBA8"/>
    <w:rsid w:val="23180DEE"/>
    <w:rsid w:val="23186004"/>
    <w:rsid w:val="231C50E2"/>
    <w:rsid w:val="2321A1B0"/>
    <w:rsid w:val="2321BF07"/>
    <w:rsid w:val="2325240B"/>
    <w:rsid w:val="232791AB"/>
    <w:rsid w:val="232CC852"/>
    <w:rsid w:val="233AC500"/>
    <w:rsid w:val="233F8E4C"/>
    <w:rsid w:val="23431828"/>
    <w:rsid w:val="23440838"/>
    <w:rsid w:val="23466FFA"/>
    <w:rsid w:val="234E8747"/>
    <w:rsid w:val="2351B01C"/>
    <w:rsid w:val="2355D17E"/>
    <w:rsid w:val="2356A7C5"/>
    <w:rsid w:val="235FCA69"/>
    <w:rsid w:val="23621F9F"/>
    <w:rsid w:val="236243DB"/>
    <w:rsid w:val="236991E3"/>
    <w:rsid w:val="23702FE8"/>
    <w:rsid w:val="23736095"/>
    <w:rsid w:val="2376250C"/>
    <w:rsid w:val="23775F21"/>
    <w:rsid w:val="2384E034"/>
    <w:rsid w:val="238D0DC5"/>
    <w:rsid w:val="238F1DAC"/>
    <w:rsid w:val="238F60AF"/>
    <w:rsid w:val="2397531A"/>
    <w:rsid w:val="239B2D21"/>
    <w:rsid w:val="239CDC72"/>
    <w:rsid w:val="239CE62E"/>
    <w:rsid w:val="239FF3C3"/>
    <w:rsid w:val="23A188FA"/>
    <w:rsid w:val="23A2A942"/>
    <w:rsid w:val="23A3643A"/>
    <w:rsid w:val="23AAF7A9"/>
    <w:rsid w:val="23ADAD5D"/>
    <w:rsid w:val="23BCCA06"/>
    <w:rsid w:val="23BDC385"/>
    <w:rsid w:val="23C0618B"/>
    <w:rsid w:val="23C1C0BC"/>
    <w:rsid w:val="23C70412"/>
    <w:rsid w:val="23C83EFB"/>
    <w:rsid w:val="23E8D070"/>
    <w:rsid w:val="23EC4555"/>
    <w:rsid w:val="23F8AD8D"/>
    <w:rsid w:val="23FE556D"/>
    <w:rsid w:val="2401262B"/>
    <w:rsid w:val="24047E75"/>
    <w:rsid w:val="240B66DD"/>
    <w:rsid w:val="240B7D32"/>
    <w:rsid w:val="240CFD3F"/>
    <w:rsid w:val="2410626E"/>
    <w:rsid w:val="24199D7D"/>
    <w:rsid w:val="241AE014"/>
    <w:rsid w:val="241AF5B0"/>
    <w:rsid w:val="2420B1FD"/>
    <w:rsid w:val="2429234D"/>
    <w:rsid w:val="2429F3D1"/>
    <w:rsid w:val="242E78C9"/>
    <w:rsid w:val="242E8CCF"/>
    <w:rsid w:val="24334C5C"/>
    <w:rsid w:val="243CA9A6"/>
    <w:rsid w:val="24439A09"/>
    <w:rsid w:val="2445B85C"/>
    <w:rsid w:val="24477462"/>
    <w:rsid w:val="2450A5CD"/>
    <w:rsid w:val="2459D5FB"/>
    <w:rsid w:val="245E49BB"/>
    <w:rsid w:val="24632AB4"/>
    <w:rsid w:val="2467A762"/>
    <w:rsid w:val="246FF357"/>
    <w:rsid w:val="2472F336"/>
    <w:rsid w:val="24762788"/>
    <w:rsid w:val="2478F691"/>
    <w:rsid w:val="2479337E"/>
    <w:rsid w:val="247DEB23"/>
    <w:rsid w:val="248E3961"/>
    <w:rsid w:val="24935E80"/>
    <w:rsid w:val="2498B73F"/>
    <w:rsid w:val="24A14B0C"/>
    <w:rsid w:val="24A392B3"/>
    <w:rsid w:val="24A5031F"/>
    <w:rsid w:val="24A7B8D0"/>
    <w:rsid w:val="24ACF419"/>
    <w:rsid w:val="24BB4002"/>
    <w:rsid w:val="24BEF25A"/>
    <w:rsid w:val="24C63B84"/>
    <w:rsid w:val="24CAF26B"/>
    <w:rsid w:val="24CBE9E9"/>
    <w:rsid w:val="24D84FC9"/>
    <w:rsid w:val="24DCA17F"/>
    <w:rsid w:val="24F93E0C"/>
    <w:rsid w:val="2502DFFF"/>
    <w:rsid w:val="250932DC"/>
    <w:rsid w:val="2513EF03"/>
    <w:rsid w:val="2519490A"/>
    <w:rsid w:val="251A1A83"/>
    <w:rsid w:val="251A47BA"/>
    <w:rsid w:val="251C8CDE"/>
    <w:rsid w:val="2522E7FE"/>
    <w:rsid w:val="2529BA7E"/>
    <w:rsid w:val="252EBDC6"/>
    <w:rsid w:val="253436F0"/>
    <w:rsid w:val="25398C96"/>
    <w:rsid w:val="253F1F32"/>
    <w:rsid w:val="253FAF21"/>
    <w:rsid w:val="2540D66C"/>
    <w:rsid w:val="25507B84"/>
    <w:rsid w:val="255685B1"/>
    <w:rsid w:val="25605FB7"/>
    <w:rsid w:val="25698E4E"/>
    <w:rsid w:val="257BDD03"/>
    <w:rsid w:val="257C36E0"/>
    <w:rsid w:val="2583B133"/>
    <w:rsid w:val="258A5000"/>
    <w:rsid w:val="258B1EAE"/>
    <w:rsid w:val="258CC1B5"/>
    <w:rsid w:val="259414AC"/>
    <w:rsid w:val="259EC0C5"/>
    <w:rsid w:val="25A1D90A"/>
    <w:rsid w:val="25A424BE"/>
    <w:rsid w:val="25A78002"/>
    <w:rsid w:val="25AD46F8"/>
    <w:rsid w:val="25B351AF"/>
    <w:rsid w:val="25B7269A"/>
    <w:rsid w:val="25C069EA"/>
    <w:rsid w:val="25C0E221"/>
    <w:rsid w:val="25C25E8A"/>
    <w:rsid w:val="25C56425"/>
    <w:rsid w:val="25CD7E27"/>
    <w:rsid w:val="25CE9559"/>
    <w:rsid w:val="25DB0765"/>
    <w:rsid w:val="25E1A1C2"/>
    <w:rsid w:val="25E4C971"/>
    <w:rsid w:val="25E4CFD6"/>
    <w:rsid w:val="25EB7DFD"/>
    <w:rsid w:val="25F9A24E"/>
    <w:rsid w:val="25FEB4DD"/>
    <w:rsid w:val="260057EF"/>
    <w:rsid w:val="2603D2CE"/>
    <w:rsid w:val="260CE246"/>
    <w:rsid w:val="260D4D9C"/>
    <w:rsid w:val="260D89C4"/>
    <w:rsid w:val="26100DF1"/>
    <w:rsid w:val="26107101"/>
    <w:rsid w:val="26176B98"/>
    <w:rsid w:val="262097B7"/>
    <w:rsid w:val="26227EC2"/>
    <w:rsid w:val="262C09A8"/>
    <w:rsid w:val="263502F0"/>
    <w:rsid w:val="2641191F"/>
    <w:rsid w:val="26473BE9"/>
    <w:rsid w:val="26485066"/>
    <w:rsid w:val="264A270E"/>
    <w:rsid w:val="264C9586"/>
    <w:rsid w:val="264F1AB3"/>
    <w:rsid w:val="2654F3DD"/>
    <w:rsid w:val="26565140"/>
    <w:rsid w:val="265820E8"/>
    <w:rsid w:val="265B9311"/>
    <w:rsid w:val="2669229B"/>
    <w:rsid w:val="266A59BF"/>
    <w:rsid w:val="268537D3"/>
    <w:rsid w:val="268ABF69"/>
    <w:rsid w:val="269568F3"/>
    <w:rsid w:val="269C0FD8"/>
    <w:rsid w:val="26A0582B"/>
    <w:rsid w:val="26A16576"/>
    <w:rsid w:val="26A53CB6"/>
    <w:rsid w:val="26B49FE8"/>
    <w:rsid w:val="26BC2303"/>
    <w:rsid w:val="26BFA7B8"/>
    <w:rsid w:val="26C6980B"/>
    <w:rsid w:val="26C7FA0E"/>
    <w:rsid w:val="26CE6E72"/>
    <w:rsid w:val="26D38DDE"/>
    <w:rsid w:val="26D93CF5"/>
    <w:rsid w:val="26E007BD"/>
    <w:rsid w:val="26E604E5"/>
    <w:rsid w:val="26EBC115"/>
    <w:rsid w:val="26F56447"/>
    <w:rsid w:val="2702A2BB"/>
    <w:rsid w:val="27066C7F"/>
    <w:rsid w:val="270B7E6F"/>
    <w:rsid w:val="271F4C92"/>
    <w:rsid w:val="272221AE"/>
    <w:rsid w:val="2727AE01"/>
    <w:rsid w:val="27285858"/>
    <w:rsid w:val="27292E43"/>
    <w:rsid w:val="2735CC83"/>
    <w:rsid w:val="2737E46B"/>
    <w:rsid w:val="273D06E8"/>
    <w:rsid w:val="273E65A6"/>
    <w:rsid w:val="2743DC80"/>
    <w:rsid w:val="27481880"/>
    <w:rsid w:val="274AE5DD"/>
    <w:rsid w:val="27524CD9"/>
    <w:rsid w:val="27546FF2"/>
    <w:rsid w:val="2754ADEC"/>
    <w:rsid w:val="275DAB98"/>
    <w:rsid w:val="276439DF"/>
    <w:rsid w:val="27653F69"/>
    <w:rsid w:val="27671D47"/>
    <w:rsid w:val="2774D7F8"/>
    <w:rsid w:val="27779438"/>
    <w:rsid w:val="277A6DA1"/>
    <w:rsid w:val="277CDD66"/>
    <w:rsid w:val="277F43C7"/>
    <w:rsid w:val="2786562E"/>
    <w:rsid w:val="278937E9"/>
    <w:rsid w:val="278A820C"/>
    <w:rsid w:val="2790B803"/>
    <w:rsid w:val="2790D74B"/>
    <w:rsid w:val="27A554A3"/>
    <w:rsid w:val="27AF3B9A"/>
    <w:rsid w:val="27B2E5DA"/>
    <w:rsid w:val="27B697D4"/>
    <w:rsid w:val="27B7550E"/>
    <w:rsid w:val="27C2D114"/>
    <w:rsid w:val="27C3C385"/>
    <w:rsid w:val="27CD1181"/>
    <w:rsid w:val="27D2FE84"/>
    <w:rsid w:val="27D3243A"/>
    <w:rsid w:val="27D76D49"/>
    <w:rsid w:val="27E9D2E5"/>
    <w:rsid w:val="27EAF0FC"/>
    <w:rsid w:val="27EE274E"/>
    <w:rsid w:val="27EE368C"/>
    <w:rsid w:val="27F3966D"/>
    <w:rsid w:val="27FA3F66"/>
    <w:rsid w:val="27FD9BBD"/>
    <w:rsid w:val="28083EA6"/>
    <w:rsid w:val="2819BC5E"/>
    <w:rsid w:val="281DFA90"/>
    <w:rsid w:val="2824AA8F"/>
    <w:rsid w:val="2828FCE5"/>
    <w:rsid w:val="282E0DBE"/>
    <w:rsid w:val="282E55CF"/>
    <w:rsid w:val="2831FE88"/>
    <w:rsid w:val="2839DF2F"/>
    <w:rsid w:val="28496672"/>
    <w:rsid w:val="2850564A"/>
    <w:rsid w:val="28520B09"/>
    <w:rsid w:val="2857C98D"/>
    <w:rsid w:val="285E506B"/>
    <w:rsid w:val="2866C9BC"/>
    <w:rsid w:val="286A3ED3"/>
    <w:rsid w:val="286CC716"/>
    <w:rsid w:val="286D0AA0"/>
    <w:rsid w:val="2870F312"/>
    <w:rsid w:val="2874E0BE"/>
    <w:rsid w:val="2879C96D"/>
    <w:rsid w:val="287F45B3"/>
    <w:rsid w:val="28871BFE"/>
    <w:rsid w:val="288F06E4"/>
    <w:rsid w:val="289526A1"/>
    <w:rsid w:val="289DC29F"/>
    <w:rsid w:val="289F17A1"/>
    <w:rsid w:val="28A05A2E"/>
    <w:rsid w:val="28A1D6CF"/>
    <w:rsid w:val="28A611EA"/>
    <w:rsid w:val="28A8046F"/>
    <w:rsid w:val="28A88E66"/>
    <w:rsid w:val="28B22F4B"/>
    <w:rsid w:val="28B50FFF"/>
    <w:rsid w:val="28B5E4A1"/>
    <w:rsid w:val="28BC031A"/>
    <w:rsid w:val="28BD6770"/>
    <w:rsid w:val="28C1CE60"/>
    <w:rsid w:val="28D54B3D"/>
    <w:rsid w:val="28DE96FB"/>
    <w:rsid w:val="28E29467"/>
    <w:rsid w:val="28EAC4FB"/>
    <w:rsid w:val="28F364C6"/>
    <w:rsid w:val="28F4BC30"/>
    <w:rsid w:val="28F778E3"/>
    <w:rsid w:val="28F7DD93"/>
    <w:rsid w:val="28FC2919"/>
    <w:rsid w:val="28FCE08B"/>
    <w:rsid w:val="28FF2034"/>
    <w:rsid w:val="29028E4F"/>
    <w:rsid w:val="29064107"/>
    <w:rsid w:val="29078760"/>
    <w:rsid w:val="2907A347"/>
    <w:rsid w:val="2910F3D6"/>
    <w:rsid w:val="291C032C"/>
    <w:rsid w:val="29223A99"/>
    <w:rsid w:val="292E7699"/>
    <w:rsid w:val="2930A3B7"/>
    <w:rsid w:val="2930BCC4"/>
    <w:rsid w:val="294A2CBD"/>
    <w:rsid w:val="2953095E"/>
    <w:rsid w:val="2953B8BE"/>
    <w:rsid w:val="295FEA20"/>
    <w:rsid w:val="2964DBB7"/>
    <w:rsid w:val="296EC764"/>
    <w:rsid w:val="2978763A"/>
    <w:rsid w:val="2981E966"/>
    <w:rsid w:val="29861C4A"/>
    <w:rsid w:val="298A9CFE"/>
    <w:rsid w:val="29901C69"/>
    <w:rsid w:val="299589E7"/>
    <w:rsid w:val="29A19188"/>
    <w:rsid w:val="29A2DFB7"/>
    <w:rsid w:val="29A39A81"/>
    <w:rsid w:val="29A804C1"/>
    <w:rsid w:val="29AF1323"/>
    <w:rsid w:val="29B808D8"/>
    <w:rsid w:val="29C3D9EA"/>
    <w:rsid w:val="29C7D20C"/>
    <w:rsid w:val="29C7FCFC"/>
    <w:rsid w:val="29CDA49E"/>
    <w:rsid w:val="29D048E5"/>
    <w:rsid w:val="29D87A29"/>
    <w:rsid w:val="29DA1F61"/>
    <w:rsid w:val="29DB1EF6"/>
    <w:rsid w:val="29DD0DD5"/>
    <w:rsid w:val="29E4F88E"/>
    <w:rsid w:val="29E4FA07"/>
    <w:rsid w:val="29E57911"/>
    <w:rsid w:val="29E93E5C"/>
    <w:rsid w:val="29ED8F7B"/>
    <w:rsid w:val="29F4A569"/>
    <w:rsid w:val="2A052F93"/>
    <w:rsid w:val="2A0CBBBC"/>
    <w:rsid w:val="2A0DFDA7"/>
    <w:rsid w:val="2A10DDB7"/>
    <w:rsid w:val="2A1D42AF"/>
    <w:rsid w:val="2A21CB2F"/>
    <w:rsid w:val="2A23C0BD"/>
    <w:rsid w:val="2A24DC67"/>
    <w:rsid w:val="2A289836"/>
    <w:rsid w:val="2A298667"/>
    <w:rsid w:val="2A3A8A89"/>
    <w:rsid w:val="2A5C0FBE"/>
    <w:rsid w:val="2A5DCBBD"/>
    <w:rsid w:val="2A61FBCB"/>
    <w:rsid w:val="2A6227F3"/>
    <w:rsid w:val="2A664A4C"/>
    <w:rsid w:val="2A6813DC"/>
    <w:rsid w:val="2A6BB95F"/>
    <w:rsid w:val="2A6BE83A"/>
    <w:rsid w:val="2A787E77"/>
    <w:rsid w:val="2A82627A"/>
    <w:rsid w:val="2A8EDF95"/>
    <w:rsid w:val="2A912805"/>
    <w:rsid w:val="2A97DA06"/>
    <w:rsid w:val="2A99B94B"/>
    <w:rsid w:val="2A9D2906"/>
    <w:rsid w:val="2A9DFD2A"/>
    <w:rsid w:val="2AA1F01E"/>
    <w:rsid w:val="2AA97485"/>
    <w:rsid w:val="2AAB4398"/>
    <w:rsid w:val="2ABB769F"/>
    <w:rsid w:val="2ABC0D17"/>
    <w:rsid w:val="2AC4B8A0"/>
    <w:rsid w:val="2AC8131D"/>
    <w:rsid w:val="2AC9AF34"/>
    <w:rsid w:val="2AD32C06"/>
    <w:rsid w:val="2AD74F3E"/>
    <w:rsid w:val="2ADDDACE"/>
    <w:rsid w:val="2ADE58DF"/>
    <w:rsid w:val="2AE0B703"/>
    <w:rsid w:val="2AE418C8"/>
    <w:rsid w:val="2AE7EED9"/>
    <w:rsid w:val="2AF470A7"/>
    <w:rsid w:val="2AFE603C"/>
    <w:rsid w:val="2AFF28E0"/>
    <w:rsid w:val="2B027D68"/>
    <w:rsid w:val="2B0D9904"/>
    <w:rsid w:val="2B18C8F6"/>
    <w:rsid w:val="2B20AFF2"/>
    <w:rsid w:val="2B24C2E6"/>
    <w:rsid w:val="2B269112"/>
    <w:rsid w:val="2B2D16CD"/>
    <w:rsid w:val="2B2DC124"/>
    <w:rsid w:val="2B38C41F"/>
    <w:rsid w:val="2B3D61E9"/>
    <w:rsid w:val="2B3DC009"/>
    <w:rsid w:val="2B413C3A"/>
    <w:rsid w:val="2B414D39"/>
    <w:rsid w:val="2B446C2A"/>
    <w:rsid w:val="2B46303D"/>
    <w:rsid w:val="2B4ABEE9"/>
    <w:rsid w:val="2B4B09EB"/>
    <w:rsid w:val="2B579CE4"/>
    <w:rsid w:val="2B5A30B7"/>
    <w:rsid w:val="2B60676C"/>
    <w:rsid w:val="2B60B597"/>
    <w:rsid w:val="2B615347"/>
    <w:rsid w:val="2B629698"/>
    <w:rsid w:val="2B63B583"/>
    <w:rsid w:val="2B64377D"/>
    <w:rsid w:val="2B76EB43"/>
    <w:rsid w:val="2B78D2A8"/>
    <w:rsid w:val="2B8041AA"/>
    <w:rsid w:val="2B835761"/>
    <w:rsid w:val="2B83720A"/>
    <w:rsid w:val="2B8E493C"/>
    <w:rsid w:val="2B8FA6B8"/>
    <w:rsid w:val="2B90F274"/>
    <w:rsid w:val="2B92F861"/>
    <w:rsid w:val="2B965DA4"/>
    <w:rsid w:val="2B9A8190"/>
    <w:rsid w:val="2B9AD7AF"/>
    <w:rsid w:val="2BA8464B"/>
    <w:rsid w:val="2BB100FB"/>
    <w:rsid w:val="2BBA101D"/>
    <w:rsid w:val="2BBEC887"/>
    <w:rsid w:val="2BCBD90A"/>
    <w:rsid w:val="2BCF4ECB"/>
    <w:rsid w:val="2BD1F62A"/>
    <w:rsid w:val="2BDA21E7"/>
    <w:rsid w:val="2BE9A764"/>
    <w:rsid w:val="2BEBA278"/>
    <w:rsid w:val="2BF930A5"/>
    <w:rsid w:val="2BFAFB20"/>
    <w:rsid w:val="2C00625A"/>
    <w:rsid w:val="2C0E6DEA"/>
    <w:rsid w:val="2C13B0A5"/>
    <w:rsid w:val="2C175549"/>
    <w:rsid w:val="2C233DA3"/>
    <w:rsid w:val="2C28C619"/>
    <w:rsid w:val="2C2B214C"/>
    <w:rsid w:val="2C2C469D"/>
    <w:rsid w:val="2C2FFCD1"/>
    <w:rsid w:val="2C330345"/>
    <w:rsid w:val="2C36AF6A"/>
    <w:rsid w:val="2C3CB1FC"/>
    <w:rsid w:val="2C3F18F4"/>
    <w:rsid w:val="2C41549D"/>
    <w:rsid w:val="2C468076"/>
    <w:rsid w:val="2C47B13E"/>
    <w:rsid w:val="2C4A225C"/>
    <w:rsid w:val="2C4E1402"/>
    <w:rsid w:val="2C5286B9"/>
    <w:rsid w:val="2C5F51A2"/>
    <w:rsid w:val="2C658AAF"/>
    <w:rsid w:val="2C687761"/>
    <w:rsid w:val="2C6C2F7A"/>
    <w:rsid w:val="2C6D1956"/>
    <w:rsid w:val="2C71600B"/>
    <w:rsid w:val="2C84B114"/>
    <w:rsid w:val="2C8C03FF"/>
    <w:rsid w:val="2CA7F10C"/>
    <w:rsid w:val="2CA87F12"/>
    <w:rsid w:val="2CAEF4B1"/>
    <w:rsid w:val="2CB23CB6"/>
    <w:rsid w:val="2CB280F0"/>
    <w:rsid w:val="2CB61135"/>
    <w:rsid w:val="2CC6E8FD"/>
    <w:rsid w:val="2CD28874"/>
    <w:rsid w:val="2CD62E38"/>
    <w:rsid w:val="2CE3C02B"/>
    <w:rsid w:val="2CEEE3D3"/>
    <w:rsid w:val="2CF0345B"/>
    <w:rsid w:val="2CF367D9"/>
    <w:rsid w:val="2CF692B4"/>
    <w:rsid w:val="2CF77730"/>
    <w:rsid w:val="2CF851F5"/>
    <w:rsid w:val="2D02C901"/>
    <w:rsid w:val="2D057428"/>
    <w:rsid w:val="2D0A254F"/>
    <w:rsid w:val="2D0D457F"/>
    <w:rsid w:val="2D17F36C"/>
    <w:rsid w:val="2D19DE27"/>
    <w:rsid w:val="2D1CD795"/>
    <w:rsid w:val="2D1DD079"/>
    <w:rsid w:val="2D2580D6"/>
    <w:rsid w:val="2D37C3B5"/>
    <w:rsid w:val="2D38F5BC"/>
    <w:rsid w:val="2D3D4A86"/>
    <w:rsid w:val="2D3EC3A3"/>
    <w:rsid w:val="2D3F62D6"/>
    <w:rsid w:val="2D483ED4"/>
    <w:rsid w:val="2D51FC83"/>
    <w:rsid w:val="2D548BA3"/>
    <w:rsid w:val="2D5618BB"/>
    <w:rsid w:val="2D58D891"/>
    <w:rsid w:val="2D5D8CB9"/>
    <w:rsid w:val="2D695624"/>
    <w:rsid w:val="2D69E248"/>
    <w:rsid w:val="2D6D34BD"/>
    <w:rsid w:val="2D7086B4"/>
    <w:rsid w:val="2D8A9FA9"/>
    <w:rsid w:val="2D8FBF37"/>
    <w:rsid w:val="2D91945E"/>
    <w:rsid w:val="2D9AF5B6"/>
    <w:rsid w:val="2D9B98EF"/>
    <w:rsid w:val="2DA1F167"/>
    <w:rsid w:val="2DA31AEB"/>
    <w:rsid w:val="2DBB1FE8"/>
    <w:rsid w:val="2DBFC944"/>
    <w:rsid w:val="2DC9BE93"/>
    <w:rsid w:val="2DCB62DA"/>
    <w:rsid w:val="2DD041DF"/>
    <w:rsid w:val="2DD0DA12"/>
    <w:rsid w:val="2DD87309"/>
    <w:rsid w:val="2DDA035C"/>
    <w:rsid w:val="2DDCABD0"/>
    <w:rsid w:val="2DDFBF83"/>
    <w:rsid w:val="2DE5091C"/>
    <w:rsid w:val="2DE6DD74"/>
    <w:rsid w:val="2DE750FB"/>
    <w:rsid w:val="2DEEBE97"/>
    <w:rsid w:val="2DF04084"/>
    <w:rsid w:val="2DF3696D"/>
    <w:rsid w:val="2DFA61FE"/>
    <w:rsid w:val="2E00400C"/>
    <w:rsid w:val="2E06ED0C"/>
    <w:rsid w:val="2E098AAF"/>
    <w:rsid w:val="2E0EF000"/>
    <w:rsid w:val="2E125C92"/>
    <w:rsid w:val="2E194DA2"/>
    <w:rsid w:val="2E1CA55B"/>
    <w:rsid w:val="2E2285D0"/>
    <w:rsid w:val="2E245DE7"/>
    <w:rsid w:val="2E2C1169"/>
    <w:rsid w:val="2E3D6CB2"/>
    <w:rsid w:val="2E41EE28"/>
    <w:rsid w:val="2E43C08E"/>
    <w:rsid w:val="2E46DBA5"/>
    <w:rsid w:val="2E48F9EB"/>
    <w:rsid w:val="2E4B863A"/>
    <w:rsid w:val="2E51A9EE"/>
    <w:rsid w:val="2E55039A"/>
    <w:rsid w:val="2E6708D5"/>
    <w:rsid w:val="2E7A8710"/>
    <w:rsid w:val="2E804CF9"/>
    <w:rsid w:val="2E83636A"/>
    <w:rsid w:val="2E8656AD"/>
    <w:rsid w:val="2E96A23F"/>
    <w:rsid w:val="2E9AE1D3"/>
    <w:rsid w:val="2E9E6C80"/>
    <w:rsid w:val="2EA13D11"/>
    <w:rsid w:val="2EA2ED93"/>
    <w:rsid w:val="2EA62FB2"/>
    <w:rsid w:val="2EA81AA9"/>
    <w:rsid w:val="2EAD679B"/>
    <w:rsid w:val="2EB2AB56"/>
    <w:rsid w:val="2EBB004A"/>
    <w:rsid w:val="2EBB99A2"/>
    <w:rsid w:val="2EBBD9F1"/>
    <w:rsid w:val="2EBC7FC8"/>
    <w:rsid w:val="2ECF2CB7"/>
    <w:rsid w:val="2ED1F085"/>
    <w:rsid w:val="2EE3487A"/>
    <w:rsid w:val="2EE96CD5"/>
    <w:rsid w:val="2EEE4BE2"/>
    <w:rsid w:val="2EEE8737"/>
    <w:rsid w:val="2EF2B1FA"/>
    <w:rsid w:val="2EF4EDD5"/>
    <w:rsid w:val="2EF81EDE"/>
    <w:rsid w:val="2EF9C45F"/>
    <w:rsid w:val="2EFE7C9F"/>
    <w:rsid w:val="2EFF27CB"/>
    <w:rsid w:val="2F00597B"/>
    <w:rsid w:val="2F035051"/>
    <w:rsid w:val="2F03A9F7"/>
    <w:rsid w:val="2F03B801"/>
    <w:rsid w:val="2F07AF94"/>
    <w:rsid w:val="2F0A9890"/>
    <w:rsid w:val="2F0D1335"/>
    <w:rsid w:val="2F0E7BC3"/>
    <w:rsid w:val="2F13974A"/>
    <w:rsid w:val="2F1B752D"/>
    <w:rsid w:val="2F1DE567"/>
    <w:rsid w:val="2F1FA66A"/>
    <w:rsid w:val="2F20830E"/>
    <w:rsid w:val="2F288568"/>
    <w:rsid w:val="2F2FE133"/>
    <w:rsid w:val="2F3612A3"/>
    <w:rsid w:val="2F432EC1"/>
    <w:rsid w:val="2F497DED"/>
    <w:rsid w:val="2F4F183C"/>
    <w:rsid w:val="2F5404EF"/>
    <w:rsid w:val="2F57A15F"/>
    <w:rsid w:val="2F5822EB"/>
    <w:rsid w:val="2F5A7E4F"/>
    <w:rsid w:val="2F60498F"/>
    <w:rsid w:val="2F75111C"/>
    <w:rsid w:val="2F75725A"/>
    <w:rsid w:val="2F7E7F21"/>
    <w:rsid w:val="2F8944CA"/>
    <w:rsid w:val="2F936B68"/>
    <w:rsid w:val="2F946016"/>
    <w:rsid w:val="2F96325F"/>
    <w:rsid w:val="2F985A4F"/>
    <w:rsid w:val="2F9F399A"/>
    <w:rsid w:val="2FA0F027"/>
    <w:rsid w:val="2FA1C252"/>
    <w:rsid w:val="2FA8BB04"/>
    <w:rsid w:val="2FA900CD"/>
    <w:rsid w:val="2FAB1E34"/>
    <w:rsid w:val="2FB05AD3"/>
    <w:rsid w:val="2FB2A5FE"/>
    <w:rsid w:val="2FBC2891"/>
    <w:rsid w:val="2FC06F20"/>
    <w:rsid w:val="2FC89175"/>
    <w:rsid w:val="2FD15B04"/>
    <w:rsid w:val="2FD5EE8B"/>
    <w:rsid w:val="2FDC5B50"/>
    <w:rsid w:val="2FE2DB5E"/>
    <w:rsid w:val="2FFBED0C"/>
    <w:rsid w:val="30052EB0"/>
    <w:rsid w:val="30052F82"/>
    <w:rsid w:val="3008ADA2"/>
    <w:rsid w:val="30093751"/>
    <w:rsid w:val="300A975A"/>
    <w:rsid w:val="300F9E11"/>
    <w:rsid w:val="301163BD"/>
    <w:rsid w:val="301751E8"/>
    <w:rsid w:val="30187952"/>
    <w:rsid w:val="301EC693"/>
    <w:rsid w:val="3021E07E"/>
    <w:rsid w:val="30235745"/>
    <w:rsid w:val="3027EAF6"/>
    <w:rsid w:val="302A90C2"/>
    <w:rsid w:val="302B27E5"/>
    <w:rsid w:val="30309390"/>
    <w:rsid w:val="30350E5D"/>
    <w:rsid w:val="303F85C9"/>
    <w:rsid w:val="303FD364"/>
    <w:rsid w:val="303FE182"/>
    <w:rsid w:val="30446918"/>
    <w:rsid w:val="304D4894"/>
    <w:rsid w:val="3053A0F3"/>
    <w:rsid w:val="3058B15F"/>
    <w:rsid w:val="3061F80B"/>
    <w:rsid w:val="306384A1"/>
    <w:rsid w:val="306751AB"/>
    <w:rsid w:val="3067B7F5"/>
    <w:rsid w:val="306C0C57"/>
    <w:rsid w:val="3076C4A5"/>
    <w:rsid w:val="308A5798"/>
    <w:rsid w:val="308D4094"/>
    <w:rsid w:val="308D6630"/>
    <w:rsid w:val="30993858"/>
    <w:rsid w:val="309B1F83"/>
    <w:rsid w:val="30A4436F"/>
    <w:rsid w:val="30A504CD"/>
    <w:rsid w:val="30AA24B3"/>
    <w:rsid w:val="30AC03B5"/>
    <w:rsid w:val="30ACE998"/>
    <w:rsid w:val="30B10F10"/>
    <w:rsid w:val="30BACDB2"/>
    <w:rsid w:val="30C24BFC"/>
    <w:rsid w:val="30CEB79C"/>
    <w:rsid w:val="30D8123E"/>
    <w:rsid w:val="30DEC02B"/>
    <w:rsid w:val="30DF3F6E"/>
    <w:rsid w:val="30E2FD69"/>
    <w:rsid w:val="30F9E7C8"/>
    <w:rsid w:val="310A2EFD"/>
    <w:rsid w:val="310F7E33"/>
    <w:rsid w:val="3114D941"/>
    <w:rsid w:val="31164775"/>
    <w:rsid w:val="31175951"/>
    <w:rsid w:val="312164CD"/>
    <w:rsid w:val="312776CF"/>
    <w:rsid w:val="3135DCFC"/>
    <w:rsid w:val="3141ECAB"/>
    <w:rsid w:val="314B21D0"/>
    <w:rsid w:val="314BDF2C"/>
    <w:rsid w:val="314E2A49"/>
    <w:rsid w:val="315464C2"/>
    <w:rsid w:val="315BFEA9"/>
    <w:rsid w:val="31711385"/>
    <w:rsid w:val="317329E7"/>
    <w:rsid w:val="3173D6D0"/>
    <w:rsid w:val="317875E2"/>
    <w:rsid w:val="317C0C4A"/>
    <w:rsid w:val="317CE837"/>
    <w:rsid w:val="317DBE95"/>
    <w:rsid w:val="3180A176"/>
    <w:rsid w:val="31855E1E"/>
    <w:rsid w:val="3187DB1E"/>
    <w:rsid w:val="3189189A"/>
    <w:rsid w:val="31892878"/>
    <w:rsid w:val="3193B62E"/>
    <w:rsid w:val="31991BB5"/>
    <w:rsid w:val="319B16CE"/>
    <w:rsid w:val="31A2CB4E"/>
    <w:rsid w:val="31A2EC0A"/>
    <w:rsid w:val="31A65909"/>
    <w:rsid w:val="31A6B449"/>
    <w:rsid w:val="31A7DA12"/>
    <w:rsid w:val="31A817F3"/>
    <w:rsid w:val="31ABDDB3"/>
    <w:rsid w:val="31BB042C"/>
    <w:rsid w:val="31C083CE"/>
    <w:rsid w:val="31C5AFF9"/>
    <w:rsid w:val="31C61ED0"/>
    <w:rsid w:val="31CEF5F7"/>
    <w:rsid w:val="31D4B1ED"/>
    <w:rsid w:val="31D58CBA"/>
    <w:rsid w:val="31D91141"/>
    <w:rsid w:val="31DB94E7"/>
    <w:rsid w:val="31E25FFA"/>
    <w:rsid w:val="31E6CAF4"/>
    <w:rsid w:val="31EC12A9"/>
    <w:rsid w:val="31EC873F"/>
    <w:rsid w:val="31F18AF7"/>
    <w:rsid w:val="31F92EA9"/>
    <w:rsid w:val="3208F753"/>
    <w:rsid w:val="320E8859"/>
    <w:rsid w:val="320FBC12"/>
    <w:rsid w:val="32174705"/>
    <w:rsid w:val="3220006E"/>
    <w:rsid w:val="32246F85"/>
    <w:rsid w:val="3227221B"/>
    <w:rsid w:val="322910E2"/>
    <w:rsid w:val="32306F59"/>
    <w:rsid w:val="325108CD"/>
    <w:rsid w:val="3254A312"/>
    <w:rsid w:val="3254B0D3"/>
    <w:rsid w:val="325884C3"/>
    <w:rsid w:val="32588D16"/>
    <w:rsid w:val="325D130C"/>
    <w:rsid w:val="325F8615"/>
    <w:rsid w:val="325FC709"/>
    <w:rsid w:val="3266A55A"/>
    <w:rsid w:val="326A4DB7"/>
    <w:rsid w:val="326BC920"/>
    <w:rsid w:val="326E7A92"/>
    <w:rsid w:val="326F8BF2"/>
    <w:rsid w:val="32745B42"/>
    <w:rsid w:val="32784731"/>
    <w:rsid w:val="327F7C96"/>
    <w:rsid w:val="328A74DE"/>
    <w:rsid w:val="3294A1E9"/>
    <w:rsid w:val="329511B6"/>
    <w:rsid w:val="32975567"/>
    <w:rsid w:val="329A6795"/>
    <w:rsid w:val="329EDA8D"/>
    <w:rsid w:val="329EDE63"/>
    <w:rsid w:val="32A8134E"/>
    <w:rsid w:val="32AA2A80"/>
    <w:rsid w:val="32AB52A1"/>
    <w:rsid w:val="32B3AC16"/>
    <w:rsid w:val="32B3ED75"/>
    <w:rsid w:val="32BD77C6"/>
    <w:rsid w:val="32BF9A0D"/>
    <w:rsid w:val="32C60EC9"/>
    <w:rsid w:val="32C6C9EA"/>
    <w:rsid w:val="32CBDC32"/>
    <w:rsid w:val="32CF6190"/>
    <w:rsid w:val="32DA9C33"/>
    <w:rsid w:val="32E71385"/>
    <w:rsid w:val="32E97B90"/>
    <w:rsid w:val="32F23446"/>
    <w:rsid w:val="32F88476"/>
    <w:rsid w:val="33043C02"/>
    <w:rsid w:val="33049F03"/>
    <w:rsid w:val="330B9094"/>
    <w:rsid w:val="330DD5FC"/>
    <w:rsid w:val="3311DDCB"/>
    <w:rsid w:val="33186C18"/>
    <w:rsid w:val="331BC3B9"/>
    <w:rsid w:val="3325997A"/>
    <w:rsid w:val="332EE739"/>
    <w:rsid w:val="3332F158"/>
    <w:rsid w:val="333D6F53"/>
    <w:rsid w:val="3346F4CB"/>
    <w:rsid w:val="334CD484"/>
    <w:rsid w:val="33505DCE"/>
    <w:rsid w:val="33584871"/>
    <w:rsid w:val="335DF41D"/>
    <w:rsid w:val="335EA778"/>
    <w:rsid w:val="33629395"/>
    <w:rsid w:val="336F761C"/>
    <w:rsid w:val="3371829C"/>
    <w:rsid w:val="3373A280"/>
    <w:rsid w:val="337592EC"/>
    <w:rsid w:val="337953D7"/>
    <w:rsid w:val="337E99C6"/>
    <w:rsid w:val="338FE448"/>
    <w:rsid w:val="33918DB6"/>
    <w:rsid w:val="33920638"/>
    <w:rsid w:val="33A075B2"/>
    <w:rsid w:val="33A1C787"/>
    <w:rsid w:val="33B0F4A3"/>
    <w:rsid w:val="33BF1012"/>
    <w:rsid w:val="33C10408"/>
    <w:rsid w:val="33C4E156"/>
    <w:rsid w:val="33C57D60"/>
    <w:rsid w:val="33C80B3B"/>
    <w:rsid w:val="33C8D67E"/>
    <w:rsid w:val="33CD15EE"/>
    <w:rsid w:val="33CFA03C"/>
    <w:rsid w:val="33D5CE37"/>
    <w:rsid w:val="33DA60A2"/>
    <w:rsid w:val="33DB2B4F"/>
    <w:rsid w:val="33E0958F"/>
    <w:rsid w:val="33E18623"/>
    <w:rsid w:val="33E78423"/>
    <w:rsid w:val="33EBB63E"/>
    <w:rsid w:val="33EE7AA1"/>
    <w:rsid w:val="33EFE02D"/>
    <w:rsid w:val="33F24A51"/>
    <w:rsid w:val="33F4ECFC"/>
    <w:rsid w:val="33F55657"/>
    <w:rsid w:val="33F9A223"/>
    <w:rsid w:val="33FAFB4E"/>
    <w:rsid w:val="33FC6B3E"/>
    <w:rsid w:val="34004451"/>
    <w:rsid w:val="3401576D"/>
    <w:rsid w:val="340F8605"/>
    <w:rsid w:val="341C1C30"/>
    <w:rsid w:val="341C931D"/>
    <w:rsid w:val="34241DE0"/>
    <w:rsid w:val="34322E49"/>
    <w:rsid w:val="343847E2"/>
    <w:rsid w:val="343D4CB6"/>
    <w:rsid w:val="3446DDD5"/>
    <w:rsid w:val="34544D9D"/>
    <w:rsid w:val="34585280"/>
    <w:rsid w:val="34601FC3"/>
    <w:rsid w:val="3463697A"/>
    <w:rsid w:val="346DC10A"/>
    <w:rsid w:val="346FAD71"/>
    <w:rsid w:val="34742A3B"/>
    <w:rsid w:val="34798D6D"/>
    <w:rsid w:val="348DD440"/>
    <w:rsid w:val="349326F7"/>
    <w:rsid w:val="349CD422"/>
    <w:rsid w:val="349F12F2"/>
    <w:rsid w:val="34A61755"/>
    <w:rsid w:val="34A8314E"/>
    <w:rsid w:val="34ACB9AD"/>
    <w:rsid w:val="34AF3362"/>
    <w:rsid w:val="34B93D3C"/>
    <w:rsid w:val="34C49468"/>
    <w:rsid w:val="34D0A931"/>
    <w:rsid w:val="34D95C5F"/>
    <w:rsid w:val="34DB2244"/>
    <w:rsid w:val="34E158FF"/>
    <w:rsid w:val="34E25BCB"/>
    <w:rsid w:val="34E82112"/>
    <w:rsid w:val="34E9C1C4"/>
    <w:rsid w:val="34EDBD18"/>
    <w:rsid w:val="34F7E8CD"/>
    <w:rsid w:val="34F8A947"/>
    <w:rsid w:val="34F9FF68"/>
    <w:rsid w:val="34FA794C"/>
    <w:rsid w:val="34FE7F2A"/>
    <w:rsid w:val="350999DB"/>
    <w:rsid w:val="350C0DD6"/>
    <w:rsid w:val="3510B203"/>
    <w:rsid w:val="35110122"/>
    <w:rsid w:val="35195441"/>
    <w:rsid w:val="3519E42E"/>
    <w:rsid w:val="351D6F57"/>
    <w:rsid w:val="3523D3CE"/>
    <w:rsid w:val="3525BD6A"/>
    <w:rsid w:val="3527BF78"/>
    <w:rsid w:val="3528E25E"/>
    <w:rsid w:val="3529DA60"/>
    <w:rsid w:val="352B4016"/>
    <w:rsid w:val="352C2282"/>
    <w:rsid w:val="352FCB83"/>
    <w:rsid w:val="353A8D70"/>
    <w:rsid w:val="3541962C"/>
    <w:rsid w:val="35425162"/>
    <w:rsid w:val="35475556"/>
    <w:rsid w:val="3548F734"/>
    <w:rsid w:val="354A86AC"/>
    <w:rsid w:val="354B8DA8"/>
    <w:rsid w:val="3556961A"/>
    <w:rsid w:val="3561B8CA"/>
    <w:rsid w:val="3570DBC7"/>
    <w:rsid w:val="3572B4FA"/>
    <w:rsid w:val="357610C0"/>
    <w:rsid w:val="357C16D1"/>
    <w:rsid w:val="358189FF"/>
    <w:rsid w:val="3581C74D"/>
    <w:rsid w:val="3589FEE2"/>
    <w:rsid w:val="3590467F"/>
    <w:rsid w:val="35908A63"/>
    <w:rsid w:val="3590EBD4"/>
    <w:rsid w:val="3593CB78"/>
    <w:rsid w:val="35958B0D"/>
    <w:rsid w:val="35A149E5"/>
    <w:rsid w:val="35A49745"/>
    <w:rsid w:val="35AD38C5"/>
    <w:rsid w:val="35B1B572"/>
    <w:rsid w:val="35B9255E"/>
    <w:rsid w:val="35CA9032"/>
    <w:rsid w:val="35DE7A5B"/>
    <w:rsid w:val="35E9CB7F"/>
    <w:rsid w:val="35F023CB"/>
    <w:rsid w:val="35F6347B"/>
    <w:rsid w:val="35FB1E5D"/>
    <w:rsid w:val="36135769"/>
    <w:rsid w:val="361A2675"/>
    <w:rsid w:val="361F779C"/>
    <w:rsid w:val="362ED94A"/>
    <w:rsid w:val="362EF062"/>
    <w:rsid w:val="3632EC35"/>
    <w:rsid w:val="3634D4CA"/>
    <w:rsid w:val="363D9701"/>
    <w:rsid w:val="3645500C"/>
    <w:rsid w:val="3647DE4E"/>
    <w:rsid w:val="364AD0B1"/>
    <w:rsid w:val="364CB6BD"/>
    <w:rsid w:val="36520454"/>
    <w:rsid w:val="365307CB"/>
    <w:rsid w:val="3656C0D8"/>
    <w:rsid w:val="365831C9"/>
    <w:rsid w:val="365B5201"/>
    <w:rsid w:val="365E490C"/>
    <w:rsid w:val="365E65BA"/>
    <w:rsid w:val="365F66A5"/>
    <w:rsid w:val="3660DF06"/>
    <w:rsid w:val="366F07E2"/>
    <w:rsid w:val="36790F72"/>
    <w:rsid w:val="367994CB"/>
    <w:rsid w:val="367A3D55"/>
    <w:rsid w:val="367AA723"/>
    <w:rsid w:val="367DCD00"/>
    <w:rsid w:val="367E2C99"/>
    <w:rsid w:val="3683EB9F"/>
    <w:rsid w:val="3684CC46"/>
    <w:rsid w:val="3690D63D"/>
    <w:rsid w:val="3695E787"/>
    <w:rsid w:val="369DAFE7"/>
    <w:rsid w:val="36B1EB16"/>
    <w:rsid w:val="36B3846D"/>
    <w:rsid w:val="36B76AE1"/>
    <w:rsid w:val="36B9BCFC"/>
    <w:rsid w:val="36BC23A2"/>
    <w:rsid w:val="36BCE096"/>
    <w:rsid w:val="36BF04C7"/>
    <w:rsid w:val="36BF0A4B"/>
    <w:rsid w:val="36C1C5E1"/>
    <w:rsid w:val="36C2DBEC"/>
    <w:rsid w:val="36C674BC"/>
    <w:rsid w:val="36CCA9F4"/>
    <w:rsid w:val="36CF2788"/>
    <w:rsid w:val="36CFF483"/>
    <w:rsid w:val="36D0DE6A"/>
    <w:rsid w:val="36D1A0A4"/>
    <w:rsid w:val="36D39EA0"/>
    <w:rsid w:val="36E304F2"/>
    <w:rsid w:val="36E7736B"/>
    <w:rsid w:val="36E7E9BA"/>
    <w:rsid w:val="36EE9A26"/>
    <w:rsid w:val="36EE9B73"/>
    <w:rsid w:val="36F79754"/>
    <w:rsid w:val="37015372"/>
    <w:rsid w:val="370220CF"/>
    <w:rsid w:val="3705D06E"/>
    <w:rsid w:val="37087ABE"/>
    <w:rsid w:val="37096ECC"/>
    <w:rsid w:val="3709E404"/>
    <w:rsid w:val="370EC07A"/>
    <w:rsid w:val="370F31DE"/>
    <w:rsid w:val="371FCAA5"/>
    <w:rsid w:val="372CA8E3"/>
    <w:rsid w:val="37321B33"/>
    <w:rsid w:val="37390A7B"/>
    <w:rsid w:val="37498500"/>
    <w:rsid w:val="37531065"/>
    <w:rsid w:val="375A9A4A"/>
    <w:rsid w:val="375E57A1"/>
    <w:rsid w:val="3761DEE9"/>
    <w:rsid w:val="3766B09D"/>
    <w:rsid w:val="376E0DAF"/>
    <w:rsid w:val="377AB7FD"/>
    <w:rsid w:val="3789A3EB"/>
    <w:rsid w:val="378FF342"/>
    <w:rsid w:val="379CC2E2"/>
    <w:rsid w:val="37A5EC42"/>
    <w:rsid w:val="37B0882C"/>
    <w:rsid w:val="37B48AB6"/>
    <w:rsid w:val="37B9B466"/>
    <w:rsid w:val="37BCABF9"/>
    <w:rsid w:val="37C5A569"/>
    <w:rsid w:val="37CC4704"/>
    <w:rsid w:val="37D26BC3"/>
    <w:rsid w:val="37EC30C6"/>
    <w:rsid w:val="37F245BE"/>
    <w:rsid w:val="37F7FE76"/>
    <w:rsid w:val="37FAE8BA"/>
    <w:rsid w:val="3800F20F"/>
    <w:rsid w:val="380653E9"/>
    <w:rsid w:val="380964EC"/>
    <w:rsid w:val="38111D53"/>
    <w:rsid w:val="381575B7"/>
    <w:rsid w:val="38166F59"/>
    <w:rsid w:val="3819C9FF"/>
    <w:rsid w:val="381EDC72"/>
    <w:rsid w:val="382A1E64"/>
    <w:rsid w:val="38313507"/>
    <w:rsid w:val="383DB0E0"/>
    <w:rsid w:val="383EBA24"/>
    <w:rsid w:val="384B2E00"/>
    <w:rsid w:val="385BC01D"/>
    <w:rsid w:val="385EDB26"/>
    <w:rsid w:val="38622B40"/>
    <w:rsid w:val="38633E1D"/>
    <w:rsid w:val="3868AD14"/>
    <w:rsid w:val="38691136"/>
    <w:rsid w:val="386AD978"/>
    <w:rsid w:val="3873A93F"/>
    <w:rsid w:val="387477F4"/>
    <w:rsid w:val="38789CA0"/>
    <w:rsid w:val="387AA6BA"/>
    <w:rsid w:val="387CBDCA"/>
    <w:rsid w:val="387CEB3A"/>
    <w:rsid w:val="38891F1A"/>
    <w:rsid w:val="388E1E95"/>
    <w:rsid w:val="388E9FE2"/>
    <w:rsid w:val="38950737"/>
    <w:rsid w:val="389C729B"/>
    <w:rsid w:val="389ED320"/>
    <w:rsid w:val="38B54061"/>
    <w:rsid w:val="38B71C98"/>
    <w:rsid w:val="38B8D7C0"/>
    <w:rsid w:val="38BCCD81"/>
    <w:rsid w:val="38BD5DE5"/>
    <w:rsid w:val="38C3C1C4"/>
    <w:rsid w:val="38C71D80"/>
    <w:rsid w:val="38CA3D53"/>
    <w:rsid w:val="38D2F372"/>
    <w:rsid w:val="38DF88B7"/>
    <w:rsid w:val="38F2FB9E"/>
    <w:rsid w:val="3900C9DB"/>
    <w:rsid w:val="390377D2"/>
    <w:rsid w:val="390A2032"/>
    <w:rsid w:val="390B2F04"/>
    <w:rsid w:val="3915EEE3"/>
    <w:rsid w:val="3922CCF2"/>
    <w:rsid w:val="39233E45"/>
    <w:rsid w:val="3926F42A"/>
    <w:rsid w:val="392B377D"/>
    <w:rsid w:val="392FE62C"/>
    <w:rsid w:val="393905FD"/>
    <w:rsid w:val="39446849"/>
    <w:rsid w:val="39470E75"/>
    <w:rsid w:val="39474BC9"/>
    <w:rsid w:val="394AF3D4"/>
    <w:rsid w:val="394D0680"/>
    <w:rsid w:val="394E55F7"/>
    <w:rsid w:val="395B446E"/>
    <w:rsid w:val="395E8CCE"/>
    <w:rsid w:val="3969D7BF"/>
    <w:rsid w:val="396D21DF"/>
    <w:rsid w:val="3972467C"/>
    <w:rsid w:val="397E05AA"/>
    <w:rsid w:val="398ECBA6"/>
    <w:rsid w:val="3992FB40"/>
    <w:rsid w:val="39942AE6"/>
    <w:rsid w:val="399BDAB3"/>
    <w:rsid w:val="399E7038"/>
    <w:rsid w:val="39A57944"/>
    <w:rsid w:val="39AD22E5"/>
    <w:rsid w:val="39AF930E"/>
    <w:rsid w:val="39B1358D"/>
    <w:rsid w:val="39B59A60"/>
    <w:rsid w:val="39B7DC90"/>
    <w:rsid w:val="39BC36D6"/>
    <w:rsid w:val="39BDD9A2"/>
    <w:rsid w:val="39C0EA3C"/>
    <w:rsid w:val="39CBC2B4"/>
    <w:rsid w:val="39CC11BD"/>
    <w:rsid w:val="39D1B2E4"/>
    <w:rsid w:val="39D6B713"/>
    <w:rsid w:val="39DBBE97"/>
    <w:rsid w:val="39E011EC"/>
    <w:rsid w:val="39E20169"/>
    <w:rsid w:val="39E3BB6F"/>
    <w:rsid w:val="39E5FD6F"/>
    <w:rsid w:val="39ED0F99"/>
    <w:rsid w:val="39EF7448"/>
    <w:rsid w:val="39F64DCF"/>
    <w:rsid w:val="39F72FD7"/>
    <w:rsid w:val="39F73EAD"/>
    <w:rsid w:val="39F99CE5"/>
    <w:rsid w:val="39FBC4AA"/>
    <w:rsid w:val="3A01B7D3"/>
    <w:rsid w:val="3A03580D"/>
    <w:rsid w:val="3A04E2DD"/>
    <w:rsid w:val="3A0F8BC2"/>
    <w:rsid w:val="3A1B7366"/>
    <w:rsid w:val="3A1CB404"/>
    <w:rsid w:val="3A1DB3EC"/>
    <w:rsid w:val="3A1ED651"/>
    <w:rsid w:val="3A200932"/>
    <w:rsid w:val="3A24D6F9"/>
    <w:rsid w:val="3A28C0EE"/>
    <w:rsid w:val="3A2D059E"/>
    <w:rsid w:val="3A333127"/>
    <w:rsid w:val="3A340C2A"/>
    <w:rsid w:val="3A36F99E"/>
    <w:rsid w:val="3A3D3F9C"/>
    <w:rsid w:val="3A43C818"/>
    <w:rsid w:val="3A4ECD5F"/>
    <w:rsid w:val="3A58039A"/>
    <w:rsid w:val="3A59EC63"/>
    <w:rsid w:val="3A68FC30"/>
    <w:rsid w:val="3A6C298E"/>
    <w:rsid w:val="3A705694"/>
    <w:rsid w:val="3A73DAF2"/>
    <w:rsid w:val="3A7699F6"/>
    <w:rsid w:val="3A793B55"/>
    <w:rsid w:val="3A7A89FD"/>
    <w:rsid w:val="3A7AF5BD"/>
    <w:rsid w:val="3A895ED2"/>
    <w:rsid w:val="3A89F8A8"/>
    <w:rsid w:val="3A8ED3AE"/>
    <w:rsid w:val="3A9B851A"/>
    <w:rsid w:val="3AA5F255"/>
    <w:rsid w:val="3AB19AF4"/>
    <w:rsid w:val="3AB68860"/>
    <w:rsid w:val="3AB8A5F7"/>
    <w:rsid w:val="3AC1E840"/>
    <w:rsid w:val="3ACCD4BF"/>
    <w:rsid w:val="3AD139A8"/>
    <w:rsid w:val="3AD4FC35"/>
    <w:rsid w:val="3ADC1A56"/>
    <w:rsid w:val="3AE1F4F1"/>
    <w:rsid w:val="3AE8CEF1"/>
    <w:rsid w:val="3AEF2A4A"/>
    <w:rsid w:val="3AF2344E"/>
    <w:rsid w:val="3AF25068"/>
    <w:rsid w:val="3AF69EEA"/>
    <w:rsid w:val="3AF752FE"/>
    <w:rsid w:val="3AFC3006"/>
    <w:rsid w:val="3AFE2875"/>
    <w:rsid w:val="3B02E957"/>
    <w:rsid w:val="3B04E853"/>
    <w:rsid w:val="3B0FF259"/>
    <w:rsid w:val="3B131807"/>
    <w:rsid w:val="3B1F450E"/>
    <w:rsid w:val="3B27E0EB"/>
    <w:rsid w:val="3B303FC2"/>
    <w:rsid w:val="3B3B11D6"/>
    <w:rsid w:val="3B3CABD4"/>
    <w:rsid w:val="3B4CDBDD"/>
    <w:rsid w:val="3B4D05EE"/>
    <w:rsid w:val="3B4D806A"/>
    <w:rsid w:val="3B4EF459"/>
    <w:rsid w:val="3B4FDDA8"/>
    <w:rsid w:val="3B527B02"/>
    <w:rsid w:val="3B572D1F"/>
    <w:rsid w:val="3B5C3A0F"/>
    <w:rsid w:val="3B5D3F75"/>
    <w:rsid w:val="3B631B2C"/>
    <w:rsid w:val="3B647C58"/>
    <w:rsid w:val="3B655D63"/>
    <w:rsid w:val="3B752688"/>
    <w:rsid w:val="3B7FF387"/>
    <w:rsid w:val="3B81349C"/>
    <w:rsid w:val="3B8558E0"/>
    <w:rsid w:val="3B882BD4"/>
    <w:rsid w:val="3B95693E"/>
    <w:rsid w:val="3B984EB3"/>
    <w:rsid w:val="3B9B9997"/>
    <w:rsid w:val="3B9F15F7"/>
    <w:rsid w:val="3BA2C8D4"/>
    <w:rsid w:val="3BA70FC3"/>
    <w:rsid w:val="3BADF773"/>
    <w:rsid w:val="3BB88827"/>
    <w:rsid w:val="3BC2C384"/>
    <w:rsid w:val="3BC2DB2B"/>
    <w:rsid w:val="3BE5E9D8"/>
    <w:rsid w:val="3BE9C117"/>
    <w:rsid w:val="3BEBA434"/>
    <w:rsid w:val="3BEDEC0D"/>
    <w:rsid w:val="3BEEBA4F"/>
    <w:rsid w:val="3BEEC612"/>
    <w:rsid w:val="3BFEEB7D"/>
    <w:rsid w:val="3BFFF38F"/>
    <w:rsid w:val="3C03A7E5"/>
    <w:rsid w:val="3C03D911"/>
    <w:rsid w:val="3C07175D"/>
    <w:rsid w:val="3C0989B4"/>
    <w:rsid w:val="3C0C6425"/>
    <w:rsid w:val="3C1A3959"/>
    <w:rsid w:val="3C1DA85D"/>
    <w:rsid w:val="3C40561B"/>
    <w:rsid w:val="3C44757C"/>
    <w:rsid w:val="3C4BB33A"/>
    <w:rsid w:val="3C4C28C1"/>
    <w:rsid w:val="3C4F68CF"/>
    <w:rsid w:val="3C636465"/>
    <w:rsid w:val="3C6CF22D"/>
    <w:rsid w:val="3C701732"/>
    <w:rsid w:val="3C71C676"/>
    <w:rsid w:val="3C7C10E1"/>
    <w:rsid w:val="3C913A54"/>
    <w:rsid w:val="3C93CA40"/>
    <w:rsid w:val="3C95F2BA"/>
    <w:rsid w:val="3C967F44"/>
    <w:rsid w:val="3C9923BD"/>
    <w:rsid w:val="3CA988B0"/>
    <w:rsid w:val="3CAB6CE5"/>
    <w:rsid w:val="3CAB9264"/>
    <w:rsid w:val="3CB7CB92"/>
    <w:rsid w:val="3CBA0397"/>
    <w:rsid w:val="3CC091DF"/>
    <w:rsid w:val="3CC5A5A6"/>
    <w:rsid w:val="3CCCEB67"/>
    <w:rsid w:val="3CD0B623"/>
    <w:rsid w:val="3CD0DF5A"/>
    <w:rsid w:val="3CDC1314"/>
    <w:rsid w:val="3CE4623C"/>
    <w:rsid w:val="3CE8AC3E"/>
    <w:rsid w:val="3CEBAE06"/>
    <w:rsid w:val="3CEF4138"/>
    <w:rsid w:val="3CF2850C"/>
    <w:rsid w:val="3CF4BD9B"/>
    <w:rsid w:val="3CF75B77"/>
    <w:rsid w:val="3CFB9391"/>
    <w:rsid w:val="3D008A09"/>
    <w:rsid w:val="3D056813"/>
    <w:rsid w:val="3D077553"/>
    <w:rsid w:val="3D08B9F6"/>
    <w:rsid w:val="3D0C70CF"/>
    <w:rsid w:val="3D147F75"/>
    <w:rsid w:val="3D1AD72F"/>
    <w:rsid w:val="3D1BCE56"/>
    <w:rsid w:val="3D1CA879"/>
    <w:rsid w:val="3D1E9BAB"/>
    <w:rsid w:val="3D21DD08"/>
    <w:rsid w:val="3D329A3D"/>
    <w:rsid w:val="3D34EC45"/>
    <w:rsid w:val="3D357A32"/>
    <w:rsid w:val="3D42004A"/>
    <w:rsid w:val="3D48B4B0"/>
    <w:rsid w:val="3D48E8A8"/>
    <w:rsid w:val="3D4F1A0A"/>
    <w:rsid w:val="3D50059E"/>
    <w:rsid w:val="3D545926"/>
    <w:rsid w:val="3D5483EB"/>
    <w:rsid w:val="3D5B2367"/>
    <w:rsid w:val="3D63B2F5"/>
    <w:rsid w:val="3D683AF6"/>
    <w:rsid w:val="3D6AD685"/>
    <w:rsid w:val="3D6D2F48"/>
    <w:rsid w:val="3D7C78F9"/>
    <w:rsid w:val="3D7C93B3"/>
    <w:rsid w:val="3D85C5DC"/>
    <w:rsid w:val="3D8A787D"/>
    <w:rsid w:val="3D8D5627"/>
    <w:rsid w:val="3D9828E9"/>
    <w:rsid w:val="3DA95EFD"/>
    <w:rsid w:val="3DAC9F5F"/>
    <w:rsid w:val="3DBB05E6"/>
    <w:rsid w:val="3DBC4ADA"/>
    <w:rsid w:val="3DBE5749"/>
    <w:rsid w:val="3DC7E085"/>
    <w:rsid w:val="3DCD7DCE"/>
    <w:rsid w:val="3DDA8778"/>
    <w:rsid w:val="3DDC5646"/>
    <w:rsid w:val="3DDF16DD"/>
    <w:rsid w:val="3DE16069"/>
    <w:rsid w:val="3DEA50E9"/>
    <w:rsid w:val="3DED6D84"/>
    <w:rsid w:val="3DF20ADD"/>
    <w:rsid w:val="3DF693AD"/>
    <w:rsid w:val="3DF72778"/>
    <w:rsid w:val="3E0D96D7"/>
    <w:rsid w:val="3E0DBD1C"/>
    <w:rsid w:val="3E0E7B34"/>
    <w:rsid w:val="3E102C02"/>
    <w:rsid w:val="3E156F67"/>
    <w:rsid w:val="3E17E142"/>
    <w:rsid w:val="3E22B23F"/>
    <w:rsid w:val="3E295443"/>
    <w:rsid w:val="3E2EF3C0"/>
    <w:rsid w:val="3E3EA045"/>
    <w:rsid w:val="3E4AEF47"/>
    <w:rsid w:val="3E4B8009"/>
    <w:rsid w:val="3E550DCC"/>
    <w:rsid w:val="3E56C71F"/>
    <w:rsid w:val="3E618A1F"/>
    <w:rsid w:val="3E664009"/>
    <w:rsid w:val="3E68A008"/>
    <w:rsid w:val="3E79EB9E"/>
    <w:rsid w:val="3E8666CF"/>
    <w:rsid w:val="3E8B4DB3"/>
    <w:rsid w:val="3E8BA49A"/>
    <w:rsid w:val="3E8D9DAA"/>
    <w:rsid w:val="3E8E97F6"/>
    <w:rsid w:val="3E9026E9"/>
    <w:rsid w:val="3E9974EA"/>
    <w:rsid w:val="3E9EE0F2"/>
    <w:rsid w:val="3EA39059"/>
    <w:rsid w:val="3EADDF77"/>
    <w:rsid w:val="3EBD7328"/>
    <w:rsid w:val="3EC4F8B2"/>
    <w:rsid w:val="3ECC6688"/>
    <w:rsid w:val="3ECCAC01"/>
    <w:rsid w:val="3ED0C3EF"/>
    <w:rsid w:val="3ED1C20E"/>
    <w:rsid w:val="3ED3DDFA"/>
    <w:rsid w:val="3ED52A45"/>
    <w:rsid w:val="3ED9A201"/>
    <w:rsid w:val="3EE7A463"/>
    <w:rsid w:val="3EEB7813"/>
    <w:rsid w:val="3EF4FB45"/>
    <w:rsid w:val="3EF88FB2"/>
    <w:rsid w:val="3F022D0B"/>
    <w:rsid w:val="3F0793FD"/>
    <w:rsid w:val="3F0E4488"/>
    <w:rsid w:val="3F17E634"/>
    <w:rsid w:val="3F1880DE"/>
    <w:rsid w:val="3F18CA46"/>
    <w:rsid w:val="3F1DF6D6"/>
    <w:rsid w:val="3F1E311D"/>
    <w:rsid w:val="3F1EF010"/>
    <w:rsid w:val="3F29CAFB"/>
    <w:rsid w:val="3F2A5828"/>
    <w:rsid w:val="3F2FD716"/>
    <w:rsid w:val="3F317A74"/>
    <w:rsid w:val="3F3DBC5E"/>
    <w:rsid w:val="3F424B75"/>
    <w:rsid w:val="3F4AF092"/>
    <w:rsid w:val="3F574CC5"/>
    <w:rsid w:val="3F594215"/>
    <w:rsid w:val="3F5A6488"/>
    <w:rsid w:val="3F5F0362"/>
    <w:rsid w:val="3F692757"/>
    <w:rsid w:val="3F6F28CD"/>
    <w:rsid w:val="3F73B933"/>
    <w:rsid w:val="3F78D581"/>
    <w:rsid w:val="3F8628F6"/>
    <w:rsid w:val="3F8AA41A"/>
    <w:rsid w:val="3F950F82"/>
    <w:rsid w:val="3F9AE860"/>
    <w:rsid w:val="3F9B42A9"/>
    <w:rsid w:val="3F9DD8AD"/>
    <w:rsid w:val="3F9FA85B"/>
    <w:rsid w:val="3FA252A0"/>
    <w:rsid w:val="3FAABFD0"/>
    <w:rsid w:val="3FB52EA1"/>
    <w:rsid w:val="3FB819BE"/>
    <w:rsid w:val="3FB98958"/>
    <w:rsid w:val="3FB9B580"/>
    <w:rsid w:val="3FC0A86A"/>
    <w:rsid w:val="3FC0F527"/>
    <w:rsid w:val="3FC50CD5"/>
    <w:rsid w:val="3FC8B008"/>
    <w:rsid w:val="3FCD0A84"/>
    <w:rsid w:val="3FDB782D"/>
    <w:rsid w:val="3FE794F9"/>
    <w:rsid w:val="3FFC415D"/>
    <w:rsid w:val="3FFDB2DC"/>
    <w:rsid w:val="4002DAA1"/>
    <w:rsid w:val="400CB7E7"/>
    <w:rsid w:val="401575BA"/>
    <w:rsid w:val="4019AA2B"/>
    <w:rsid w:val="401CC5C7"/>
    <w:rsid w:val="401E1F73"/>
    <w:rsid w:val="402074DC"/>
    <w:rsid w:val="402DE71B"/>
    <w:rsid w:val="403023FA"/>
    <w:rsid w:val="4031E377"/>
    <w:rsid w:val="40333453"/>
    <w:rsid w:val="4036914A"/>
    <w:rsid w:val="4043ABA8"/>
    <w:rsid w:val="40454CE6"/>
    <w:rsid w:val="4049EB71"/>
    <w:rsid w:val="404BAF27"/>
    <w:rsid w:val="40658062"/>
    <w:rsid w:val="40687C62"/>
    <w:rsid w:val="4069B8E5"/>
    <w:rsid w:val="406B2891"/>
    <w:rsid w:val="406E2EEF"/>
    <w:rsid w:val="4071320E"/>
    <w:rsid w:val="40777724"/>
    <w:rsid w:val="408479DD"/>
    <w:rsid w:val="4092E26B"/>
    <w:rsid w:val="4097C83E"/>
    <w:rsid w:val="409C41C6"/>
    <w:rsid w:val="40A11E0C"/>
    <w:rsid w:val="40A4A07F"/>
    <w:rsid w:val="40AD6250"/>
    <w:rsid w:val="40ADA4D9"/>
    <w:rsid w:val="40AE678A"/>
    <w:rsid w:val="40AF8BF1"/>
    <w:rsid w:val="40B013D0"/>
    <w:rsid w:val="40B842BE"/>
    <w:rsid w:val="40BD12A6"/>
    <w:rsid w:val="40C59991"/>
    <w:rsid w:val="40C5D209"/>
    <w:rsid w:val="40C7EC74"/>
    <w:rsid w:val="40D4E157"/>
    <w:rsid w:val="40D5A0D8"/>
    <w:rsid w:val="40D89830"/>
    <w:rsid w:val="40DA95FA"/>
    <w:rsid w:val="40E0501A"/>
    <w:rsid w:val="40E1B42E"/>
    <w:rsid w:val="40F556E3"/>
    <w:rsid w:val="40F73225"/>
    <w:rsid w:val="4100B33B"/>
    <w:rsid w:val="4108F23F"/>
    <w:rsid w:val="410C7BEA"/>
    <w:rsid w:val="4117897E"/>
    <w:rsid w:val="411EBDF9"/>
    <w:rsid w:val="41211221"/>
    <w:rsid w:val="412968B9"/>
    <w:rsid w:val="412BB7E1"/>
    <w:rsid w:val="412DD355"/>
    <w:rsid w:val="41332048"/>
    <w:rsid w:val="4142BF1D"/>
    <w:rsid w:val="41457760"/>
    <w:rsid w:val="4146062D"/>
    <w:rsid w:val="414ECA8D"/>
    <w:rsid w:val="41501410"/>
    <w:rsid w:val="4153047B"/>
    <w:rsid w:val="4154F08D"/>
    <w:rsid w:val="41559D5C"/>
    <w:rsid w:val="41585F50"/>
    <w:rsid w:val="415C1950"/>
    <w:rsid w:val="415DCADC"/>
    <w:rsid w:val="415F203B"/>
    <w:rsid w:val="4162669D"/>
    <w:rsid w:val="4165D6DB"/>
    <w:rsid w:val="4167CA83"/>
    <w:rsid w:val="416A2F19"/>
    <w:rsid w:val="416B190D"/>
    <w:rsid w:val="41770C49"/>
    <w:rsid w:val="41877A1C"/>
    <w:rsid w:val="4188A153"/>
    <w:rsid w:val="418F0244"/>
    <w:rsid w:val="419EAB02"/>
    <w:rsid w:val="419F21C4"/>
    <w:rsid w:val="41B40B70"/>
    <w:rsid w:val="41BF88AA"/>
    <w:rsid w:val="41CF04B4"/>
    <w:rsid w:val="41E1E3BE"/>
    <w:rsid w:val="41E66249"/>
    <w:rsid w:val="41E8BB6B"/>
    <w:rsid w:val="41FBC798"/>
    <w:rsid w:val="42001A09"/>
    <w:rsid w:val="42046159"/>
    <w:rsid w:val="420521FB"/>
    <w:rsid w:val="42064AF3"/>
    <w:rsid w:val="422A66F4"/>
    <w:rsid w:val="4235960F"/>
    <w:rsid w:val="4236FB2E"/>
    <w:rsid w:val="423A9F7A"/>
    <w:rsid w:val="4242AFDD"/>
    <w:rsid w:val="42430C82"/>
    <w:rsid w:val="424E4420"/>
    <w:rsid w:val="42542862"/>
    <w:rsid w:val="4261B2DC"/>
    <w:rsid w:val="426831A8"/>
    <w:rsid w:val="42707261"/>
    <w:rsid w:val="42745682"/>
    <w:rsid w:val="427B76F5"/>
    <w:rsid w:val="42897E7B"/>
    <w:rsid w:val="428EF482"/>
    <w:rsid w:val="42919725"/>
    <w:rsid w:val="4291D018"/>
    <w:rsid w:val="429B7B40"/>
    <w:rsid w:val="42AFE054"/>
    <w:rsid w:val="42B6F847"/>
    <w:rsid w:val="42BB3B71"/>
    <w:rsid w:val="42BD0C4A"/>
    <w:rsid w:val="42BF4169"/>
    <w:rsid w:val="42C659F2"/>
    <w:rsid w:val="42D2A5E9"/>
    <w:rsid w:val="42D3B033"/>
    <w:rsid w:val="42D7491D"/>
    <w:rsid w:val="42DD8DBA"/>
    <w:rsid w:val="42E759A3"/>
    <w:rsid w:val="42EE4920"/>
    <w:rsid w:val="42F2B8A5"/>
    <w:rsid w:val="42FC422A"/>
    <w:rsid w:val="42FFB1AD"/>
    <w:rsid w:val="43016035"/>
    <w:rsid w:val="4301635B"/>
    <w:rsid w:val="43093B98"/>
    <w:rsid w:val="430956A0"/>
    <w:rsid w:val="431F5785"/>
    <w:rsid w:val="432CF14F"/>
    <w:rsid w:val="433EDA2D"/>
    <w:rsid w:val="43431DBA"/>
    <w:rsid w:val="4343C4C1"/>
    <w:rsid w:val="434444B1"/>
    <w:rsid w:val="434BD72C"/>
    <w:rsid w:val="434D167C"/>
    <w:rsid w:val="4353549E"/>
    <w:rsid w:val="43544650"/>
    <w:rsid w:val="4360FBD4"/>
    <w:rsid w:val="4363EEC7"/>
    <w:rsid w:val="436EB929"/>
    <w:rsid w:val="437B2ADA"/>
    <w:rsid w:val="43816F40"/>
    <w:rsid w:val="438BB7C7"/>
    <w:rsid w:val="4391213A"/>
    <w:rsid w:val="439703ED"/>
    <w:rsid w:val="439AC205"/>
    <w:rsid w:val="43A58530"/>
    <w:rsid w:val="43AD0061"/>
    <w:rsid w:val="43B3739D"/>
    <w:rsid w:val="43BAEF8A"/>
    <w:rsid w:val="43CA0AF2"/>
    <w:rsid w:val="43D1E37B"/>
    <w:rsid w:val="43D2336A"/>
    <w:rsid w:val="43D3A291"/>
    <w:rsid w:val="43DD651B"/>
    <w:rsid w:val="43DD841F"/>
    <w:rsid w:val="43E008E8"/>
    <w:rsid w:val="43E94C51"/>
    <w:rsid w:val="43F40246"/>
    <w:rsid w:val="43F49C29"/>
    <w:rsid w:val="43F6235D"/>
    <w:rsid w:val="43F84534"/>
    <w:rsid w:val="43FCED10"/>
    <w:rsid w:val="440314D4"/>
    <w:rsid w:val="440B449B"/>
    <w:rsid w:val="440D5408"/>
    <w:rsid w:val="440DFC99"/>
    <w:rsid w:val="440F5033"/>
    <w:rsid w:val="441239F8"/>
    <w:rsid w:val="4417BD14"/>
    <w:rsid w:val="441ADB84"/>
    <w:rsid w:val="4425C451"/>
    <w:rsid w:val="44269F3E"/>
    <w:rsid w:val="442983BA"/>
    <w:rsid w:val="442DAA46"/>
    <w:rsid w:val="44350E1E"/>
    <w:rsid w:val="443F484E"/>
    <w:rsid w:val="44419700"/>
    <w:rsid w:val="4442E1A3"/>
    <w:rsid w:val="444F9804"/>
    <w:rsid w:val="44544627"/>
    <w:rsid w:val="4458A18A"/>
    <w:rsid w:val="445B79E0"/>
    <w:rsid w:val="445F5B32"/>
    <w:rsid w:val="447152B5"/>
    <w:rsid w:val="447302BA"/>
    <w:rsid w:val="447DB51A"/>
    <w:rsid w:val="4484A899"/>
    <w:rsid w:val="44875509"/>
    <w:rsid w:val="448E9A93"/>
    <w:rsid w:val="448F05D7"/>
    <w:rsid w:val="448F78B4"/>
    <w:rsid w:val="44931A99"/>
    <w:rsid w:val="449576AB"/>
    <w:rsid w:val="44973A87"/>
    <w:rsid w:val="449BA220"/>
    <w:rsid w:val="449C95C3"/>
    <w:rsid w:val="449EC0B4"/>
    <w:rsid w:val="44A995E8"/>
    <w:rsid w:val="44AADF84"/>
    <w:rsid w:val="44B0CCE6"/>
    <w:rsid w:val="44B93C3A"/>
    <w:rsid w:val="44BD0818"/>
    <w:rsid w:val="44C2B7EA"/>
    <w:rsid w:val="44C5B78C"/>
    <w:rsid w:val="44CB0AB2"/>
    <w:rsid w:val="44CDB7E4"/>
    <w:rsid w:val="44D02BBC"/>
    <w:rsid w:val="44D3DC11"/>
    <w:rsid w:val="44D5A56A"/>
    <w:rsid w:val="44D6B0C4"/>
    <w:rsid w:val="44D75F87"/>
    <w:rsid w:val="44D86D8D"/>
    <w:rsid w:val="44DA55C5"/>
    <w:rsid w:val="44DAED23"/>
    <w:rsid w:val="44E54D09"/>
    <w:rsid w:val="44E8C254"/>
    <w:rsid w:val="44EAB50A"/>
    <w:rsid w:val="44ED11F7"/>
    <w:rsid w:val="44F24E09"/>
    <w:rsid w:val="44FCFD06"/>
    <w:rsid w:val="44FDF785"/>
    <w:rsid w:val="450092A3"/>
    <w:rsid w:val="4505A0E0"/>
    <w:rsid w:val="4506151F"/>
    <w:rsid w:val="450C309F"/>
    <w:rsid w:val="450CBDDD"/>
    <w:rsid w:val="450CC3C2"/>
    <w:rsid w:val="450E2DAE"/>
    <w:rsid w:val="450EA5D0"/>
    <w:rsid w:val="45159AF6"/>
    <w:rsid w:val="451D6A2A"/>
    <w:rsid w:val="45293069"/>
    <w:rsid w:val="452AFDC6"/>
    <w:rsid w:val="452B80CA"/>
    <w:rsid w:val="45308245"/>
    <w:rsid w:val="453CD12F"/>
    <w:rsid w:val="45461510"/>
    <w:rsid w:val="4548411A"/>
    <w:rsid w:val="454A2D5A"/>
    <w:rsid w:val="454CD908"/>
    <w:rsid w:val="4550C978"/>
    <w:rsid w:val="4552C5D4"/>
    <w:rsid w:val="45547FE3"/>
    <w:rsid w:val="45594017"/>
    <w:rsid w:val="4565539F"/>
    <w:rsid w:val="457D7003"/>
    <w:rsid w:val="457E1147"/>
    <w:rsid w:val="4581696E"/>
    <w:rsid w:val="4589E5D0"/>
    <w:rsid w:val="458D2412"/>
    <w:rsid w:val="458D9282"/>
    <w:rsid w:val="4591F837"/>
    <w:rsid w:val="459A5AC9"/>
    <w:rsid w:val="459CCDC4"/>
    <w:rsid w:val="45A5E330"/>
    <w:rsid w:val="45A6681D"/>
    <w:rsid w:val="45A6BAE2"/>
    <w:rsid w:val="45A8527A"/>
    <w:rsid w:val="45A88433"/>
    <w:rsid w:val="45C0D721"/>
    <w:rsid w:val="45C5A0AC"/>
    <w:rsid w:val="45D550F7"/>
    <w:rsid w:val="45D6B554"/>
    <w:rsid w:val="45DB4DAB"/>
    <w:rsid w:val="45DD88F5"/>
    <w:rsid w:val="45DFCF01"/>
    <w:rsid w:val="45E84391"/>
    <w:rsid w:val="45EF76D6"/>
    <w:rsid w:val="46039914"/>
    <w:rsid w:val="4605BF8A"/>
    <w:rsid w:val="460B4876"/>
    <w:rsid w:val="460CF265"/>
    <w:rsid w:val="460EE9DF"/>
    <w:rsid w:val="461BB04B"/>
    <w:rsid w:val="461BEFAE"/>
    <w:rsid w:val="461C1323"/>
    <w:rsid w:val="46244538"/>
    <w:rsid w:val="4628B7C4"/>
    <w:rsid w:val="462C8338"/>
    <w:rsid w:val="462D8E7B"/>
    <w:rsid w:val="462DE9B5"/>
    <w:rsid w:val="4631FE77"/>
    <w:rsid w:val="463341B5"/>
    <w:rsid w:val="46441752"/>
    <w:rsid w:val="464962D3"/>
    <w:rsid w:val="46696956"/>
    <w:rsid w:val="466BC04A"/>
    <w:rsid w:val="466F11D8"/>
    <w:rsid w:val="4672B0B1"/>
    <w:rsid w:val="467536CF"/>
    <w:rsid w:val="4686496D"/>
    <w:rsid w:val="468B0690"/>
    <w:rsid w:val="468B4482"/>
    <w:rsid w:val="468D37C1"/>
    <w:rsid w:val="46905A5F"/>
    <w:rsid w:val="46977C0A"/>
    <w:rsid w:val="46A42687"/>
    <w:rsid w:val="46A531A6"/>
    <w:rsid w:val="46A7A9C7"/>
    <w:rsid w:val="46A991C7"/>
    <w:rsid w:val="46B81581"/>
    <w:rsid w:val="46C0D7FC"/>
    <w:rsid w:val="46C1B502"/>
    <w:rsid w:val="46C24734"/>
    <w:rsid w:val="46C99BB2"/>
    <w:rsid w:val="46CA7BD6"/>
    <w:rsid w:val="46CE9BC1"/>
    <w:rsid w:val="46D8228D"/>
    <w:rsid w:val="46DEE6B0"/>
    <w:rsid w:val="46DFDFA3"/>
    <w:rsid w:val="46E15AF1"/>
    <w:rsid w:val="46E45976"/>
    <w:rsid w:val="46E4F25C"/>
    <w:rsid w:val="46E541FC"/>
    <w:rsid w:val="46ED4FC5"/>
    <w:rsid w:val="46F6AF73"/>
    <w:rsid w:val="46FCF65A"/>
    <w:rsid w:val="470C134A"/>
    <w:rsid w:val="470C71C5"/>
    <w:rsid w:val="470F4087"/>
    <w:rsid w:val="4714280A"/>
    <w:rsid w:val="4718647A"/>
    <w:rsid w:val="471D2412"/>
    <w:rsid w:val="471F8E56"/>
    <w:rsid w:val="472664A4"/>
    <w:rsid w:val="472AEFFF"/>
    <w:rsid w:val="4731CA7D"/>
    <w:rsid w:val="473B6BB0"/>
    <w:rsid w:val="4753E25C"/>
    <w:rsid w:val="4760607F"/>
    <w:rsid w:val="47638F17"/>
    <w:rsid w:val="476DD04F"/>
    <w:rsid w:val="477A0C60"/>
    <w:rsid w:val="477AC5D3"/>
    <w:rsid w:val="477ED912"/>
    <w:rsid w:val="47806272"/>
    <w:rsid w:val="4788CAA3"/>
    <w:rsid w:val="47895AC5"/>
    <w:rsid w:val="478C436F"/>
    <w:rsid w:val="4792BA24"/>
    <w:rsid w:val="4793C1ED"/>
    <w:rsid w:val="47953188"/>
    <w:rsid w:val="47A1F68A"/>
    <w:rsid w:val="47A259B5"/>
    <w:rsid w:val="47B291F2"/>
    <w:rsid w:val="47C0AAEB"/>
    <w:rsid w:val="47C39767"/>
    <w:rsid w:val="47CC35B3"/>
    <w:rsid w:val="47D18764"/>
    <w:rsid w:val="47D469C9"/>
    <w:rsid w:val="47D97E81"/>
    <w:rsid w:val="47DA7B9B"/>
    <w:rsid w:val="47EE03C0"/>
    <w:rsid w:val="47F015D6"/>
    <w:rsid w:val="47F1D37C"/>
    <w:rsid w:val="47F54427"/>
    <w:rsid w:val="4804E541"/>
    <w:rsid w:val="4807F7CF"/>
    <w:rsid w:val="480D6FC8"/>
    <w:rsid w:val="480E5186"/>
    <w:rsid w:val="481028EA"/>
    <w:rsid w:val="482BD1A5"/>
    <w:rsid w:val="482D5F09"/>
    <w:rsid w:val="482F64BB"/>
    <w:rsid w:val="4840C04A"/>
    <w:rsid w:val="4842A41C"/>
    <w:rsid w:val="48454D2A"/>
    <w:rsid w:val="484A3DB3"/>
    <w:rsid w:val="485009A1"/>
    <w:rsid w:val="4852AC30"/>
    <w:rsid w:val="4852F351"/>
    <w:rsid w:val="485558CF"/>
    <w:rsid w:val="4857E3FB"/>
    <w:rsid w:val="4857FE71"/>
    <w:rsid w:val="48644B0F"/>
    <w:rsid w:val="48690802"/>
    <w:rsid w:val="486B091C"/>
    <w:rsid w:val="486D716A"/>
    <w:rsid w:val="4873A789"/>
    <w:rsid w:val="4873B319"/>
    <w:rsid w:val="487B24B3"/>
    <w:rsid w:val="487C5522"/>
    <w:rsid w:val="488A6AFC"/>
    <w:rsid w:val="488E8C00"/>
    <w:rsid w:val="488F05D7"/>
    <w:rsid w:val="489103B7"/>
    <w:rsid w:val="4898D239"/>
    <w:rsid w:val="489D8A1D"/>
    <w:rsid w:val="489DDFF5"/>
    <w:rsid w:val="48A5F478"/>
    <w:rsid w:val="48A7DB5B"/>
    <w:rsid w:val="48A9CBB4"/>
    <w:rsid w:val="48ADDF15"/>
    <w:rsid w:val="48ADEFA3"/>
    <w:rsid w:val="48B39FF9"/>
    <w:rsid w:val="48B69F44"/>
    <w:rsid w:val="48C03F47"/>
    <w:rsid w:val="48C6F1C6"/>
    <w:rsid w:val="48C80347"/>
    <w:rsid w:val="48CA110E"/>
    <w:rsid w:val="48D8BA57"/>
    <w:rsid w:val="48D9AC56"/>
    <w:rsid w:val="48DABC05"/>
    <w:rsid w:val="48DCE8B4"/>
    <w:rsid w:val="48DEFCBB"/>
    <w:rsid w:val="48E0BC60"/>
    <w:rsid w:val="48EA9C80"/>
    <w:rsid w:val="48ECBCEF"/>
    <w:rsid w:val="48EE5387"/>
    <w:rsid w:val="48F91B99"/>
    <w:rsid w:val="48FC5856"/>
    <w:rsid w:val="48FF0808"/>
    <w:rsid w:val="49019ED6"/>
    <w:rsid w:val="490D8849"/>
    <w:rsid w:val="490E03E4"/>
    <w:rsid w:val="491E91FE"/>
    <w:rsid w:val="491F8589"/>
    <w:rsid w:val="4924BD43"/>
    <w:rsid w:val="49252D79"/>
    <w:rsid w:val="4929D1B5"/>
    <w:rsid w:val="49321C46"/>
    <w:rsid w:val="4937627D"/>
    <w:rsid w:val="494370D9"/>
    <w:rsid w:val="49483509"/>
    <w:rsid w:val="494E6253"/>
    <w:rsid w:val="4953A480"/>
    <w:rsid w:val="4957D1DE"/>
    <w:rsid w:val="495B5B7A"/>
    <w:rsid w:val="495D239F"/>
    <w:rsid w:val="49655D19"/>
    <w:rsid w:val="4968F65A"/>
    <w:rsid w:val="496AEDA4"/>
    <w:rsid w:val="4972C34C"/>
    <w:rsid w:val="49735056"/>
    <w:rsid w:val="49743CC5"/>
    <w:rsid w:val="49746C60"/>
    <w:rsid w:val="4977807B"/>
    <w:rsid w:val="497A22A1"/>
    <w:rsid w:val="497CC747"/>
    <w:rsid w:val="497D987A"/>
    <w:rsid w:val="497EAB68"/>
    <w:rsid w:val="4982499C"/>
    <w:rsid w:val="4984BBBF"/>
    <w:rsid w:val="49870F85"/>
    <w:rsid w:val="499077E5"/>
    <w:rsid w:val="4995ECEB"/>
    <w:rsid w:val="49980552"/>
    <w:rsid w:val="499908B4"/>
    <w:rsid w:val="499D5B79"/>
    <w:rsid w:val="499E1D7F"/>
    <w:rsid w:val="499E85D6"/>
    <w:rsid w:val="49A1712F"/>
    <w:rsid w:val="49AE1481"/>
    <w:rsid w:val="49AEE70A"/>
    <w:rsid w:val="49B3E2C5"/>
    <w:rsid w:val="49BA7B00"/>
    <w:rsid w:val="49D18A1D"/>
    <w:rsid w:val="49DB6E17"/>
    <w:rsid w:val="49ED8A6C"/>
    <w:rsid w:val="49F4EF6A"/>
    <w:rsid w:val="49F5E223"/>
    <w:rsid w:val="49F8B109"/>
    <w:rsid w:val="4A01E422"/>
    <w:rsid w:val="4A0292EA"/>
    <w:rsid w:val="4A02FB35"/>
    <w:rsid w:val="4A0CC98D"/>
    <w:rsid w:val="4A194600"/>
    <w:rsid w:val="4A1A8A3F"/>
    <w:rsid w:val="4A1E0B02"/>
    <w:rsid w:val="4A207E12"/>
    <w:rsid w:val="4A21ECED"/>
    <w:rsid w:val="4A235253"/>
    <w:rsid w:val="4A251275"/>
    <w:rsid w:val="4A283A4C"/>
    <w:rsid w:val="4A2924FF"/>
    <w:rsid w:val="4A2BDC16"/>
    <w:rsid w:val="4A2CD7D2"/>
    <w:rsid w:val="4A2F7EA1"/>
    <w:rsid w:val="4A34ACB8"/>
    <w:rsid w:val="4A36CB32"/>
    <w:rsid w:val="4A36E8C0"/>
    <w:rsid w:val="4A40C7C8"/>
    <w:rsid w:val="4A4CC345"/>
    <w:rsid w:val="4A5155DE"/>
    <w:rsid w:val="4A56B66C"/>
    <w:rsid w:val="4A578BD1"/>
    <w:rsid w:val="4A6035B0"/>
    <w:rsid w:val="4A62068B"/>
    <w:rsid w:val="4A66A7AE"/>
    <w:rsid w:val="4A69AB38"/>
    <w:rsid w:val="4A6B779D"/>
    <w:rsid w:val="4A6D8F31"/>
    <w:rsid w:val="4A759995"/>
    <w:rsid w:val="4A76FD3E"/>
    <w:rsid w:val="4A7A03C9"/>
    <w:rsid w:val="4A8D6E84"/>
    <w:rsid w:val="4A9127D4"/>
    <w:rsid w:val="4A9DAC14"/>
    <w:rsid w:val="4A9ED5F6"/>
    <w:rsid w:val="4A9F91A2"/>
    <w:rsid w:val="4A9FB395"/>
    <w:rsid w:val="4AA3C844"/>
    <w:rsid w:val="4AAA3E04"/>
    <w:rsid w:val="4AAAD1BD"/>
    <w:rsid w:val="4AB4E230"/>
    <w:rsid w:val="4AB5D773"/>
    <w:rsid w:val="4AB80E4D"/>
    <w:rsid w:val="4ABA2D63"/>
    <w:rsid w:val="4ABD7DFD"/>
    <w:rsid w:val="4AC333DC"/>
    <w:rsid w:val="4AD29062"/>
    <w:rsid w:val="4AD95B4E"/>
    <w:rsid w:val="4ADFBE2A"/>
    <w:rsid w:val="4AE54A33"/>
    <w:rsid w:val="4AE7C90F"/>
    <w:rsid w:val="4AEFED2B"/>
    <w:rsid w:val="4AF0F874"/>
    <w:rsid w:val="4AF28376"/>
    <w:rsid w:val="4AF84552"/>
    <w:rsid w:val="4AFF54A4"/>
    <w:rsid w:val="4B05415A"/>
    <w:rsid w:val="4B102C4C"/>
    <w:rsid w:val="4B1AAD56"/>
    <w:rsid w:val="4B23C3C4"/>
    <w:rsid w:val="4B281497"/>
    <w:rsid w:val="4B3C28FF"/>
    <w:rsid w:val="4B3F4649"/>
    <w:rsid w:val="4B3FA8F9"/>
    <w:rsid w:val="4B4829C7"/>
    <w:rsid w:val="4B498FE0"/>
    <w:rsid w:val="4B4AE37D"/>
    <w:rsid w:val="4B4CD915"/>
    <w:rsid w:val="4B53F50E"/>
    <w:rsid w:val="4B545730"/>
    <w:rsid w:val="4B59B8B9"/>
    <w:rsid w:val="4B5F2B26"/>
    <w:rsid w:val="4B601626"/>
    <w:rsid w:val="4B62F7B0"/>
    <w:rsid w:val="4B6AED2D"/>
    <w:rsid w:val="4B79462B"/>
    <w:rsid w:val="4B820C36"/>
    <w:rsid w:val="4B84DC7A"/>
    <w:rsid w:val="4B93D9D7"/>
    <w:rsid w:val="4BA2A9DE"/>
    <w:rsid w:val="4BA9E876"/>
    <w:rsid w:val="4BAEB82D"/>
    <w:rsid w:val="4BAFD2F7"/>
    <w:rsid w:val="4BAFDB43"/>
    <w:rsid w:val="4BB3215C"/>
    <w:rsid w:val="4BB80A88"/>
    <w:rsid w:val="4BBD3A6A"/>
    <w:rsid w:val="4BCDB0C5"/>
    <w:rsid w:val="4BCF001F"/>
    <w:rsid w:val="4BD5D2C3"/>
    <w:rsid w:val="4BD7B2F2"/>
    <w:rsid w:val="4BD8159D"/>
    <w:rsid w:val="4BDBE321"/>
    <w:rsid w:val="4BDF5CC6"/>
    <w:rsid w:val="4BE05C37"/>
    <w:rsid w:val="4BE42462"/>
    <w:rsid w:val="4BE56ED6"/>
    <w:rsid w:val="4BE57B6B"/>
    <w:rsid w:val="4BE9E30D"/>
    <w:rsid w:val="4BEB1B8F"/>
    <w:rsid w:val="4BEBF98E"/>
    <w:rsid w:val="4BF1CAC4"/>
    <w:rsid w:val="4C01A4AF"/>
    <w:rsid w:val="4C0F93A6"/>
    <w:rsid w:val="4C1209DF"/>
    <w:rsid w:val="4C134973"/>
    <w:rsid w:val="4C18CFFA"/>
    <w:rsid w:val="4C1C72DB"/>
    <w:rsid w:val="4C1FAB20"/>
    <w:rsid w:val="4C20AD72"/>
    <w:rsid w:val="4C2370B8"/>
    <w:rsid w:val="4C299151"/>
    <w:rsid w:val="4C30C517"/>
    <w:rsid w:val="4C31C338"/>
    <w:rsid w:val="4C37C92F"/>
    <w:rsid w:val="4C418625"/>
    <w:rsid w:val="4C473EC8"/>
    <w:rsid w:val="4C50C090"/>
    <w:rsid w:val="4C535BA5"/>
    <w:rsid w:val="4C54678D"/>
    <w:rsid w:val="4C5AE069"/>
    <w:rsid w:val="4C609D54"/>
    <w:rsid w:val="4C75029C"/>
    <w:rsid w:val="4C8271EF"/>
    <w:rsid w:val="4C8FF612"/>
    <w:rsid w:val="4C98C428"/>
    <w:rsid w:val="4C9D0B64"/>
    <w:rsid w:val="4CA6C892"/>
    <w:rsid w:val="4CA73D7C"/>
    <w:rsid w:val="4CABA2EE"/>
    <w:rsid w:val="4CB4C6FF"/>
    <w:rsid w:val="4CBF72AD"/>
    <w:rsid w:val="4CC12A84"/>
    <w:rsid w:val="4CD69C97"/>
    <w:rsid w:val="4CD840AF"/>
    <w:rsid w:val="4CDEDE82"/>
    <w:rsid w:val="4CFEE760"/>
    <w:rsid w:val="4D00C55F"/>
    <w:rsid w:val="4D0F63BF"/>
    <w:rsid w:val="4D113BE7"/>
    <w:rsid w:val="4D1839CA"/>
    <w:rsid w:val="4D298323"/>
    <w:rsid w:val="4D2ADB0D"/>
    <w:rsid w:val="4D30EFB0"/>
    <w:rsid w:val="4D35310B"/>
    <w:rsid w:val="4D3B942A"/>
    <w:rsid w:val="4D3E582E"/>
    <w:rsid w:val="4D44E8F1"/>
    <w:rsid w:val="4D484A48"/>
    <w:rsid w:val="4D4A6E95"/>
    <w:rsid w:val="4D4CF34A"/>
    <w:rsid w:val="4D4F4E7F"/>
    <w:rsid w:val="4D56973C"/>
    <w:rsid w:val="4D5DC060"/>
    <w:rsid w:val="4D68EEA2"/>
    <w:rsid w:val="4D69E552"/>
    <w:rsid w:val="4D6F598B"/>
    <w:rsid w:val="4D6FC5FC"/>
    <w:rsid w:val="4D6FF966"/>
    <w:rsid w:val="4D719F0C"/>
    <w:rsid w:val="4D7BED67"/>
    <w:rsid w:val="4D7E8B7E"/>
    <w:rsid w:val="4D8662D9"/>
    <w:rsid w:val="4D877572"/>
    <w:rsid w:val="4D8A7D55"/>
    <w:rsid w:val="4D8BDFC3"/>
    <w:rsid w:val="4D8D9CE5"/>
    <w:rsid w:val="4D8E01C9"/>
    <w:rsid w:val="4D948078"/>
    <w:rsid w:val="4D94D1F2"/>
    <w:rsid w:val="4D9A4CA5"/>
    <w:rsid w:val="4DAC3A22"/>
    <w:rsid w:val="4DB1CFB1"/>
    <w:rsid w:val="4DB66D1F"/>
    <w:rsid w:val="4DBB39AF"/>
    <w:rsid w:val="4DBF8277"/>
    <w:rsid w:val="4DC55CB6"/>
    <w:rsid w:val="4DC80F60"/>
    <w:rsid w:val="4DC9C616"/>
    <w:rsid w:val="4DCB049B"/>
    <w:rsid w:val="4DCB2BF6"/>
    <w:rsid w:val="4DD13EB7"/>
    <w:rsid w:val="4DDC4E01"/>
    <w:rsid w:val="4DF04F14"/>
    <w:rsid w:val="4DF18697"/>
    <w:rsid w:val="4DF2502A"/>
    <w:rsid w:val="4DF453B1"/>
    <w:rsid w:val="4DFA7319"/>
    <w:rsid w:val="4DFE5BCF"/>
    <w:rsid w:val="4E1C29ED"/>
    <w:rsid w:val="4E1F3366"/>
    <w:rsid w:val="4E227CFC"/>
    <w:rsid w:val="4E25EF83"/>
    <w:rsid w:val="4E2B82A5"/>
    <w:rsid w:val="4E308882"/>
    <w:rsid w:val="4E33C06E"/>
    <w:rsid w:val="4E35331E"/>
    <w:rsid w:val="4E37EAE4"/>
    <w:rsid w:val="4E3F37C1"/>
    <w:rsid w:val="4E460D79"/>
    <w:rsid w:val="4E4C51F3"/>
    <w:rsid w:val="4E4C65C6"/>
    <w:rsid w:val="4E4E8CDD"/>
    <w:rsid w:val="4E54D5F2"/>
    <w:rsid w:val="4E54DD9B"/>
    <w:rsid w:val="4E557BE3"/>
    <w:rsid w:val="4E5632C8"/>
    <w:rsid w:val="4E589670"/>
    <w:rsid w:val="4E5DC3C3"/>
    <w:rsid w:val="4E633E40"/>
    <w:rsid w:val="4E642877"/>
    <w:rsid w:val="4E6850D7"/>
    <w:rsid w:val="4E68ECE2"/>
    <w:rsid w:val="4E6B736E"/>
    <w:rsid w:val="4E6B7675"/>
    <w:rsid w:val="4E73757B"/>
    <w:rsid w:val="4E7777AA"/>
    <w:rsid w:val="4E7C87B0"/>
    <w:rsid w:val="4E82F129"/>
    <w:rsid w:val="4E85FF1F"/>
    <w:rsid w:val="4E86C128"/>
    <w:rsid w:val="4E929BF4"/>
    <w:rsid w:val="4E937FE6"/>
    <w:rsid w:val="4E97CBEE"/>
    <w:rsid w:val="4EA2D7E9"/>
    <w:rsid w:val="4EB19433"/>
    <w:rsid w:val="4EBA9A2E"/>
    <w:rsid w:val="4EBCA17D"/>
    <w:rsid w:val="4EC6AB6E"/>
    <w:rsid w:val="4EC740FA"/>
    <w:rsid w:val="4ED7C2B7"/>
    <w:rsid w:val="4ED92396"/>
    <w:rsid w:val="4EDCF706"/>
    <w:rsid w:val="4EE13006"/>
    <w:rsid w:val="4EE23826"/>
    <w:rsid w:val="4EE721D2"/>
    <w:rsid w:val="4EE97493"/>
    <w:rsid w:val="4EF7808F"/>
    <w:rsid w:val="4EF7C8C5"/>
    <w:rsid w:val="4EF820EA"/>
    <w:rsid w:val="4EFE1C24"/>
    <w:rsid w:val="4F019D3F"/>
    <w:rsid w:val="4F031DED"/>
    <w:rsid w:val="4F10A1E3"/>
    <w:rsid w:val="4F153B7C"/>
    <w:rsid w:val="4F1D6093"/>
    <w:rsid w:val="4F1F73F1"/>
    <w:rsid w:val="4F23A583"/>
    <w:rsid w:val="4F2D9A0D"/>
    <w:rsid w:val="4F2E3845"/>
    <w:rsid w:val="4F2EDECB"/>
    <w:rsid w:val="4F2F2968"/>
    <w:rsid w:val="4F368648"/>
    <w:rsid w:val="4F3BEA4A"/>
    <w:rsid w:val="4F42CE11"/>
    <w:rsid w:val="4F463A1E"/>
    <w:rsid w:val="4F4DB337"/>
    <w:rsid w:val="4F612604"/>
    <w:rsid w:val="4F7AA867"/>
    <w:rsid w:val="4F7BACF1"/>
    <w:rsid w:val="4F825747"/>
    <w:rsid w:val="4F949AC4"/>
    <w:rsid w:val="4F97AE52"/>
    <w:rsid w:val="4F9C13A8"/>
    <w:rsid w:val="4F9EB1DD"/>
    <w:rsid w:val="4FA2E5F3"/>
    <w:rsid w:val="4FA6A401"/>
    <w:rsid w:val="4FA959C5"/>
    <w:rsid w:val="4FABE08F"/>
    <w:rsid w:val="4FADE51D"/>
    <w:rsid w:val="4FAF568B"/>
    <w:rsid w:val="4FB8D657"/>
    <w:rsid w:val="4FB9562E"/>
    <w:rsid w:val="4FC4843F"/>
    <w:rsid w:val="4FC75D45"/>
    <w:rsid w:val="4FCB1921"/>
    <w:rsid w:val="4FCC6523"/>
    <w:rsid w:val="4FCE2F29"/>
    <w:rsid w:val="4FD7E67C"/>
    <w:rsid w:val="4FD816CF"/>
    <w:rsid w:val="4FDE8103"/>
    <w:rsid w:val="4FDFA2E9"/>
    <w:rsid w:val="4FDFFDCD"/>
    <w:rsid w:val="4FE7EA37"/>
    <w:rsid w:val="4FE9E937"/>
    <w:rsid w:val="4FEA27F1"/>
    <w:rsid w:val="4FEE9FC6"/>
    <w:rsid w:val="4FEEA8E6"/>
    <w:rsid w:val="4FFE8637"/>
    <w:rsid w:val="50017A7D"/>
    <w:rsid w:val="5003EDD8"/>
    <w:rsid w:val="5007F79B"/>
    <w:rsid w:val="500DDF28"/>
    <w:rsid w:val="500F45DC"/>
    <w:rsid w:val="502BDFC9"/>
    <w:rsid w:val="502D2BB3"/>
    <w:rsid w:val="5030B822"/>
    <w:rsid w:val="50322592"/>
    <w:rsid w:val="5032D160"/>
    <w:rsid w:val="503500B0"/>
    <w:rsid w:val="50366117"/>
    <w:rsid w:val="50377244"/>
    <w:rsid w:val="503A08D6"/>
    <w:rsid w:val="503A1E88"/>
    <w:rsid w:val="50531996"/>
    <w:rsid w:val="50591E11"/>
    <w:rsid w:val="505A7036"/>
    <w:rsid w:val="505CC765"/>
    <w:rsid w:val="505DC59D"/>
    <w:rsid w:val="50608DBC"/>
    <w:rsid w:val="50655A8F"/>
    <w:rsid w:val="5069329B"/>
    <w:rsid w:val="5070C711"/>
    <w:rsid w:val="5072B6BF"/>
    <w:rsid w:val="50798886"/>
    <w:rsid w:val="507C942F"/>
    <w:rsid w:val="507F2AED"/>
    <w:rsid w:val="507F69D9"/>
    <w:rsid w:val="508667CA"/>
    <w:rsid w:val="5093FF89"/>
    <w:rsid w:val="50953C92"/>
    <w:rsid w:val="50A12E8D"/>
    <w:rsid w:val="50A22824"/>
    <w:rsid w:val="50A295EB"/>
    <w:rsid w:val="50A7999F"/>
    <w:rsid w:val="50A8E732"/>
    <w:rsid w:val="50ACFE74"/>
    <w:rsid w:val="50B1EC0A"/>
    <w:rsid w:val="50BD2B78"/>
    <w:rsid w:val="50BE8916"/>
    <w:rsid w:val="50C556DC"/>
    <w:rsid w:val="50CD9EB4"/>
    <w:rsid w:val="50D473BA"/>
    <w:rsid w:val="50D580C0"/>
    <w:rsid w:val="50DDBA8C"/>
    <w:rsid w:val="50E387AB"/>
    <w:rsid w:val="50F06895"/>
    <w:rsid w:val="50FAB08C"/>
    <w:rsid w:val="50FB137F"/>
    <w:rsid w:val="50FB322A"/>
    <w:rsid w:val="50FE3E5D"/>
    <w:rsid w:val="50FE8CD9"/>
    <w:rsid w:val="51018D60"/>
    <w:rsid w:val="510B4637"/>
    <w:rsid w:val="510B865D"/>
    <w:rsid w:val="5117DC74"/>
    <w:rsid w:val="5118E8F0"/>
    <w:rsid w:val="5121FAE0"/>
    <w:rsid w:val="51271751"/>
    <w:rsid w:val="51278FBF"/>
    <w:rsid w:val="512ECCE5"/>
    <w:rsid w:val="5130007D"/>
    <w:rsid w:val="514A096D"/>
    <w:rsid w:val="514AF3C9"/>
    <w:rsid w:val="515998C1"/>
    <w:rsid w:val="515BB66A"/>
    <w:rsid w:val="5165C870"/>
    <w:rsid w:val="516A8A78"/>
    <w:rsid w:val="5176C2B0"/>
    <w:rsid w:val="51781CBA"/>
    <w:rsid w:val="517D5129"/>
    <w:rsid w:val="517ECB47"/>
    <w:rsid w:val="51831020"/>
    <w:rsid w:val="5183BAC2"/>
    <w:rsid w:val="51861539"/>
    <w:rsid w:val="51895762"/>
    <w:rsid w:val="51993C47"/>
    <w:rsid w:val="519A6ECA"/>
    <w:rsid w:val="519AD388"/>
    <w:rsid w:val="519BC939"/>
    <w:rsid w:val="519E11B4"/>
    <w:rsid w:val="519E31DB"/>
    <w:rsid w:val="519E5733"/>
    <w:rsid w:val="51A340C7"/>
    <w:rsid w:val="51B106DD"/>
    <w:rsid w:val="51BCBBB0"/>
    <w:rsid w:val="51C4E79D"/>
    <w:rsid w:val="51C86DD1"/>
    <w:rsid w:val="51D86D10"/>
    <w:rsid w:val="51E39B9F"/>
    <w:rsid w:val="51E58B5A"/>
    <w:rsid w:val="51ED355C"/>
    <w:rsid w:val="51EF8D75"/>
    <w:rsid w:val="51EFC493"/>
    <w:rsid w:val="51F1DF67"/>
    <w:rsid w:val="51F5FA86"/>
    <w:rsid w:val="51FB2B53"/>
    <w:rsid w:val="51FC5E1D"/>
    <w:rsid w:val="5201BB9C"/>
    <w:rsid w:val="5206DA0A"/>
    <w:rsid w:val="520AEA61"/>
    <w:rsid w:val="520C31B3"/>
    <w:rsid w:val="520E38A8"/>
    <w:rsid w:val="5212C070"/>
    <w:rsid w:val="52130C30"/>
    <w:rsid w:val="521A2093"/>
    <w:rsid w:val="5220FA77"/>
    <w:rsid w:val="5226B59C"/>
    <w:rsid w:val="522FCFEA"/>
    <w:rsid w:val="5235B4BC"/>
    <w:rsid w:val="523ABEAF"/>
    <w:rsid w:val="5242C479"/>
    <w:rsid w:val="5243DA97"/>
    <w:rsid w:val="524D372B"/>
    <w:rsid w:val="524DACFE"/>
    <w:rsid w:val="524FDE10"/>
    <w:rsid w:val="5250002D"/>
    <w:rsid w:val="52564778"/>
    <w:rsid w:val="525B336F"/>
    <w:rsid w:val="525C2213"/>
    <w:rsid w:val="5267180D"/>
    <w:rsid w:val="52678776"/>
    <w:rsid w:val="528010CD"/>
    <w:rsid w:val="52813EC7"/>
    <w:rsid w:val="5281A521"/>
    <w:rsid w:val="5281FDB9"/>
    <w:rsid w:val="528A1A8A"/>
    <w:rsid w:val="528DBC40"/>
    <w:rsid w:val="529A747F"/>
    <w:rsid w:val="529F8CED"/>
    <w:rsid w:val="52A6658F"/>
    <w:rsid w:val="52ADDC13"/>
    <w:rsid w:val="52B553C9"/>
    <w:rsid w:val="52BBFC77"/>
    <w:rsid w:val="52BDD3F6"/>
    <w:rsid w:val="52BF82D1"/>
    <w:rsid w:val="52C61CE0"/>
    <w:rsid w:val="52C75590"/>
    <w:rsid w:val="52C9232E"/>
    <w:rsid w:val="52D1ABF7"/>
    <w:rsid w:val="52E563E3"/>
    <w:rsid w:val="52F31702"/>
    <w:rsid w:val="52F390B9"/>
    <w:rsid w:val="52FB55A5"/>
    <w:rsid w:val="52FED6F0"/>
    <w:rsid w:val="52FF8471"/>
    <w:rsid w:val="52FFA6A3"/>
    <w:rsid w:val="53070FA7"/>
    <w:rsid w:val="5309725A"/>
    <w:rsid w:val="530A00C6"/>
    <w:rsid w:val="531E0C96"/>
    <w:rsid w:val="531FE673"/>
    <w:rsid w:val="53241DF0"/>
    <w:rsid w:val="53355985"/>
    <w:rsid w:val="533A2CD3"/>
    <w:rsid w:val="5341DD2E"/>
    <w:rsid w:val="5344A0DA"/>
    <w:rsid w:val="534B4170"/>
    <w:rsid w:val="534CE4BA"/>
    <w:rsid w:val="534D6E41"/>
    <w:rsid w:val="534F79F8"/>
    <w:rsid w:val="535051E7"/>
    <w:rsid w:val="5351BED0"/>
    <w:rsid w:val="5356F34A"/>
    <w:rsid w:val="535E4727"/>
    <w:rsid w:val="5361254F"/>
    <w:rsid w:val="53635139"/>
    <w:rsid w:val="5365F06B"/>
    <w:rsid w:val="5368A520"/>
    <w:rsid w:val="536E26DE"/>
    <w:rsid w:val="536FFD17"/>
    <w:rsid w:val="537091AA"/>
    <w:rsid w:val="5385DDB7"/>
    <w:rsid w:val="538B8488"/>
    <w:rsid w:val="538CC413"/>
    <w:rsid w:val="53927A0D"/>
    <w:rsid w:val="53A33F18"/>
    <w:rsid w:val="53A8A950"/>
    <w:rsid w:val="53AA3363"/>
    <w:rsid w:val="53B5727F"/>
    <w:rsid w:val="53B70A9B"/>
    <w:rsid w:val="53BDAECD"/>
    <w:rsid w:val="53BE1DB4"/>
    <w:rsid w:val="53C86A67"/>
    <w:rsid w:val="53CAAD09"/>
    <w:rsid w:val="53CCE4B7"/>
    <w:rsid w:val="53D06ED9"/>
    <w:rsid w:val="53D100D5"/>
    <w:rsid w:val="53D5912D"/>
    <w:rsid w:val="53DEA378"/>
    <w:rsid w:val="53E30BFF"/>
    <w:rsid w:val="53FB0890"/>
    <w:rsid w:val="540BC7D5"/>
    <w:rsid w:val="540CBC8B"/>
    <w:rsid w:val="54120CCB"/>
    <w:rsid w:val="54121E54"/>
    <w:rsid w:val="54198916"/>
    <w:rsid w:val="54268CD6"/>
    <w:rsid w:val="542DD086"/>
    <w:rsid w:val="5438A369"/>
    <w:rsid w:val="543A5332"/>
    <w:rsid w:val="544E58B7"/>
    <w:rsid w:val="5457B829"/>
    <w:rsid w:val="54619A64"/>
    <w:rsid w:val="546BF072"/>
    <w:rsid w:val="54705812"/>
    <w:rsid w:val="5475D811"/>
    <w:rsid w:val="54774080"/>
    <w:rsid w:val="547CDE3B"/>
    <w:rsid w:val="5482B325"/>
    <w:rsid w:val="548A5CF8"/>
    <w:rsid w:val="548EEB39"/>
    <w:rsid w:val="5499FA48"/>
    <w:rsid w:val="549F8094"/>
    <w:rsid w:val="54BC4694"/>
    <w:rsid w:val="54BF9F98"/>
    <w:rsid w:val="54C25AAD"/>
    <w:rsid w:val="54C860FF"/>
    <w:rsid w:val="54D0BAF4"/>
    <w:rsid w:val="54D0C80A"/>
    <w:rsid w:val="54D7D8DA"/>
    <w:rsid w:val="54DAFEDF"/>
    <w:rsid w:val="54DFA8CA"/>
    <w:rsid w:val="54EDE076"/>
    <w:rsid w:val="54F60EA9"/>
    <w:rsid w:val="550871D3"/>
    <w:rsid w:val="550BE67B"/>
    <w:rsid w:val="550D3350"/>
    <w:rsid w:val="550F9172"/>
    <w:rsid w:val="551469B4"/>
    <w:rsid w:val="551AA2AC"/>
    <w:rsid w:val="55226A41"/>
    <w:rsid w:val="55331448"/>
    <w:rsid w:val="5533DD7A"/>
    <w:rsid w:val="55361F6F"/>
    <w:rsid w:val="55399625"/>
    <w:rsid w:val="55412B24"/>
    <w:rsid w:val="55424F88"/>
    <w:rsid w:val="5546BF91"/>
    <w:rsid w:val="5547F056"/>
    <w:rsid w:val="554B12F1"/>
    <w:rsid w:val="555568AA"/>
    <w:rsid w:val="5557F36B"/>
    <w:rsid w:val="55588312"/>
    <w:rsid w:val="555F3346"/>
    <w:rsid w:val="55635FA8"/>
    <w:rsid w:val="5564FA8D"/>
    <w:rsid w:val="556D49BB"/>
    <w:rsid w:val="557673D4"/>
    <w:rsid w:val="55772F7F"/>
    <w:rsid w:val="557ABCD0"/>
    <w:rsid w:val="557EDCC8"/>
    <w:rsid w:val="55802254"/>
    <w:rsid w:val="5585968E"/>
    <w:rsid w:val="5591C834"/>
    <w:rsid w:val="559A6803"/>
    <w:rsid w:val="55A5DB77"/>
    <w:rsid w:val="55A69836"/>
    <w:rsid w:val="55AD8C8C"/>
    <w:rsid w:val="55ADA78A"/>
    <w:rsid w:val="55B05E7E"/>
    <w:rsid w:val="55B17897"/>
    <w:rsid w:val="55B58F8D"/>
    <w:rsid w:val="55B973BA"/>
    <w:rsid w:val="55BC1A6E"/>
    <w:rsid w:val="55BE9C52"/>
    <w:rsid w:val="55C130D6"/>
    <w:rsid w:val="55C494AA"/>
    <w:rsid w:val="55C78D12"/>
    <w:rsid w:val="55CB1D24"/>
    <w:rsid w:val="55CE121F"/>
    <w:rsid w:val="55CF6BD0"/>
    <w:rsid w:val="55D322C1"/>
    <w:rsid w:val="55D7AD2C"/>
    <w:rsid w:val="55D91DE8"/>
    <w:rsid w:val="55E21AFF"/>
    <w:rsid w:val="55E651C0"/>
    <w:rsid w:val="55E730C0"/>
    <w:rsid w:val="55E90B67"/>
    <w:rsid w:val="55EFDAFD"/>
    <w:rsid w:val="55F25A83"/>
    <w:rsid w:val="55FC00A6"/>
    <w:rsid w:val="55FFB011"/>
    <w:rsid w:val="5601AE09"/>
    <w:rsid w:val="560FE2AD"/>
    <w:rsid w:val="561C5455"/>
    <w:rsid w:val="5628B5DA"/>
    <w:rsid w:val="5631C1F2"/>
    <w:rsid w:val="56329F3C"/>
    <w:rsid w:val="56355821"/>
    <w:rsid w:val="5635A41A"/>
    <w:rsid w:val="56385A99"/>
    <w:rsid w:val="563900DF"/>
    <w:rsid w:val="563F8011"/>
    <w:rsid w:val="56453331"/>
    <w:rsid w:val="56515624"/>
    <w:rsid w:val="565B60FF"/>
    <w:rsid w:val="565D54C8"/>
    <w:rsid w:val="56632125"/>
    <w:rsid w:val="5676F7C9"/>
    <w:rsid w:val="5677B19D"/>
    <w:rsid w:val="56872191"/>
    <w:rsid w:val="5689A35A"/>
    <w:rsid w:val="56950223"/>
    <w:rsid w:val="569928FA"/>
    <w:rsid w:val="569BF398"/>
    <w:rsid w:val="569D1929"/>
    <w:rsid w:val="569DD645"/>
    <w:rsid w:val="569E5045"/>
    <w:rsid w:val="56A083F9"/>
    <w:rsid w:val="56A2C793"/>
    <w:rsid w:val="56A6382A"/>
    <w:rsid w:val="56B4B5AF"/>
    <w:rsid w:val="56B52A25"/>
    <w:rsid w:val="56C9904C"/>
    <w:rsid w:val="56CCD322"/>
    <w:rsid w:val="56D8117C"/>
    <w:rsid w:val="56E0E84F"/>
    <w:rsid w:val="56E4F259"/>
    <w:rsid w:val="56F272AD"/>
    <w:rsid w:val="56F612AD"/>
    <w:rsid w:val="56FC16C4"/>
    <w:rsid w:val="57133D2D"/>
    <w:rsid w:val="5715CAB2"/>
    <w:rsid w:val="571895E8"/>
    <w:rsid w:val="571B7ABC"/>
    <w:rsid w:val="57205FBF"/>
    <w:rsid w:val="5722449C"/>
    <w:rsid w:val="572FB58E"/>
    <w:rsid w:val="5734A67B"/>
    <w:rsid w:val="5737221E"/>
    <w:rsid w:val="573B7B45"/>
    <w:rsid w:val="57412986"/>
    <w:rsid w:val="574450F0"/>
    <w:rsid w:val="57448F6C"/>
    <w:rsid w:val="574D2F1B"/>
    <w:rsid w:val="5751A43D"/>
    <w:rsid w:val="5753FFBF"/>
    <w:rsid w:val="57577986"/>
    <w:rsid w:val="575DA302"/>
    <w:rsid w:val="57685527"/>
    <w:rsid w:val="5772FB0F"/>
    <w:rsid w:val="577CD30C"/>
    <w:rsid w:val="577E4004"/>
    <w:rsid w:val="578CB72E"/>
    <w:rsid w:val="579DBE69"/>
    <w:rsid w:val="579E61C2"/>
    <w:rsid w:val="57A131B5"/>
    <w:rsid w:val="57A3F08C"/>
    <w:rsid w:val="57A5E83E"/>
    <w:rsid w:val="57AB7B45"/>
    <w:rsid w:val="57C1069A"/>
    <w:rsid w:val="57C96DB5"/>
    <w:rsid w:val="57CF1F6F"/>
    <w:rsid w:val="57D36C44"/>
    <w:rsid w:val="57D92947"/>
    <w:rsid w:val="57E29D1C"/>
    <w:rsid w:val="57E7F186"/>
    <w:rsid w:val="57EAF992"/>
    <w:rsid w:val="57F0D667"/>
    <w:rsid w:val="57F73FA4"/>
    <w:rsid w:val="58095A5C"/>
    <w:rsid w:val="58098541"/>
    <w:rsid w:val="58099132"/>
    <w:rsid w:val="5812C4D6"/>
    <w:rsid w:val="58144D13"/>
    <w:rsid w:val="58163BA0"/>
    <w:rsid w:val="58169E49"/>
    <w:rsid w:val="5816AFDD"/>
    <w:rsid w:val="581BA60C"/>
    <w:rsid w:val="5826ACCF"/>
    <w:rsid w:val="582B3DC0"/>
    <w:rsid w:val="582F9391"/>
    <w:rsid w:val="5831C668"/>
    <w:rsid w:val="5836A75E"/>
    <w:rsid w:val="584043B6"/>
    <w:rsid w:val="5860EE31"/>
    <w:rsid w:val="58776E0C"/>
    <w:rsid w:val="587B8FDD"/>
    <w:rsid w:val="588D406E"/>
    <w:rsid w:val="58923578"/>
    <w:rsid w:val="589A5706"/>
    <w:rsid w:val="589E34B7"/>
    <w:rsid w:val="58B25D92"/>
    <w:rsid w:val="58B60F0D"/>
    <w:rsid w:val="58B80C7F"/>
    <w:rsid w:val="58BEF7BD"/>
    <w:rsid w:val="58C44C17"/>
    <w:rsid w:val="58D31695"/>
    <w:rsid w:val="58D3E278"/>
    <w:rsid w:val="58D7ABCB"/>
    <w:rsid w:val="58D9F98F"/>
    <w:rsid w:val="58E081CF"/>
    <w:rsid w:val="58EA8519"/>
    <w:rsid w:val="58F4A383"/>
    <w:rsid w:val="58F6EA67"/>
    <w:rsid w:val="5905201E"/>
    <w:rsid w:val="59053AC2"/>
    <w:rsid w:val="590AC383"/>
    <w:rsid w:val="590DE800"/>
    <w:rsid w:val="591DB9BB"/>
    <w:rsid w:val="5921056B"/>
    <w:rsid w:val="5924859C"/>
    <w:rsid w:val="59296FF9"/>
    <w:rsid w:val="592FB18B"/>
    <w:rsid w:val="59331A6C"/>
    <w:rsid w:val="5933981F"/>
    <w:rsid w:val="593746E5"/>
    <w:rsid w:val="59379251"/>
    <w:rsid w:val="593F6D91"/>
    <w:rsid w:val="594273E0"/>
    <w:rsid w:val="5942CA1C"/>
    <w:rsid w:val="59459D56"/>
    <w:rsid w:val="5948B84C"/>
    <w:rsid w:val="594B1A11"/>
    <w:rsid w:val="594CE575"/>
    <w:rsid w:val="5964072E"/>
    <w:rsid w:val="596611BF"/>
    <w:rsid w:val="59664B3E"/>
    <w:rsid w:val="596710E1"/>
    <w:rsid w:val="5970F360"/>
    <w:rsid w:val="597F0B23"/>
    <w:rsid w:val="59828B11"/>
    <w:rsid w:val="59856B4D"/>
    <w:rsid w:val="5986F4D1"/>
    <w:rsid w:val="598CA6C8"/>
    <w:rsid w:val="59915D70"/>
    <w:rsid w:val="59987871"/>
    <w:rsid w:val="599AD4C5"/>
    <w:rsid w:val="599C772A"/>
    <w:rsid w:val="599E0639"/>
    <w:rsid w:val="59A0F9D9"/>
    <w:rsid w:val="59A12060"/>
    <w:rsid w:val="59A872A5"/>
    <w:rsid w:val="59ACAC1D"/>
    <w:rsid w:val="59B6A519"/>
    <w:rsid w:val="59B6DD40"/>
    <w:rsid w:val="59BD6291"/>
    <w:rsid w:val="59BFE0B1"/>
    <w:rsid w:val="59C9D9D2"/>
    <w:rsid w:val="59CE2620"/>
    <w:rsid w:val="59D06D0B"/>
    <w:rsid w:val="59D1C0A5"/>
    <w:rsid w:val="59D3368F"/>
    <w:rsid w:val="59DA86D0"/>
    <w:rsid w:val="59F3145C"/>
    <w:rsid w:val="59F447C4"/>
    <w:rsid w:val="59F53E3C"/>
    <w:rsid w:val="5A0593EC"/>
    <w:rsid w:val="5A0F651A"/>
    <w:rsid w:val="5A11064F"/>
    <w:rsid w:val="5A1323E4"/>
    <w:rsid w:val="5A14BAED"/>
    <w:rsid w:val="5A1B145F"/>
    <w:rsid w:val="5A1BCB8C"/>
    <w:rsid w:val="5A1C3085"/>
    <w:rsid w:val="5A24F49C"/>
    <w:rsid w:val="5A38D637"/>
    <w:rsid w:val="5A3DE4E9"/>
    <w:rsid w:val="5A40C671"/>
    <w:rsid w:val="5A4A10CA"/>
    <w:rsid w:val="5A4B13B0"/>
    <w:rsid w:val="5A4F9302"/>
    <w:rsid w:val="5A50D4E0"/>
    <w:rsid w:val="5A51BE38"/>
    <w:rsid w:val="5A607257"/>
    <w:rsid w:val="5A64315A"/>
    <w:rsid w:val="5A660925"/>
    <w:rsid w:val="5A79E434"/>
    <w:rsid w:val="5A7C35C3"/>
    <w:rsid w:val="5A8BEA03"/>
    <w:rsid w:val="5A947008"/>
    <w:rsid w:val="5A96BC1D"/>
    <w:rsid w:val="5A9FFC0B"/>
    <w:rsid w:val="5AA26EDF"/>
    <w:rsid w:val="5AA5B033"/>
    <w:rsid w:val="5AAD1660"/>
    <w:rsid w:val="5ABA7BF9"/>
    <w:rsid w:val="5ABB7F50"/>
    <w:rsid w:val="5AC325F1"/>
    <w:rsid w:val="5AC606E0"/>
    <w:rsid w:val="5AC60B1C"/>
    <w:rsid w:val="5AC8F060"/>
    <w:rsid w:val="5AD19592"/>
    <w:rsid w:val="5AE6A83B"/>
    <w:rsid w:val="5AF99E7C"/>
    <w:rsid w:val="5B04B524"/>
    <w:rsid w:val="5B061AED"/>
    <w:rsid w:val="5B084404"/>
    <w:rsid w:val="5B0B0048"/>
    <w:rsid w:val="5B0B5F9F"/>
    <w:rsid w:val="5B11B65B"/>
    <w:rsid w:val="5B15E547"/>
    <w:rsid w:val="5B182434"/>
    <w:rsid w:val="5B18B04F"/>
    <w:rsid w:val="5B1988AA"/>
    <w:rsid w:val="5B1E112B"/>
    <w:rsid w:val="5B2EFDF1"/>
    <w:rsid w:val="5B368E6F"/>
    <w:rsid w:val="5B3B058B"/>
    <w:rsid w:val="5B3E4AF3"/>
    <w:rsid w:val="5B4937F0"/>
    <w:rsid w:val="5B4CA9F6"/>
    <w:rsid w:val="5B4FC5D4"/>
    <w:rsid w:val="5B577FB0"/>
    <w:rsid w:val="5B5B01C6"/>
    <w:rsid w:val="5B5BE437"/>
    <w:rsid w:val="5B72F326"/>
    <w:rsid w:val="5B773837"/>
    <w:rsid w:val="5B793A38"/>
    <w:rsid w:val="5B7E0C4B"/>
    <w:rsid w:val="5B7E2CE4"/>
    <w:rsid w:val="5B833B20"/>
    <w:rsid w:val="5B8B8C42"/>
    <w:rsid w:val="5B900961"/>
    <w:rsid w:val="5B958641"/>
    <w:rsid w:val="5B9B9BD9"/>
    <w:rsid w:val="5B9BE790"/>
    <w:rsid w:val="5B9CDA8D"/>
    <w:rsid w:val="5B9D92C8"/>
    <w:rsid w:val="5BA1A115"/>
    <w:rsid w:val="5BA4E02F"/>
    <w:rsid w:val="5BAAE2A8"/>
    <w:rsid w:val="5BB001FB"/>
    <w:rsid w:val="5BB5AF13"/>
    <w:rsid w:val="5BB8A16E"/>
    <w:rsid w:val="5BCFE312"/>
    <w:rsid w:val="5BD78223"/>
    <w:rsid w:val="5BD8DE8E"/>
    <w:rsid w:val="5BDA5598"/>
    <w:rsid w:val="5BDF3CE1"/>
    <w:rsid w:val="5BE096E2"/>
    <w:rsid w:val="5BE35F1A"/>
    <w:rsid w:val="5BF099BA"/>
    <w:rsid w:val="5BF56B82"/>
    <w:rsid w:val="5C04779A"/>
    <w:rsid w:val="5C065BC0"/>
    <w:rsid w:val="5C08D59E"/>
    <w:rsid w:val="5C094E74"/>
    <w:rsid w:val="5C0AAFC6"/>
    <w:rsid w:val="5C11FD3A"/>
    <w:rsid w:val="5C200065"/>
    <w:rsid w:val="5C22DD5B"/>
    <w:rsid w:val="5C27FCE0"/>
    <w:rsid w:val="5C2800BA"/>
    <w:rsid w:val="5C2AEAAC"/>
    <w:rsid w:val="5C2CA68F"/>
    <w:rsid w:val="5C413F80"/>
    <w:rsid w:val="5C461324"/>
    <w:rsid w:val="5C4889E7"/>
    <w:rsid w:val="5C49FDA0"/>
    <w:rsid w:val="5C4A78F0"/>
    <w:rsid w:val="5C521084"/>
    <w:rsid w:val="5C543BD6"/>
    <w:rsid w:val="5C58E1E9"/>
    <w:rsid w:val="5C6661AD"/>
    <w:rsid w:val="5C69989D"/>
    <w:rsid w:val="5C741ED7"/>
    <w:rsid w:val="5C800069"/>
    <w:rsid w:val="5C816D22"/>
    <w:rsid w:val="5C8301FF"/>
    <w:rsid w:val="5C85E0ED"/>
    <w:rsid w:val="5C86D5B1"/>
    <w:rsid w:val="5C87F642"/>
    <w:rsid w:val="5C8A9B11"/>
    <w:rsid w:val="5C8EF4E2"/>
    <w:rsid w:val="5C97B017"/>
    <w:rsid w:val="5C9A87D1"/>
    <w:rsid w:val="5CA36936"/>
    <w:rsid w:val="5CAFD4DB"/>
    <w:rsid w:val="5CB0D438"/>
    <w:rsid w:val="5CB87935"/>
    <w:rsid w:val="5CBB3B4B"/>
    <w:rsid w:val="5CBE25F1"/>
    <w:rsid w:val="5CBE9D97"/>
    <w:rsid w:val="5CC0DCD5"/>
    <w:rsid w:val="5CC0E774"/>
    <w:rsid w:val="5CC32C22"/>
    <w:rsid w:val="5CC33816"/>
    <w:rsid w:val="5CC68FCC"/>
    <w:rsid w:val="5CCBE174"/>
    <w:rsid w:val="5CCE0460"/>
    <w:rsid w:val="5CD0A424"/>
    <w:rsid w:val="5CD495EF"/>
    <w:rsid w:val="5CDCE3C8"/>
    <w:rsid w:val="5CDFAD58"/>
    <w:rsid w:val="5CF61AF9"/>
    <w:rsid w:val="5CFB82A4"/>
    <w:rsid w:val="5D078A1F"/>
    <w:rsid w:val="5D07A0B7"/>
    <w:rsid w:val="5D0804C6"/>
    <w:rsid w:val="5D0A74AB"/>
    <w:rsid w:val="5D0E3446"/>
    <w:rsid w:val="5D1182E3"/>
    <w:rsid w:val="5D12AD88"/>
    <w:rsid w:val="5D12EB0D"/>
    <w:rsid w:val="5D133AD5"/>
    <w:rsid w:val="5D13911C"/>
    <w:rsid w:val="5D1411EB"/>
    <w:rsid w:val="5D19FD45"/>
    <w:rsid w:val="5D1F1B8C"/>
    <w:rsid w:val="5D2430BB"/>
    <w:rsid w:val="5D246479"/>
    <w:rsid w:val="5D376C3A"/>
    <w:rsid w:val="5D396329"/>
    <w:rsid w:val="5D3A9539"/>
    <w:rsid w:val="5D42F8A2"/>
    <w:rsid w:val="5D50E0C5"/>
    <w:rsid w:val="5D5DEC82"/>
    <w:rsid w:val="5D665343"/>
    <w:rsid w:val="5D6B36AD"/>
    <w:rsid w:val="5D6EB527"/>
    <w:rsid w:val="5D7A78CE"/>
    <w:rsid w:val="5D7B18B0"/>
    <w:rsid w:val="5D818E28"/>
    <w:rsid w:val="5D853DA7"/>
    <w:rsid w:val="5D8582C1"/>
    <w:rsid w:val="5D8671D7"/>
    <w:rsid w:val="5D868740"/>
    <w:rsid w:val="5D8F8A57"/>
    <w:rsid w:val="5D908B7D"/>
    <w:rsid w:val="5D91451B"/>
    <w:rsid w:val="5D95FADE"/>
    <w:rsid w:val="5D99E168"/>
    <w:rsid w:val="5D9A46FF"/>
    <w:rsid w:val="5D9ACB7C"/>
    <w:rsid w:val="5D9BF1C7"/>
    <w:rsid w:val="5DA51BA6"/>
    <w:rsid w:val="5DB44559"/>
    <w:rsid w:val="5DBE6576"/>
    <w:rsid w:val="5DBEBC41"/>
    <w:rsid w:val="5DBFCCFC"/>
    <w:rsid w:val="5DC88C86"/>
    <w:rsid w:val="5DDD1419"/>
    <w:rsid w:val="5DDE0253"/>
    <w:rsid w:val="5DE3ADBE"/>
    <w:rsid w:val="5DE3C0B5"/>
    <w:rsid w:val="5DE45A48"/>
    <w:rsid w:val="5DE7DEAE"/>
    <w:rsid w:val="5DECF700"/>
    <w:rsid w:val="5DF0BD66"/>
    <w:rsid w:val="5DF16D88"/>
    <w:rsid w:val="5DF1F08C"/>
    <w:rsid w:val="5DF2BFF6"/>
    <w:rsid w:val="5DF4614D"/>
    <w:rsid w:val="5DF6BEF7"/>
    <w:rsid w:val="5E05517D"/>
    <w:rsid w:val="5E190F1A"/>
    <w:rsid w:val="5E1AB312"/>
    <w:rsid w:val="5E204957"/>
    <w:rsid w:val="5E27C4CC"/>
    <w:rsid w:val="5E32C414"/>
    <w:rsid w:val="5E3776FA"/>
    <w:rsid w:val="5E387B1B"/>
    <w:rsid w:val="5E3CD3D7"/>
    <w:rsid w:val="5E41CB0F"/>
    <w:rsid w:val="5E4739F2"/>
    <w:rsid w:val="5E493CC2"/>
    <w:rsid w:val="5E544996"/>
    <w:rsid w:val="5E62BAB4"/>
    <w:rsid w:val="5E692284"/>
    <w:rsid w:val="5E71A9AD"/>
    <w:rsid w:val="5E736C65"/>
    <w:rsid w:val="5E81421B"/>
    <w:rsid w:val="5E9596A2"/>
    <w:rsid w:val="5E95EE53"/>
    <w:rsid w:val="5E9E33B1"/>
    <w:rsid w:val="5E9EDD89"/>
    <w:rsid w:val="5EA130C1"/>
    <w:rsid w:val="5EA149B6"/>
    <w:rsid w:val="5EA6174C"/>
    <w:rsid w:val="5EA6FE44"/>
    <w:rsid w:val="5EB25FB0"/>
    <w:rsid w:val="5EB80BD5"/>
    <w:rsid w:val="5EBBFA32"/>
    <w:rsid w:val="5EC26FE2"/>
    <w:rsid w:val="5EC7353D"/>
    <w:rsid w:val="5ED1FBEB"/>
    <w:rsid w:val="5ED6A76A"/>
    <w:rsid w:val="5EE526F1"/>
    <w:rsid w:val="5EEACC5C"/>
    <w:rsid w:val="5EED6F1F"/>
    <w:rsid w:val="5EFB0F37"/>
    <w:rsid w:val="5F048BA3"/>
    <w:rsid w:val="5F0BC84F"/>
    <w:rsid w:val="5F13F774"/>
    <w:rsid w:val="5F215842"/>
    <w:rsid w:val="5F217CA6"/>
    <w:rsid w:val="5F225228"/>
    <w:rsid w:val="5F23391B"/>
    <w:rsid w:val="5F25777E"/>
    <w:rsid w:val="5F278F69"/>
    <w:rsid w:val="5F279598"/>
    <w:rsid w:val="5F2DF27B"/>
    <w:rsid w:val="5F31CB3F"/>
    <w:rsid w:val="5F3831AF"/>
    <w:rsid w:val="5F3D963D"/>
    <w:rsid w:val="5F4041CA"/>
    <w:rsid w:val="5F438DC5"/>
    <w:rsid w:val="5F466F8F"/>
    <w:rsid w:val="5F48AD28"/>
    <w:rsid w:val="5F49E853"/>
    <w:rsid w:val="5F4F3027"/>
    <w:rsid w:val="5F528618"/>
    <w:rsid w:val="5F55BF19"/>
    <w:rsid w:val="5F55F95E"/>
    <w:rsid w:val="5F5B88A8"/>
    <w:rsid w:val="5F5CBB93"/>
    <w:rsid w:val="5F718876"/>
    <w:rsid w:val="5F79137B"/>
    <w:rsid w:val="5F7F4740"/>
    <w:rsid w:val="5F7F7FD6"/>
    <w:rsid w:val="5F80B28C"/>
    <w:rsid w:val="5F815722"/>
    <w:rsid w:val="5F824426"/>
    <w:rsid w:val="5F83235D"/>
    <w:rsid w:val="5F93D1AC"/>
    <w:rsid w:val="5F9BCEB6"/>
    <w:rsid w:val="5F9DD208"/>
    <w:rsid w:val="5FA411AF"/>
    <w:rsid w:val="5FA8F68C"/>
    <w:rsid w:val="5FB254C9"/>
    <w:rsid w:val="5FBD45F5"/>
    <w:rsid w:val="5FBE0655"/>
    <w:rsid w:val="5FC4B551"/>
    <w:rsid w:val="5FC60AAA"/>
    <w:rsid w:val="5FC83E42"/>
    <w:rsid w:val="5FD4FB26"/>
    <w:rsid w:val="5FD6E901"/>
    <w:rsid w:val="5FD8A438"/>
    <w:rsid w:val="5FE1E870"/>
    <w:rsid w:val="5FE4315D"/>
    <w:rsid w:val="5FE8257D"/>
    <w:rsid w:val="5FEBF7FC"/>
    <w:rsid w:val="5FF01015"/>
    <w:rsid w:val="5FF6AB94"/>
    <w:rsid w:val="6000AC62"/>
    <w:rsid w:val="60179A4E"/>
    <w:rsid w:val="601F3ED8"/>
    <w:rsid w:val="602CADA6"/>
    <w:rsid w:val="6033A860"/>
    <w:rsid w:val="603761FB"/>
    <w:rsid w:val="60468D73"/>
    <w:rsid w:val="6046D5DB"/>
    <w:rsid w:val="6049D368"/>
    <w:rsid w:val="60619EBA"/>
    <w:rsid w:val="60681B41"/>
    <w:rsid w:val="606E18A8"/>
    <w:rsid w:val="607D8803"/>
    <w:rsid w:val="60943620"/>
    <w:rsid w:val="60944440"/>
    <w:rsid w:val="609AF577"/>
    <w:rsid w:val="60A0CF6B"/>
    <w:rsid w:val="60A779E4"/>
    <w:rsid w:val="60AA9B66"/>
    <w:rsid w:val="60B4B5FB"/>
    <w:rsid w:val="60BD2383"/>
    <w:rsid w:val="60C0D116"/>
    <w:rsid w:val="60CAF234"/>
    <w:rsid w:val="60CFB597"/>
    <w:rsid w:val="60D2A7F0"/>
    <w:rsid w:val="60D531D8"/>
    <w:rsid w:val="60DD8422"/>
    <w:rsid w:val="60E1B19E"/>
    <w:rsid w:val="60ECF99E"/>
    <w:rsid w:val="60EE7723"/>
    <w:rsid w:val="60F08EAD"/>
    <w:rsid w:val="60FA15F1"/>
    <w:rsid w:val="6108DFA3"/>
    <w:rsid w:val="610A538B"/>
    <w:rsid w:val="610AA1BC"/>
    <w:rsid w:val="610C4747"/>
    <w:rsid w:val="610CD5AC"/>
    <w:rsid w:val="6117032C"/>
    <w:rsid w:val="611DEA13"/>
    <w:rsid w:val="611FA009"/>
    <w:rsid w:val="6124D0B5"/>
    <w:rsid w:val="612AD5BC"/>
    <w:rsid w:val="6139FC5F"/>
    <w:rsid w:val="613A2143"/>
    <w:rsid w:val="614882EB"/>
    <w:rsid w:val="61492398"/>
    <w:rsid w:val="614ADCFD"/>
    <w:rsid w:val="614E24EE"/>
    <w:rsid w:val="61500181"/>
    <w:rsid w:val="615069A8"/>
    <w:rsid w:val="61538AEE"/>
    <w:rsid w:val="61551326"/>
    <w:rsid w:val="615F89C0"/>
    <w:rsid w:val="616D8295"/>
    <w:rsid w:val="616F8E8E"/>
    <w:rsid w:val="617AEDA9"/>
    <w:rsid w:val="61800B8D"/>
    <w:rsid w:val="6186932F"/>
    <w:rsid w:val="6186EB85"/>
    <w:rsid w:val="618727C6"/>
    <w:rsid w:val="6187397D"/>
    <w:rsid w:val="6193CEF9"/>
    <w:rsid w:val="619983C7"/>
    <w:rsid w:val="619D10DA"/>
    <w:rsid w:val="61A37B74"/>
    <w:rsid w:val="61A459EF"/>
    <w:rsid w:val="61A88EDD"/>
    <w:rsid w:val="61AD8BEE"/>
    <w:rsid w:val="61B31E7B"/>
    <w:rsid w:val="61B9AE4F"/>
    <w:rsid w:val="61BB7B36"/>
    <w:rsid w:val="61C03E69"/>
    <w:rsid w:val="61C2C587"/>
    <w:rsid w:val="61C60BE4"/>
    <w:rsid w:val="61CD4563"/>
    <w:rsid w:val="61D4460B"/>
    <w:rsid w:val="61DCCF0F"/>
    <w:rsid w:val="61EA7E9C"/>
    <w:rsid w:val="61EDC0D4"/>
    <w:rsid w:val="61F6C885"/>
    <w:rsid w:val="61F96304"/>
    <w:rsid w:val="61FD9B25"/>
    <w:rsid w:val="6201F3D1"/>
    <w:rsid w:val="62054A72"/>
    <w:rsid w:val="62074E4E"/>
    <w:rsid w:val="6208CD5A"/>
    <w:rsid w:val="621C4577"/>
    <w:rsid w:val="621DF708"/>
    <w:rsid w:val="622874FB"/>
    <w:rsid w:val="622EB0C6"/>
    <w:rsid w:val="62306EBF"/>
    <w:rsid w:val="62326218"/>
    <w:rsid w:val="62340627"/>
    <w:rsid w:val="623437B4"/>
    <w:rsid w:val="62507F60"/>
    <w:rsid w:val="6254FF4B"/>
    <w:rsid w:val="6255888A"/>
    <w:rsid w:val="625F4606"/>
    <w:rsid w:val="625FE033"/>
    <w:rsid w:val="6266ABCB"/>
    <w:rsid w:val="626B63D3"/>
    <w:rsid w:val="626CD4FF"/>
    <w:rsid w:val="626D2EC4"/>
    <w:rsid w:val="62703A55"/>
    <w:rsid w:val="627142BF"/>
    <w:rsid w:val="6272DC06"/>
    <w:rsid w:val="627E1607"/>
    <w:rsid w:val="62820899"/>
    <w:rsid w:val="6288A5A5"/>
    <w:rsid w:val="628F3A66"/>
    <w:rsid w:val="6290389D"/>
    <w:rsid w:val="62981054"/>
    <w:rsid w:val="629C74FA"/>
    <w:rsid w:val="62A3AB4F"/>
    <w:rsid w:val="62A8199B"/>
    <w:rsid w:val="62AEF65C"/>
    <w:rsid w:val="62BEB8E9"/>
    <w:rsid w:val="62C5344E"/>
    <w:rsid w:val="62CF1E3C"/>
    <w:rsid w:val="62CF9F1C"/>
    <w:rsid w:val="62D6631C"/>
    <w:rsid w:val="62D87277"/>
    <w:rsid w:val="62D93D2D"/>
    <w:rsid w:val="62DCFF71"/>
    <w:rsid w:val="62E22358"/>
    <w:rsid w:val="62E48292"/>
    <w:rsid w:val="62E4DC5E"/>
    <w:rsid w:val="62E90080"/>
    <w:rsid w:val="62EB8688"/>
    <w:rsid w:val="62F83441"/>
    <w:rsid w:val="6303972F"/>
    <w:rsid w:val="631257C4"/>
    <w:rsid w:val="63133747"/>
    <w:rsid w:val="631CEC36"/>
    <w:rsid w:val="631DDE93"/>
    <w:rsid w:val="63258BFD"/>
    <w:rsid w:val="632E704D"/>
    <w:rsid w:val="633070B7"/>
    <w:rsid w:val="63330BEB"/>
    <w:rsid w:val="633B2049"/>
    <w:rsid w:val="633B4C2A"/>
    <w:rsid w:val="6347A70C"/>
    <w:rsid w:val="634F54EB"/>
    <w:rsid w:val="63548516"/>
    <w:rsid w:val="63585718"/>
    <w:rsid w:val="63595633"/>
    <w:rsid w:val="635B3BC9"/>
    <w:rsid w:val="635D9179"/>
    <w:rsid w:val="635DD304"/>
    <w:rsid w:val="635E58B3"/>
    <w:rsid w:val="6368A63E"/>
    <w:rsid w:val="6372B744"/>
    <w:rsid w:val="6373478B"/>
    <w:rsid w:val="6382F00F"/>
    <w:rsid w:val="638380C6"/>
    <w:rsid w:val="638BC97A"/>
    <w:rsid w:val="639F955D"/>
    <w:rsid w:val="63A1AAA6"/>
    <w:rsid w:val="63A62DED"/>
    <w:rsid w:val="63A70C5B"/>
    <w:rsid w:val="63B09233"/>
    <w:rsid w:val="63B9A791"/>
    <w:rsid w:val="63B9F67D"/>
    <w:rsid w:val="63C68D3B"/>
    <w:rsid w:val="63C70119"/>
    <w:rsid w:val="63C84F7C"/>
    <w:rsid w:val="63C86C8D"/>
    <w:rsid w:val="63D0CB36"/>
    <w:rsid w:val="63D1F1F3"/>
    <w:rsid w:val="63D20696"/>
    <w:rsid w:val="63D434E1"/>
    <w:rsid w:val="63D62243"/>
    <w:rsid w:val="63D7A74F"/>
    <w:rsid w:val="63DC568D"/>
    <w:rsid w:val="63ED1DA4"/>
    <w:rsid w:val="63EDAC9B"/>
    <w:rsid w:val="63EFE57E"/>
    <w:rsid w:val="63F08E4B"/>
    <w:rsid w:val="63F47463"/>
    <w:rsid w:val="63F7CE07"/>
    <w:rsid w:val="63F7DB7F"/>
    <w:rsid w:val="64020A83"/>
    <w:rsid w:val="64039A27"/>
    <w:rsid w:val="64055470"/>
    <w:rsid w:val="640A17EB"/>
    <w:rsid w:val="640B506E"/>
    <w:rsid w:val="6412CEA5"/>
    <w:rsid w:val="64134778"/>
    <w:rsid w:val="64144A52"/>
    <w:rsid w:val="64246C5F"/>
    <w:rsid w:val="642CC1CC"/>
    <w:rsid w:val="64306505"/>
    <w:rsid w:val="643AD0D5"/>
    <w:rsid w:val="643C5AD0"/>
    <w:rsid w:val="6440C5BE"/>
    <w:rsid w:val="64531F3D"/>
    <w:rsid w:val="64540DEF"/>
    <w:rsid w:val="6457CC0F"/>
    <w:rsid w:val="645D5FD2"/>
    <w:rsid w:val="64631914"/>
    <w:rsid w:val="6463E7DA"/>
    <w:rsid w:val="646A7C18"/>
    <w:rsid w:val="646AA52E"/>
    <w:rsid w:val="647A7C4F"/>
    <w:rsid w:val="647E0D0B"/>
    <w:rsid w:val="64891AB0"/>
    <w:rsid w:val="6489EE36"/>
    <w:rsid w:val="649007E8"/>
    <w:rsid w:val="6496832D"/>
    <w:rsid w:val="6498DD1A"/>
    <w:rsid w:val="649BAF65"/>
    <w:rsid w:val="649C9A1C"/>
    <w:rsid w:val="649D357D"/>
    <w:rsid w:val="64A4E762"/>
    <w:rsid w:val="64A58B90"/>
    <w:rsid w:val="64B05B3C"/>
    <w:rsid w:val="64B3BBD3"/>
    <w:rsid w:val="64B5B5DD"/>
    <w:rsid w:val="64C38B1A"/>
    <w:rsid w:val="64D267CD"/>
    <w:rsid w:val="64E3382F"/>
    <w:rsid w:val="64E448C1"/>
    <w:rsid w:val="64E6CDDF"/>
    <w:rsid w:val="64ECAB94"/>
    <w:rsid w:val="64F35F27"/>
    <w:rsid w:val="64F3F1EE"/>
    <w:rsid w:val="64FDE2A7"/>
    <w:rsid w:val="6514A21E"/>
    <w:rsid w:val="651CA0DE"/>
    <w:rsid w:val="65205FFE"/>
    <w:rsid w:val="65209021"/>
    <w:rsid w:val="652ADA43"/>
    <w:rsid w:val="652D548F"/>
    <w:rsid w:val="652F0D77"/>
    <w:rsid w:val="6531FE51"/>
    <w:rsid w:val="6538DC51"/>
    <w:rsid w:val="65390CD7"/>
    <w:rsid w:val="653DECEA"/>
    <w:rsid w:val="6541EF3E"/>
    <w:rsid w:val="6544EBC3"/>
    <w:rsid w:val="655292DF"/>
    <w:rsid w:val="6555980F"/>
    <w:rsid w:val="655B84D7"/>
    <w:rsid w:val="656395D2"/>
    <w:rsid w:val="656412F3"/>
    <w:rsid w:val="6565BA35"/>
    <w:rsid w:val="656A61B9"/>
    <w:rsid w:val="6572339C"/>
    <w:rsid w:val="657AD388"/>
    <w:rsid w:val="65852962"/>
    <w:rsid w:val="6587AD2F"/>
    <w:rsid w:val="658921C8"/>
    <w:rsid w:val="65986DAD"/>
    <w:rsid w:val="659B502F"/>
    <w:rsid w:val="65A79BDF"/>
    <w:rsid w:val="65AFCF6C"/>
    <w:rsid w:val="65B2CF49"/>
    <w:rsid w:val="65B7E070"/>
    <w:rsid w:val="65C22E92"/>
    <w:rsid w:val="65CEDA25"/>
    <w:rsid w:val="65CFEE14"/>
    <w:rsid w:val="65D562D7"/>
    <w:rsid w:val="65D90F15"/>
    <w:rsid w:val="65EDC070"/>
    <w:rsid w:val="65F4D559"/>
    <w:rsid w:val="65F6260A"/>
    <w:rsid w:val="65FB61BD"/>
    <w:rsid w:val="65FBCDC1"/>
    <w:rsid w:val="65FC5DA6"/>
    <w:rsid w:val="66015C8A"/>
    <w:rsid w:val="66032146"/>
    <w:rsid w:val="6603B9E2"/>
    <w:rsid w:val="66064C79"/>
    <w:rsid w:val="661943E2"/>
    <w:rsid w:val="66246FE9"/>
    <w:rsid w:val="6627533A"/>
    <w:rsid w:val="662A973E"/>
    <w:rsid w:val="662D40EE"/>
    <w:rsid w:val="66377337"/>
    <w:rsid w:val="66507CEA"/>
    <w:rsid w:val="66579307"/>
    <w:rsid w:val="6659A480"/>
    <w:rsid w:val="665B6A36"/>
    <w:rsid w:val="666AC7A0"/>
    <w:rsid w:val="66718B89"/>
    <w:rsid w:val="66727447"/>
    <w:rsid w:val="6674F08D"/>
    <w:rsid w:val="6678096B"/>
    <w:rsid w:val="66887BF5"/>
    <w:rsid w:val="6694A764"/>
    <w:rsid w:val="6694E95C"/>
    <w:rsid w:val="66955AFD"/>
    <w:rsid w:val="669DCBEA"/>
    <w:rsid w:val="66A4240B"/>
    <w:rsid w:val="66A4D618"/>
    <w:rsid w:val="66ADD7F4"/>
    <w:rsid w:val="66B34CF1"/>
    <w:rsid w:val="66B8B2F9"/>
    <w:rsid w:val="66BA65FE"/>
    <w:rsid w:val="66C543E4"/>
    <w:rsid w:val="66D34142"/>
    <w:rsid w:val="66EA193E"/>
    <w:rsid w:val="66F6A269"/>
    <w:rsid w:val="66F6F03A"/>
    <w:rsid w:val="6703EA0D"/>
    <w:rsid w:val="67067F10"/>
    <w:rsid w:val="6706D6CB"/>
    <w:rsid w:val="67093B8F"/>
    <w:rsid w:val="670C41A6"/>
    <w:rsid w:val="6715048B"/>
    <w:rsid w:val="671C34E9"/>
    <w:rsid w:val="671CD9C6"/>
    <w:rsid w:val="6722BBFF"/>
    <w:rsid w:val="67235533"/>
    <w:rsid w:val="672BFAF4"/>
    <w:rsid w:val="67323E2C"/>
    <w:rsid w:val="67366C9D"/>
    <w:rsid w:val="673A5148"/>
    <w:rsid w:val="673F862C"/>
    <w:rsid w:val="6741FF5E"/>
    <w:rsid w:val="67439E16"/>
    <w:rsid w:val="674A61B5"/>
    <w:rsid w:val="67511E4D"/>
    <w:rsid w:val="6760B014"/>
    <w:rsid w:val="67629F19"/>
    <w:rsid w:val="676E2FD8"/>
    <w:rsid w:val="6771A621"/>
    <w:rsid w:val="677BFB18"/>
    <w:rsid w:val="67844939"/>
    <w:rsid w:val="67872476"/>
    <w:rsid w:val="67883086"/>
    <w:rsid w:val="679252E6"/>
    <w:rsid w:val="67938C4B"/>
    <w:rsid w:val="6797D542"/>
    <w:rsid w:val="67998749"/>
    <w:rsid w:val="679A3132"/>
    <w:rsid w:val="679F447D"/>
    <w:rsid w:val="679FFD7A"/>
    <w:rsid w:val="67BF54F3"/>
    <w:rsid w:val="67CFA22E"/>
    <w:rsid w:val="67E791CB"/>
    <w:rsid w:val="67EBFD1D"/>
    <w:rsid w:val="67EEAE5C"/>
    <w:rsid w:val="67F40173"/>
    <w:rsid w:val="67F60D08"/>
    <w:rsid w:val="67F90EAD"/>
    <w:rsid w:val="68012D22"/>
    <w:rsid w:val="6809A8C3"/>
    <w:rsid w:val="680B7DF4"/>
    <w:rsid w:val="680C054E"/>
    <w:rsid w:val="681444F9"/>
    <w:rsid w:val="681EC780"/>
    <w:rsid w:val="6827F639"/>
    <w:rsid w:val="6830C898"/>
    <w:rsid w:val="6831AB5B"/>
    <w:rsid w:val="68376109"/>
    <w:rsid w:val="6844BE1F"/>
    <w:rsid w:val="684E5928"/>
    <w:rsid w:val="6858234C"/>
    <w:rsid w:val="685957E0"/>
    <w:rsid w:val="6859B390"/>
    <w:rsid w:val="685A6BAC"/>
    <w:rsid w:val="68643BED"/>
    <w:rsid w:val="6866CBED"/>
    <w:rsid w:val="6868EAE7"/>
    <w:rsid w:val="6871B354"/>
    <w:rsid w:val="68759A28"/>
    <w:rsid w:val="6875BFFC"/>
    <w:rsid w:val="68864395"/>
    <w:rsid w:val="688B59B8"/>
    <w:rsid w:val="688B6B4C"/>
    <w:rsid w:val="688BC7E8"/>
    <w:rsid w:val="688C86B2"/>
    <w:rsid w:val="688CE056"/>
    <w:rsid w:val="688DD826"/>
    <w:rsid w:val="689A3A51"/>
    <w:rsid w:val="68AD34E5"/>
    <w:rsid w:val="68B9EEBB"/>
    <w:rsid w:val="68C0F560"/>
    <w:rsid w:val="68C408F6"/>
    <w:rsid w:val="68D1C9C3"/>
    <w:rsid w:val="68D70B4A"/>
    <w:rsid w:val="68DB2CEB"/>
    <w:rsid w:val="68DDAEE4"/>
    <w:rsid w:val="68E3E80F"/>
    <w:rsid w:val="68E70189"/>
    <w:rsid w:val="68E75BFD"/>
    <w:rsid w:val="68F4B818"/>
    <w:rsid w:val="68FA2339"/>
    <w:rsid w:val="68FF73CC"/>
    <w:rsid w:val="6904C714"/>
    <w:rsid w:val="6908B0AE"/>
    <w:rsid w:val="690998E3"/>
    <w:rsid w:val="6910C56E"/>
    <w:rsid w:val="69218BC3"/>
    <w:rsid w:val="6921C8C7"/>
    <w:rsid w:val="692377A6"/>
    <w:rsid w:val="692478F3"/>
    <w:rsid w:val="69354DB5"/>
    <w:rsid w:val="6935A82B"/>
    <w:rsid w:val="69397DFB"/>
    <w:rsid w:val="693DE6C5"/>
    <w:rsid w:val="693FE134"/>
    <w:rsid w:val="6940FFA9"/>
    <w:rsid w:val="6943D7C8"/>
    <w:rsid w:val="69500C84"/>
    <w:rsid w:val="6952143C"/>
    <w:rsid w:val="69541DE2"/>
    <w:rsid w:val="6959EB01"/>
    <w:rsid w:val="695F04BB"/>
    <w:rsid w:val="69669E12"/>
    <w:rsid w:val="696941A9"/>
    <w:rsid w:val="6976FD9F"/>
    <w:rsid w:val="697D50CE"/>
    <w:rsid w:val="69819E46"/>
    <w:rsid w:val="69899720"/>
    <w:rsid w:val="698C6313"/>
    <w:rsid w:val="6990AC9B"/>
    <w:rsid w:val="699B5450"/>
    <w:rsid w:val="699C6F1F"/>
    <w:rsid w:val="69A236C5"/>
    <w:rsid w:val="69A66749"/>
    <w:rsid w:val="69A80E9E"/>
    <w:rsid w:val="69AB036A"/>
    <w:rsid w:val="69ACFD5E"/>
    <w:rsid w:val="69B72E6D"/>
    <w:rsid w:val="69C32213"/>
    <w:rsid w:val="69C76623"/>
    <w:rsid w:val="69D8DE63"/>
    <w:rsid w:val="69DB8553"/>
    <w:rsid w:val="69DBFAF9"/>
    <w:rsid w:val="69E08E80"/>
    <w:rsid w:val="69E680D8"/>
    <w:rsid w:val="69E90A8D"/>
    <w:rsid w:val="69E9BCCC"/>
    <w:rsid w:val="69F359C1"/>
    <w:rsid w:val="69F5F833"/>
    <w:rsid w:val="69FFB889"/>
    <w:rsid w:val="6A043881"/>
    <w:rsid w:val="6A0584E2"/>
    <w:rsid w:val="6A0685FB"/>
    <w:rsid w:val="6A0FF997"/>
    <w:rsid w:val="6A10981C"/>
    <w:rsid w:val="6A11D851"/>
    <w:rsid w:val="6A167CDA"/>
    <w:rsid w:val="6A1986FC"/>
    <w:rsid w:val="6A1DFF8D"/>
    <w:rsid w:val="6A22BFA9"/>
    <w:rsid w:val="6A2BABA2"/>
    <w:rsid w:val="6A3776D9"/>
    <w:rsid w:val="6A42EDE9"/>
    <w:rsid w:val="6A4C5A9D"/>
    <w:rsid w:val="6A5A3B02"/>
    <w:rsid w:val="6A641D91"/>
    <w:rsid w:val="6A680086"/>
    <w:rsid w:val="6A6936A4"/>
    <w:rsid w:val="6A6C77F5"/>
    <w:rsid w:val="6A6D40E7"/>
    <w:rsid w:val="6A7AB123"/>
    <w:rsid w:val="6A7B3ED8"/>
    <w:rsid w:val="6A8DFD22"/>
    <w:rsid w:val="6A974FE9"/>
    <w:rsid w:val="6A9AB6C4"/>
    <w:rsid w:val="6A9E2217"/>
    <w:rsid w:val="6AA5478B"/>
    <w:rsid w:val="6AADAC55"/>
    <w:rsid w:val="6ABBC9AA"/>
    <w:rsid w:val="6ABCDBFF"/>
    <w:rsid w:val="6AC9C76E"/>
    <w:rsid w:val="6AD84737"/>
    <w:rsid w:val="6AE5A8F0"/>
    <w:rsid w:val="6AE5DC10"/>
    <w:rsid w:val="6AEB23A0"/>
    <w:rsid w:val="6AEB3C62"/>
    <w:rsid w:val="6AF1CA23"/>
    <w:rsid w:val="6AF9A29E"/>
    <w:rsid w:val="6AFC43F3"/>
    <w:rsid w:val="6AFE174F"/>
    <w:rsid w:val="6AFFB394"/>
    <w:rsid w:val="6B0C588B"/>
    <w:rsid w:val="6B0D0D06"/>
    <w:rsid w:val="6B105A41"/>
    <w:rsid w:val="6B1400BD"/>
    <w:rsid w:val="6B15A92D"/>
    <w:rsid w:val="6B15F721"/>
    <w:rsid w:val="6B1DB2B1"/>
    <w:rsid w:val="6B212715"/>
    <w:rsid w:val="6B26C7B6"/>
    <w:rsid w:val="6B2D583C"/>
    <w:rsid w:val="6B30EA47"/>
    <w:rsid w:val="6B347F3C"/>
    <w:rsid w:val="6B3922E0"/>
    <w:rsid w:val="6B3ACAE1"/>
    <w:rsid w:val="6B42EB03"/>
    <w:rsid w:val="6B47609F"/>
    <w:rsid w:val="6B48E35E"/>
    <w:rsid w:val="6B4AF625"/>
    <w:rsid w:val="6B4DD87D"/>
    <w:rsid w:val="6B53D341"/>
    <w:rsid w:val="6B550335"/>
    <w:rsid w:val="6B5D74B9"/>
    <w:rsid w:val="6B5EB118"/>
    <w:rsid w:val="6B696346"/>
    <w:rsid w:val="6B73BA40"/>
    <w:rsid w:val="6B755373"/>
    <w:rsid w:val="6B798470"/>
    <w:rsid w:val="6B7CEEB9"/>
    <w:rsid w:val="6B834631"/>
    <w:rsid w:val="6B8630B1"/>
    <w:rsid w:val="6B938FE6"/>
    <w:rsid w:val="6B991C7C"/>
    <w:rsid w:val="6B9D7A92"/>
    <w:rsid w:val="6BA5A869"/>
    <w:rsid w:val="6BB02302"/>
    <w:rsid w:val="6BB731A9"/>
    <w:rsid w:val="6BBCE0CE"/>
    <w:rsid w:val="6BBF7B97"/>
    <w:rsid w:val="6BC35D4B"/>
    <w:rsid w:val="6BC38AC4"/>
    <w:rsid w:val="6BC5C24A"/>
    <w:rsid w:val="6BC786A4"/>
    <w:rsid w:val="6BCA6607"/>
    <w:rsid w:val="6BD3473A"/>
    <w:rsid w:val="6BDB7A14"/>
    <w:rsid w:val="6BE1AD65"/>
    <w:rsid w:val="6BE5FA7A"/>
    <w:rsid w:val="6BEC877E"/>
    <w:rsid w:val="6BF1121B"/>
    <w:rsid w:val="6BF84C3A"/>
    <w:rsid w:val="6C08232F"/>
    <w:rsid w:val="6C09C44A"/>
    <w:rsid w:val="6C0AEAF2"/>
    <w:rsid w:val="6C0BED55"/>
    <w:rsid w:val="6C0E146A"/>
    <w:rsid w:val="6C0EE4E0"/>
    <w:rsid w:val="6C10F625"/>
    <w:rsid w:val="6C170F39"/>
    <w:rsid w:val="6C1D53CD"/>
    <w:rsid w:val="6C1EFCBF"/>
    <w:rsid w:val="6C2F9209"/>
    <w:rsid w:val="6C38B8AA"/>
    <w:rsid w:val="6C391750"/>
    <w:rsid w:val="6C3986A4"/>
    <w:rsid w:val="6C43ADB9"/>
    <w:rsid w:val="6C4AD7BA"/>
    <w:rsid w:val="6C4D3B94"/>
    <w:rsid w:val="6C4D494A"/>
    <w:rsid w:val="6C4D743D"/>
    <w:rsid w:val="6C51146B"/>
    <w:rsid w:val="6C5D99BF"/>
    <w:rsid w:val="6C61DD5C"/>
    <w:rsid w:val="6C648DB5"/>
    <w:rsid w:val="6C7655E8"/>
    <w:rsid w:val="6C7D48D5"/>
    <w:rsid w:val="6C89F984"/>
    <w:rsid w:val="6C8AC6A2"/>
    <w:rsid w:val="6C8BE526"/>
    <w:rsid w:val="6C90211D"/>
    <w:rsid w:val="6C9460E2"/>
    <w:rsid w:val="6C97A2FA"/>
    <w:rsid w:val="6C9A8F9A"/>
    <w:rsid w:val="6CAD627E"/>
    <w:rsid w:val="6CAEA1CB"/>
    <w:rsid w:val="6CB92A73"/>
    <w:rsid w:val="6CC13556"/>
    <w:rsid w:val="6CC41E33"/>
    <w:rsid w:val="6CC4253F"/>
    <w:rsid w:val="6CC70A2D"/>
    <w:rsid w:val="6CD26D73"/>
    <w:rsid w:val="6CD64D73"/>
    <w:rsid w:val="6CDBDD7A"/>
    <w:rsid w:val="6CDEB93D"/>
    <w:rsid w:val="6CE01ED1"/>
    <w:rsid w:val="6CE6A1C2"/>
    <w:rsid w:val="6CE979BE"/>
    <w:rsid w:val="6CEA78A2"/>
    <w:rsid w:val="6CEFA3A2"/>
    <w:rsid w:val="6CF8A886"/>
    <w:rsid w:val="6CFA79E8"/>
    <w:rsid w:val="6CFA856C"/>
    <w:rsid w:val="6CFDA0B3"/>
    <w:rsid w:val="6D03DA47"/>
    <w:rsid w:val="6D0E4303"/>
    <w:rsid w:val="6D189046"/>
    <w:rsid w:val="6D217B79"/>
    <w:rsid w:val="6D21D285"/>
    <w:rsid w:val="6D24E146"/>
    <w:rsid w:val="6D2CE25C"/>
    <w:rsid w:val="6D2DFD54"/>
    <w:rsid w:val="6D2F667A"/>
    <w:rsid w:val="6D30FC9A"/>
    <w:rsid w:val="6D3438D4"/>
    <w:rsid w:val="6D3A654E"/>
    <w:rsid w:val="6D3F3540"/>
    <w:rsid w:val="6D48B47C"/>
    <w:rsid w:val="6D4A6156"/>
    <w:rsid w:val="6D511503"/>
    <w:rsid w:val="6D55A04F"/>
    <w:rsid w:val="6D56BC3E"/>
    <w:rsid w:val="6D5F6C26"/>
    <w:rsid w:val="6D5FB233"/>
    <w:rsid w:val="6D60C008"/>
    <w:rsid w:val="6D64B6FC"/>
    <w:rsid w:val="6D656F96"/>
    <w:rsid w:val="6D671023"/>
    <w:rsid w:val="6D68CDB9"/>
    <w:rsid w:val="6D69CE38"/>
    <w:rsid w:val="6D6B4AE4"/>
    <w:rsid w:val="6D6CC97E"/>
    <w:rsid w:val="6D70DD34"/>
    <w:rsid w:val="6D70F5E8"/>
    <w:rsid w:val="6D764359"/>
    <w:rsid w:val="6D76C9BB"/>
    <w:rsid w:val="6D7BEB8B"/>
    <w:rsid w:val="6D87D692"/>
    <w:rsid w:val="6D8BF278"/>
    <w:rsid w:val="6D8F04A4"/>
    <w:rsid w:val="6D934EF2"/>
    <w:rsid w:val="6DB05414"/>
    <w:rsid w:val="6DB4DCD1"/>
    <w:rsid w:val="6DBBBB37"/>
    <w:rsid w:val="6DC62A58"/>
    <w:rsid w:val="6DCC3C46"/>
    <w:rsid w:val="6DDA81EF"/>
    <w:rsid w:val="6DE06E6F"/>
    <w:rsid w:val="6DEA1483"/>
    <w:rsid w:val="6DEA8220"/>
    <w:rsid w:val="6DED08E0"/>
    <w:rsid w:val="6DEDBBB1"/>
    <w:rsid w:val="6DF08A98"/>
    <w:rsid w:val="6DF1E8AF"/>
    <w:rsid w:val="6DF8A90C"/>
    <w:rsid w:val="6DFDADBD"/>
    <w:rsid w:val="6E0A0C89"/>
    <w:rsid w:val="6E0A38C3"/>
    <w:rsid w:val="6E0AD759"/>
    <w:rsid w:val="6E125920"/>
    <w:rsid w:val="6E22FE9C"/>
    <w:rsid w:val="6E23E18C"/>
    <w:rsid w:val="6E2A50A6"/>
    <w:rsid w:val="6E2C016B"/>
    <w:rsid w:val="6E2C826F"/>
    <w:rsid w:val="6E2FEA28"/>
    <w:rsid w:val="6E314360"/>
    <w:rsid w:val="6E350F88"/>
    <w:rsid w:val="6E38F193"/>
    <w:rsid w:val="6E396571"/>
    <w:rsid w:val="6E40CF83"/>
    <w:rsid w:val="6E446B87"/>
    <w:rsid w:val="6E54903F"/>
    <w:rsid w:val="6E59C238"/>
    <w:rsid w:val="6E6895DE"/>
    <w:rsid w:val="6E692593"/>
    <w:rsid w:val="6E6B278C"/>
    <w:rsid w:val="6E6FE7ED"/>
    <w:rsid w:val="6E750F37"/>
    <w:rsid w:val="6E7544F9"/>
    <w:rsid w:val="6E7558A4"/>
    <w:rsid w:val="6E7BCC3F"/>
    <w:rsid w:val="6E7C3C02"/>
    <w:rsid w:val="6E8177A0"/>
    <w:rsid w:val="6E820DBD"/>
    <w:rsid w:val="6E83A83B"/>
    <w:rsid w:val="6E8F24DF"/>
    <w:rsid w:val="6E927D22"/>
    <w:rsid w:val="6E9D6D17"/>
    <w:rsid w:val="6EA295E2"/>
    <w:rsid w:val="6EA59635"/>
    <w:rsid w:val="6EA9B307"/>
    <w:rsid w:val="6EAA1364"/>
    <w:rsid w:val="6EAA5987"/>
    <w:rsid w:val="6EAB90D0"/>
    <w:rsid w:val="6EAC4C6E"/>
    <w:rsid w:val="6EACDD4A"/>
    <w:rsid w:val="6EADD27F"/>
    <w:rsid w:val="6EB0028D"/>
    <w:rsid w:val="6EB12532"/>
    <w:rsid w:val="6EB48342"/>
    <w:rsid w:val="6EB62E44"/>
    <w:rsid w:val="6EBA8588"/>
    <w:rsid w:val="6EBD9F4C"/>
    <w:rsid w:val="6EBF1B3F"/>
    <w:rsid w:val="6EC5906C"/>
    <w:rsid w:val="6EC9E036"/>
    <w:rsid w:val="6ED0B1F3"/>
    <w:rsid w:val="6ED7302D"/>
    <w:rsid w:val="6EDCD502"/>
    <w:rsid w:val="6EDD12D8"/>
    <w:rsid w:val="6EE07160"/>
    <w:rsid w:val="6EEA6CC6"/>
    <w:rsid w:val="6EEAF2AB"/>
    <w:rsid w:val="6EEB1D03"/>
    <w:rsid w:val="6EEEC628"/>
    <w:rsid w:val="6EF173AB"/>
    <w:rsid w:val="6EF876CC"/>
    <w:rsid w:val="6EFA70F8"/>
    <w:rsid w:val="6F05B40D"/>
    <w:rsid w:val="6F09C237"/>
    <w:rsid w:val="6F0E7FBA"/>
    <w:rsid w:val="6F0FB2C7"/>
    <w:rsid w:val="6F15A016"/>
    <w:rsid w:val="6F24BC62"/>
    <w:rsid w:val="6F2C7A21"/>
    <w:rsid w:val="6F3836B1"/>
    <w:rsid w:val="6F40AD88"/>
    <w:rsid w:val="6F4235B3"/>
    <w:rsid w:val="6F446DCC"/>
    <w:rsid w:val="6F4550AF"/>
    <w:rsid w:val="6F4AAE78"/>
    <w:rsid w:val="6F4EAFFB"/>
    <w:rsid w:val="6F4F9AAF"/>
    <w:rsid w:val="6F5703E4"/>
    <w:rsid w:val="6F583AF3"/>
    <w:rsid w:val="6F58F4AB"/>
    <w:rsid w:val="6F5A0E58"/>
    <w:rsid w:val="6F5B8BC4"/>
    <w:rsid w:val="6F689C24"/>
    <w:rsid w:val="6F6AFF25"/>
    <w:rsid w:val="6F6B8CCE"/>
    <w:rsid w:val="6F6F9967"/>
    <w:rsid w:val="6F796B42"/>
    <w:rsid w:val="6F8440DF"/>
    <w:rsid w:val="6F8750CD"/>
    <w:rsid w:val="6F8974F5"/>
    <w:rsid w:val="6F8B7C2A"/>
    <w:rsid w:val="6F8FF139"/>
    <w:rsid w:val="6F97F28C"/>
    <w:rsid w:val="6FA05CF1"/>
    <w:rsid w:val="6FA84B33"/>
    <w:rsid w:val="6FA90C9C"/>
    <w:rsid w:val="6FB7B085"/>
    <w:rsid w:val="6FC02C05"/>
    <w:rsid w:val="6FC25F97"/>
    <w:rsid w:val="6FC8CFDE"/>
    <w:rsid w:val="6FCD3ACF"/>
    <w:rsid w:val="6FD42334"/>
    <w:rsid w:val="6FD8F91D"/>
    <w:rsid w:val="6FFEB7D9"/>
    <w:rsid w:val="6FFEFFB0"/>
    <w:rsid w:val="7008558E"/>
    <w:rsid w:val="70087301"/>
    <w:rsid w:val="7013D803"/>
    <w:rsid w:val="7019F99C"/>
    <w:rsid w:val="70205DD7"/>
    <w:rsid w:val="70214C5D"/>
    <w:rsid w:val="70304339"/>
    <w:rsid w:val="7031FB5C"/>
    <w:rsid w:val="7059A8E6"/>
    <w:rsid w:val="7059FC77"/>
    <w:rsid w:val="7063CE6D"/>
    <w:rsid w:val="7066522D"/>
    <w:rsid w:val="7066AA45"/>
    <w:rsid w:val="70703DDC"/>
    <w:rsid w:val="70737F17"/>
    <w:rsid w:val="70767359"/>
    <w:rsid w:val="7083AAFB"/>
    <w:rsid w:val="7086CAFA"/>
    <w:rsid w:val="7089A007"/>
    <w:rsid w:val="708D4111"/>
    <w:rsid w:val="708E9FD5"/>
    <w:rsid w:val="708F6123"/>
    <w:rsid w:val="708F7F4E"/>
    <w:rsid w:val="70932EB9"/>
    <w:rsid w:val="70936FB8"/>
    <w:rsid w:val="7095227F"/>
    <w:rsid w:val="70B14B60"/>
    <w:rsid w:val="70B4A143"/>
    <w:rsid w:val="70BBFE26"/>
    <w:rsid w:val="70BCCD81"/>
    <w:rsid w:val="70BEE048"/>
    <w:rsid w:val="70C5B724"/>
    <w:rsid w:val="70D3474D"/>
    <w:rsid w:val="70E14787"/>
    <w:rsid w:val="70E761C3"/>
    <w:rsid w:val="70EFB79B"/>
    <w:rsid w:val="70F25BFA"/>
    <w:rsid w:val="71049636"/>
    <w:rsid w:val="7105CF09"/>
    <w:rsid w:val="7106F0AA"/>
    <w:rsid w:val="71086407"/>
    <w:rsid w:val="710C8873"/>
    <w:rsid w:val="710D91F5"/>
    <w:rsid w:val="710E078D"/>
    <w:rsid w:val="7110B940"/>
    <w:rsid w:val="711336DB"/>
    <w:rsid w:val="71141FD4"/>
    <w:rsid w:val="7115E338"/>
    <w:rsid w:val="711D616E"/>
    <w:rsid w:val="712134D7"/>
    <w:rsid w:val="7127CE1B"/>
    <w:rsid w:val="712A5947"/>
    <w:rsid w:val="712B9B5E"/>
    <w:rsid w:val="712E1685"/>
    <w:rsid w:val="71329AE1"/>
    <w:rsid w:val="71365739"/>
    <w:rsid w:val="71475C35"/>
    <w:rsid w:val="714A7A7D"/>
    <w:rsid w:val="714CFCEE"/>
    <w:rsid w:val="714FBBC5"/>
    <w:rsid w:val="714FF651"/>
    <w:rsid w:val="7153CB76"/>
    <w:rsid w:val="7154F0FE"/>
    <w:rsid w:val="715A6028"/>
    <w:rsid w:val="715EFC6F"/>
    <w:rsid w:val="716E32EC"/>
    <w:rsid w:val="717CFD2B"/>
    <w:rsid w:val="717DEB1D"/>
    <w:rsid w:val="71807950"/>
    <w:rsid w:val="71829A57"/>
    <w:rsid w:val="7187E467"/>
    <w:rsid w:val="718A9863"/>
    <w:rsid w:val="7191FA71"/>
    <w:rsid w:val="71939AD5"/>
    <w:rsid w:val="7196C41B"/>
    <w:rsid w:val="7196CA66"/>
    <w:rsid w:val="719A0B6C"/>
    <w:rsid w:val="71A40CDF"/>
    <w:rsid w:val="71B78C17"/>
    <w:rsid w:val="71C1262A"/>
    <w:rsid w:val="71C45D7C"/>
    <w:rsid w:val="71C94812"/>
    <w:rsid w:val="71E0329D"/>
    <w:rsid w:val="71E8C5F4"/>
    <w:rsid w:val="71E9F9FA"/>
    <w:rsid w:val="71EC2065"/>
    <w:rsid w:val="71EFCCC7"/>
    <w:rsid w:val="71F8F1F2"/>
    <w:rsid w:val="71F9D4D1"/>
    <w:rsid w:val="7201CA4E"/>
    <w:rsid w:val="720A0B3B"/>
    <w:rsid w:val="720C1440"/>
    <w:rsid w:val="720CBE88"/>
    <w:rsid w:val="720E6C05"/>
    <w:rsid w:val="7229F3AF"/>
    <w:rsid w:val="7238527E"/>
    <w:rsid w:val="723D6847"/>
    <w:rsid w:val="72408A2E"/>
    <w:rsid w:val="724C3F66"/>
    <w:rsid w:val="7252AC91"/>
    <w:rsid w:val="7253BA69"/>
    <w:rsid w:val="7258A740"/>
    <w:rsid w:val="725BC902"/>
    <w:rsid w:val="726DAA47"/>
    <w:rsid w:val="727093E4"/>
    <w:rsid w:val="7291CA6E"/>
    <w:rsid w:val="7293A259"/>
    <w:rsid w:val="7297C84F"/>
    <w:rsid w:val="729CDB23"/>
    <w:rsid w:val="72A07897"/>
    <w:rsid w:val="72A6B278"/>
    <w:rsid w:val="72A7A391"/>
    <w:rsid w:val="72BEA89E"/>
    <w:rsid w:val="72C6742F"/>
    <w:rsid w:val="72D5C390"/>
    <w:rsid w:val="72D90C66"/>
    <w:rsid w:val="72DC57EE"/>
    <w:rsid w:val="72E2037F"/>
    <w:rsid w:val="72E46AD2"/>
    <w:rsid w:val="72E4DBDC"/>
    <w:rsid w:val="72E567C8"/>
    <w:rsid w:val="72E8C1D5"/>
    <w:rsid w:val="72E9D628"/>
    <w:rsid w:val="72ED0B69"/>
    <w:rsid w:val="72ED9A4F"/>
    <w:rsid w:val="72EE3F19"/>
    <w:rsid w:val="72EF238E"/>
    <w:rsid w:val="72F20270"/>
    <w:rsid w:val="72FBCFAC"/>
    <w:rsid w:val="730EEDAD"/>
    <w:rsid w:val="73142885"/>
    <w:rsid w:val="73146748"/>
    <w:rsid w:val="731E2C52"/>
    <w:rsid w:val="731EE4DB"/>
    <w:rsid w:val="73208390"/>
    <w:rsid w:val="7325C5A5"/>
    <w:rsid w:val="7326DA07"/>
    <w:rsid w:val="732A8B1B"/>
    <w:rsid w:val="732DE7A2"/>
    <w:rsid w:val="732DE884"/>
    <w:rsid w:val="733624C2"/>
    <w:rsid w:val="733E109A"/>
    <w:rsid w:val="7348F057"/>
    <w:rsid w:val="7356F882"/>
    <w:rsid w:val="735C9A22"/>
    <w:rsid w:val="735C9DC6"/>
    <w:rsid w:val="73628EF0"/>
    <w:rsid w:val="7362CE61"/>
    <w:rsid w:val="73642839"/>
    <w:rsid w:val="736A34CF"/>
    <w:rsid w:val="73707E80"/>
    <w:rsid w:val="7370C18B"/>
    <w:rsid w:val="7371A8E3"/>
    <w:rsid w:val="73752EBA"/>
    <w:rsid w:val="7377019B"/>
    <w:rsid w:val="737AC6C2"/>
    <w:rsid w:val="73818CDE"/>
    <w:rsid w:val="738C22B2"/>
    <w:rsid w:val="738D2522"/>
    <w:rsid w:val="739723E4"/>
    <w:rsid w:val="739F133C"/>
    <w:rsid w:val="73A514F8"/>
    <w:rsid w:val="73A5F7B4"/>
    <w:rsid w:val="73AA059E"/>
    <w:rsid w:val="73AD8DA0"/>
    <w:rsid w:val="73B05CDC"/>
    <w:rsid w:val="73B08EF1"/>
    <w:rsid w:val="73B12D15"/>
    <w:rsid w:val="73B6C64A"/>
    <w:rsid w:val="73B858D9"/>
    <w:rsid w:val="73BA2FDD"/>
    <w:rsid w:val="73BF48AC"/>
    <w:rsid w:val="73C28238"/>
    <w:rsid w:val="73DECB9D"/>
    <w:rsid w:val="73E1F0DD"/>
    <w:rsid w:val="73E3BC70"/>
    <w:rsid w:val="73ED40B0"/>
    <w:rsid w:val="73EEC31B"/>
    <w:rsid w:val="73F6CED3"/>
    <w:rsid w:val="73F9D524"/>
    <w:rsid w:val="73FF58E7"/>
    <w:rsid w:val="740613D7"/>
    <w:rsid w:val="74080E35"/>
    <w:rsid w:val="7408CAC3"/>
    <w:rsid w:val="74133059"/>
    <w:rsid w:val="7416ABC9"/>
    <w:rsid w:val="74201AF1"/>
    <w:rsid w:val="7428A311"/>
    <w:rsid w:val="7429C66E"/>
    <w:rsid w:val="742A0EA4"/>
    <w:rsid w:val="7431D31B"/>
    <w:rsid w:val="743425DE"/>
    <w:rsid w:val="7435B96A"/>
    <w:rsid w:val="7436D0BA"/>
    <w:rsid w:val="74426BAD"/>
    <w:rsid w:val="74442935"/>
    <w:rsid w:val="744955F0"/>
    <w:rsid w:val="744BCF3B"/>
    <w:rsid w:val="7458F23F"/>
    <w:rsid w:val="745BA6EE"/>
    <w:rsid w:val="745EF52E"/>
    <w:rsid w:val="74648DF7"/>
    <w:rsid w:val="74703B1C"/>
    <w:rsid w:val="7474CEAE"/>
    <w:rsid w:val="7478C374"/>
    <w:rsid w:val="747FB64F"/>
    <w:rsid w:val="748B6A93"/>
    <w:rsid w:val="749EBE0F"/>
    <w:rsid w:val="74A763FD"/>
    <w:rsid w:val="74AB567F"/>
    <w:rsid w:val="74ABE432"/>
    <w:rsid w:val="74AC0D79"/>
    <w:rsid w:val="74B139FB"/>
    <w:rsid w:val="74B77698"/>
    <w:rsid w:val="74BBB196"/>
    <w:rsid w:val="74C23925"/>
    <w:rsid w:val="74C98D42"/>
    <w:rsid w:val="74CCAEC1"/>
    <w:rsid w:val="74DE9898"/>
    <w:rsid w:val="74E6CC07"/>
    <w:rsid w:val="74F1ED87"/>
    <w:rsid w:val="74FBFFBB"/>
    <w:rsid w:val="74FFE717"/>
    <w:rsid w:val="750083FA"/>
    <w:rsid w:val="750147F1"/>
    <w:rsid w:val="7506C2F3"/>
    <w:rsid w:val="75160C15"/>
    <w:rsid w:val="7543C099"/>
    <w:rsid w:val="754CD919"/>
    <w:rsid w:val="7556003E"/>
    <w:rsid w:val="75580654"/>
    <w:rsid w:val="755DEED1"/>
    <w:rsid w:val="756388A8"/>
    <w:rsid w:val="75660FA8"/>
    <w:rsid w:val="7571686D"/>
    <w:rsid w:val="7587DDEB"/>
    <w:rsid w:val="758981C7"/>
    <w:rsid w:val="758A937C"/>
    <w:rsid w:val="758F0D44"/>
    <w:rsid w:val="75915212"/>
    <w:rsid w:val="75920E5A"/>
    <w:rsid w:val="75A14A88"/>
    <w:rsid w:val="75A5D27C"/>
    <w:rsid w:val="75AAB59F"/>
    <w:rsid w:val="75B20F7F"/>
    <w:rsid w:val="75B813E0"/>
    <w:rsid w:val="75BD01A0"/>
    <w:rsid w:val="75BEDF96"/>
    <w:rsid w:val="75C69273"/>
    <w:rsid w:val="75CFB4EB"/>
    <w:rsid w:val="75D6B076"/>
    <w:rsid w:val="75DDA680"/>
    <w:rsid w:val="75E306E9"/>
    <w:rsid w:val="75E6AC99"/>
    <w:rsid w:val="75EFDCEF"/>
    <w:rsid w:val="75F117AD"/>
    <w:rsid w:val="75F2AB5E"/>
    <w:rsid w:val="75F62B3D"/>
    <w:rsid w:val="75FC375A"/>
    <w:rsid w:val="7608EB94"/>
    <w:rsid w:val="761470E9"/>
    <w:rsid w:val="76270F66"/>
    <w:rsid w:val="762A3C5B"/>
    <w:rsid w:val="762D571C"/>
    <w:rsid w:val="7641FC7F"/>
    <w:rsid w:val="7643674B"/>
    <w:rsid w:val="7647BD1B"/>
    <w:rsid w:val="764E3CD3"/>
    <w:rsid w:val="764F8C5E"/>
    <w:rsid w:val="76505571"/>
    <w:rsid w:val="76506E4E"/>
    <w:rsid w:val="7650B77A"/>
    <w:rsid w:val="7654DEAF"/>
    <w:rsid w:val="765EA2D0"/>
    <w:rsid w:val="76766287"/>
    <w:rsid w:val="768A2645"/>
    <w:rsid w:val="768E9862"/>
    <w:rsid w:val="76912EDD"/>
    <w:rsid w:val="76A432DF"/>
    <w:rsid w:val="76A51357"/>
    <w:rsid w:val="76A54FD5"/>
    <w:rsid w:val="76A5971A"/>
    <w:rsid w:val="76AAE3B7"/>
    <w:rsid w:val="76B05F1B"/>
    <w:rsid w:val="76B285FC"/>
    <w:rsid w:val="76BC34B9"/>
    <w:rsid w:val="76BC9C3B"/>
    <w:rsid w:val="76BF8C5A"/>
    <w:rsid w:val="76C7ADF3"/>
    <w:rsid w:val="76D05091"/>
    <w:rsid w:val="76D2FFDF"/>
    <w:rsid w:val="76D35DFC"/>
    <w:rsid w:val="76D39FF7"/>
    <w:rsid w:val="76E099F2"/>
    <w:rsid w:val="76E91D2E"/>
    <w:rsid w:val="76EBA531"/>
    <w:rsid w:val="76F2C098"/>
    <w:rsid w:val="7701C87D"/>
    <w:rsid w:val="77054057"/>
    <w:rsid w:val="770EBDC3"/>
    <w:rsid w:val="7718425C"/>
    <w:rsid w:val="77195D25"/>
    <w:rsid w:val="772969CF"/>
    <w:rsid w:val="7732187A"/>
    <w:rsid w:val="77334A12"/>
    <w:rsid w:val="77481725"/>
    <w:rsid w:val="775B3484"/>
    <w:rsid w:val="7765203D"/>
    <w:rsid w:val="776684EE"/>
    <w:rsid w:val="776BECB4"/>
    <w:rsid w:val="777069EB"/>
    <w:rsid w:val="77746290"/>
    <w:rsid w:val="77755362"/>
    <w:rsid w:val="77878B47"/>
    <w:rsid w:val="778AA442"/>
    <w:rsid w:val="778D3F67"/>
    <w:rsid w:val="779262B2"/>
    <w:rsid w:val="77959478"/>
    <w:rsid w:val="77965EE9"/>
    <w:rsid w:val="779879B0"/>
    <w:rsid w:val="77A2101B"/>
    <w:rsid w:val="77A973BB"/>
    <w:rsid w:val="77AA44EF"/>
    <w:rsid w:val="77B1D4D9"/>
    <w:rsid w:val="77B6B4B6"/>
    <w:rsid w:val="77BC77BE"/>
    <w:rsid w:val="77BD0254"/>
    <w:rsid w:val="77C29E85"/>
    <w:rsid w:val="77CC0271"/>
    <w:rsid w:val="77CC47A0"/>
    <w:rsid w:val="77D44A20"/>
    <w:rsid w:val="77D6607B"/>
    <w:rsid w:val="77D74F79"/>
    <w:rsid w:val="77DD7370"/>
    <w:rsid w:val="77E028BE"/>
    <w:rsid w:val="77E60828"/>
    <w:rsid w:val="77EB6AA7"/>
    <w:rsid w:val="77F63E27"/>
    <w:rsid w:val="77FEA85A"/>
    <w:rsid w:val="77FFCB0C"/>
    <w:rsid w:val="7811D87E"/>
    <w:rsid w:val="7819D4FB"/>
    <w:rsid w:val="782066F9"/>
    <w:rsid w:val="782103CB"/>
    <w:rsid w:val="7827EC64"/>
    <w:rsid w:val="7838DDDB"/>
    <w:rsid w:val="784C5BBE"/>
    <w:rsid w:val="784FC75C"/>
    <w:rsid w:val="785B1F52"/>
    <w:rsid w:val="78615A88"/>
    <w:rsid w:val="7862FF6D"/>
    <w:rsid w:val="78739602"/>
    <w:rsid w:val="7873E67E"/>
    <w:rsid w:val="787B13A8"/>
    <w:rsid w:val="787C9E0D"/>
    <w:rsid w:val="787E532D"/>
    <w:rsid w:val="7881DFE1"/>
    <w:rsid w:val="78824D3D"/>
    <w:rsid w:val="78901C8A"/>
    <w:rsid w:val="789852F6"/>
    <w:rsid w:val="789A9394"/>
    <w:rsid w:val="78A78228"/>
    <w:rsid w:val="78AA88F9"/>
    <w:rsid w:val="78B63F57"/>
    <w:rsid w:val="78B80ECC"/>
    <w:rsid w:val="78C88574"/>
    <w:rsid w:val="78D975A4"/>
    <w:rsid w:val="78DB93EC"/>
    <w:rsid w:val="78DD648C"/>
    <w:rsid w:val="79036E6B"/>
    <w:rsid w:val="790B152E"/>
    <w:rsid w:val="790B62D2"/>
    <w:rsid w:val="790D541F"/>
    <w:rsid w:val="791123C3"/>
    <w:rsid w:val="79150AB6"/>
    <w:rsid w:val="79193AE5"/>
    <w:rsid w:val="79290D80"/>
    <w:rsid w:val="792A9E74"/>
    <w:rsid w:val="792BE1C6"/>
    <w:rsid w:val="79334500"/>
    <w:rsid w:val="7942D368"/>
    <w:rsid w:val="794308BA"/>
    <w:rsid w:val="79442E34"/>
    <w:rsid w:val="794465ED"/>
    <w:rsid w:val="79462BA4"/>
    <w:rsid w:val="795EADED"/>
    <w:rsid w:val="7961DD1D"/>
    <w:rsid w:val="79621E04"/>
    <w:rsid w:val="7962ACD2"/>
    <w:rsid w:val="7966C53D"/>
    <w:rsid w:val="7972B6C0"/>
    <w:rsid w:val="797AEAC6"/>
    <w:rsid w:val="798491F1"/>
    <w:rsid w:val="79914938"/>
    <w:rsid w:val="7992B4FD"/>
    <w:rsid w:val="7994FCDE"/>
    <w:rsid w:val="79973A9B"/>
    <w:rsid w:val="79998EC0"/>
    <w:rsid w:val="799C69F7"/>
    <w:rsid w:val="799E696F"/>
    <w:rsid w:val="79BAEE9D"/>
    <w:rsid w:val="79C15F54"/>
    <w:rsid w:val="79CF1A5B"/>
    <w:rsid w:val="79D0D285"/>
    <w:rsid w:val="79D173A0"/>
    <w:rsid w:val="79DD89ED"/>
    <w:rsid w:val="79E57479"/>
    <w:rsid w:val="79E6C9AE"/>
    <w:rsid w:val="79E79573"/>
    <w:rsid w:val="79EB8456"/>
    <w:rsid w:val="79EE8C95"/>
    <w:rsid w:val="79F3D7D9"/>
    <w:rsid w:val="79F6EFB3"/>
    <w:rsid w:val="79FB26AF"/>
    <w:rsid w:val="79FE8248"/>
    <w:rsid w:val="7A048347"/>
    <w:rsid w:val="7A06544A"/>
    <w:rsid w:val="7A0E0B87"/>
    <w:rsid w:val="7A112C8B"/>
    <w:rsid w:val="7A157DF9"/>
    <w:rsid w:val="7A17D3D6"/>
    <w:rsid w:val="7A192907"/>
    <w:rsid w:val="7A1CBEFC"/>
    <w:rsid w:val="7A1E99C1"/>
    <w:rsid w:val="7A23D204"/>
    <w:rsid w:val="7A2A08A1"/>
    <w:rsid w:val="7A353577"/>
    <w:rsid w:val="7A3B83BA"/>
    <w:rsid w:val="7A3C0E9A"/>
    <w:rsid w:val="7A404819"/>
    <w:rsid w:val="7A4BF0E1"/>
    <w:rsid w:val="7A4DB28A"/>
    <w:rsid w:val="7A4EA6F5"/>
    <w:rsid w:val="7A56FBF5"/>
    <w:rsid w:val="7A58868A"/>
    <w:rsid w:val="7A600870"/>
    <w:rsid w:val="7A6BFC4C"/>
    <w:rsid w:val="7A79751E"/>
    <w:rsid w:val="7A7A34F5"/>
    <w:rsid w:val="7A7A5D9B"/>
    <w:rsid w:val="7A7A9F63"/>
    <w:rsid w:val="7A807BB5"/>
    <w:rsid w:val="7A8C9A2A"/>
    <w:rsid w:val="7A8F813C"/>
    <w:rsid w:val="7A94486D"/>
    <w:rsid w:val="7A946C31"/>
    <w:rsid w:val="7A9649D0"/>
    <w:rsid w:val="7A9DAB22"/>
    <w:rsid w:val="7A9EDF93"/>
    <w:rsid w:val="7A9F443A"/>
    <w:rsid w:val="7AA506D3"/>
    <w:rsid w:val="7AA8F81F"/>
    <w:rsid w:val="7AAFAE66"/>
    <w:rsid w:val="7AB01280"/>
    <w:rsid w:val="7AB11092"/>
    <w:rsid w:val="7AB26833"/>
    <w:rsid w:val="7AB415FE"/>
    <w:rsid w:val="7ABAF218"/>
    <w:rsid w:val="7ABBF7CC"/>
    <w:rsid w:val="7ABCF281"/>
    <w:rsid w:val="7AC7C216"/>
    <w:rsid w:val="7AC83FA8"/>
    <w:rsid w:val="7ACF1561"/>
    <w:rsid w:val="7ADDAE57"/>
    <w:rsid w:val="7AE02C55"/>
    <w:rsid w:val="7AE825F4"/>
    <w:rsid w:val="7AF18C0D"/>
    <w:rsid w:val="7AF3DB4A"/>
    <w:rsid w:val="7AF59D16"/>
    <w:rsid w:val="7AF8CD69"/>
    <w:rsid w:val="7AF97C1D"/>
    <w:rsid w:val="7B0C6D33"/>
    <w:rsid w:val="7B0C82B9"/>
    <w:rsid w:val="7B277BA1"/>
    <w:rsid w:val="7B2E0FD6"/>
    <w:rsid w:val="7B2E70E5"/>
    <w:rsid w:val="7B2F8A0E"/>
    <w:rsid w:val="7B308237"/>
    <w:rsid w:val="7B37CDC1"/>
    <w:rsid w:val="7B3D5492"/>
    <w:rsid w:val="7B3E2B2B"/>
    <w:rsid w:val="7B40D7D6"/>
    <w:rsid w:val="7B451848"/>
    <w:rsid w:val="7B543B78"/>
    <w:rsid w:val="7B5B1396"/>
    <w:rsid w:val="7B5B6498"/>
    <w:rsid w:val="7B5E6E54"/>
    <w:rsid w:val="7B660CF1"/>
    <w:rsid w:val="7B6A8E98"/>
    <w:rsid w:val="7B6DFC6E"/>
    <w:rsid w:val="7B6F5EFF"/>
    <w:rsid w:val="7B7D7D9B"/>
    <w:rsid w:val="7B7EBF98"/>
    <w:rsid w:val="7B7F9C38"/>
    <w:rsid w:val="7B8FA83A"/>
    <w:rsid w:val="7B90722E"/>
    <w:rsid w:val="7B9515B7"/>
    <w:rsid w:val="7B956704"/>
    <w:rsid w:val="7BA293BE"/>
    <w:rsid w:val="7BA6728C"/>
    <w:rsid w:val="7BAC1965"/>
    <w:rsid w:val="7BB6E104"/>
    <w:rsid w:val="7BBE2BD7"/>
    <w:rsid w:val="7BC840E4"/>
    <w:rsid w:val="7BCA97D9"/>
    <w:rsid w:val="7BCEEB80"/>
    <w:rsid w:val="7BD3D52A"/>
    <w:rsid w:val="7BD485FB"/>
    <w:rsid w:val="7BE16E9D"/>
    <w:rsid w:val="7BF03D39"/>
    <w:rsid w:val="7BFA4EF0"/>
    <w:rsid w:val="7BFEED2C"/>
    <w:rsid w:val="7C01CCE8"/>
    <w:rsid w:val="7C0A683A"/>
    <w:rsid w:val="7C0B771D"/>
    <w:rsid w:val="7C0EF185"/>
    <w:rsid w:val="7C110C77"/>
    <w:rsid w:val="7C19A94D"/>
    <w:rsid w:val="7C1E9D63"/>
    <w:rsid w:val="7C262B16"/>
    <w:rsid w:val="7C34C607"/>
    <w:rsid w:val="7C39E977"/>
    <w:rsid w:val="7C3CD97B"/>
    <w:rsid w:val="7C3D06EF"/>
    <w:rsid w:val="7C3E0E38"/>
    <w:rsid w:val="7C50DBA7"/>
    <w:rsid w:val="7C536400"/>
    <w:rsid w:val="7C549B94"/>
    <w:rsid w:val="7C5559BC"/>
    <w:rsid w:val="7C58FACE"/>
    <w:rsid w:val="7C5979F2"/>
    <w:rsid w:val="7C599F50"/>
    <w:rsid w:val="7C5A616F"/>
    <w:rsid w:val="7C5DB9FE"/>
    <w:rsid w:val="7C5F7B35"/>
    <w:rsid w:val="7C61CADE"/>
    <w:rsid w:val="7C6439C3"/>
    <w:rsid w:val="7C66B8D3"/>
    <w:rsid w:val="7C67AA5A"/>
    <w:rsid w:val="7C719058"/>
    <w:rsid w:val="7C746988"/>
    <w:rsid w:val="7C77DBF6"/>
    <w:rsid w:val="7C7A35E4"/>
    <w:rsid w:val="7C80FD00"/>
    <w:rsid w:val="7C85BBC6"/>
    <w:rsid w:val="7C882D5E"/>
    <w:rsid w:val="7C88A2D6"/>
    <w:rsid w:val="7C90A797"/>
    <w:rsid w:val="7C928C7E"/>
    <w:rsid w:val="7C92F587"/>
    <w:rsid w:val="7C94BE06"/>
    <w:rsid w:val="7C9F0E22"/>
    <w:rsid w:val="7CA4EBA7"/>
    <w:rsid w:val="7CBC8222"/>
    <w:rsid w:val="7CC4FB30"/>
    <w:rsid w:val="7CC86787"/>
    <w:rsid w:val="7CD53890"/>
    <w:rsid w:val="7CD71C90"/>
    <w:rsid w:val="7CDD8484"/>
    <w:rsid w:val="7CDEB938"/>
    <w:rsid w:val="7CE2DDD7"/>
    <w:rsid w:val="7CE40AEF"/>
    <w:rsid w:val="7CE4B26B"/>
    <w:rsid w:val="7CEAE6FF"/>
    <w:rsid w:val="7CF0D83B"/>
    <w:rsid w:val="7D04C741"/>
    <w:rsid w:val="7D066F50"/>
    <w:rsid w:val="7D0C5F80"/>
    <w:rsid w:val="7D1CDFA8"/>
    <w:rsid w:val="7D3572C7"/>
    <w:rsid w:val="7D3F57C2"/>
    <w:rsid w:val="7D422948"/>
    <w:rsid w:val="7D47E9C6"/>
    <w:rsid w:val="7D50FE71"/>
    <w:rsid w:val="7D5B4EB2"/>
    <w:rsid w:val="7D5BEB87"/>
    <w:rsid w:val="7D5CC88E"/>
    <w:rsid w:val="7D66DF19"/>
    <w:rsid w:val="7D6BC419"/>
    <w:rsid w:val="7D738445"/>
    <w:rsid w:val="7D755427"/>
    <w:rsid w:val="7D776049"/>
    <w:rsid w:val="7D7A2D85"/>
    <w:rsid w:val="7D7B0B1C"/>
    <w:rsid w:val="7D7E4E04"/>
    <w:rsid w:val="7D866B12"/>
    <w:rsid w:val="7D90A8E5"/>
    <w:rsid w:val="7D90ADC8"/>
    <w:rsid w:val="7D910134"/>
    <w:rsid w:val="7D95A561"/>
    <w:rsid w:val="7D9716ED"/>
    <w:rsid w:val="7D9AC4CD"/>
    <w:rsid w:val="7DA0E45E"/>
    <w:rsid w:val="7DA71297"/>
    <w:rsid w:val="7DAD650D"/>
    <w:rsid w:val="7DB4E98C"/>
    <w:rsid w:val="7DB515F9"/>
    <w:rsid w:val="7DB9AC48"/>
    <w:rsid w:val="7DC5002A"/>
    <w:rsid w:val="7DC6B5A6"/>
    <w:rsid w:val="7DCA0BC3"/>
    <w:rsid w:val="7DCB30D3"/>
    <w:rsid w:val="7DCF47EE"/>
    <w:rsid w:val="7DD118EE"/>
    <w:rsid w:val="7DD8D750"/>
    <w:rsid w:val="7DDAF4BD"/>
    <w:rsid w:val="7DE26341"/>
    <w:rsid w:val="7DE92126"/>
    <w:rsid w:val="7DEE33F8"/>
    <w:rsid w:val="7E10E32A"/>
    <w:rsid w:val="7E11E56F"/>
    <w:rsid w:val="7E1A0490"/>
    <w:rsid w:val="7E1A65E2"/>
    <w:rsid w:val="7E234E8C"/>
    <w:rsid w:val="7E31577E"/>
    <w:rsid w:val="7E334126"/>
    <w:rsid w:val="7E40B58D"/>
    <w:rsid w:val="7E4670B8"/>
    <w:rsid w:val="7E4B5E25"/>
    <w:rsid w:val="7E5270EB"/>
    <w:rsid w:val="7E55CCC5"/>
    <w:rsid w:val="7E5A3E7B"/>
    <w:rsid w:val="7E671A3A"/>
    <w:rsid w:val="7E694ADC"/>
    <w:rsid w:val="7E69A73C"/>
    <w:rsid w:val="7E74C726"/>
    <w:rsid w:val="7E76B8D8"/>
    <w:rsid w:val="7E85FF68"/>
    <w:rsid w:val="7E869293"/>
    <w:rsid w:val="7E906209"/>
    <w:rsid w:val="7E947CDD"/>
    <w:rsid w:val="7E95C993"/>
    <w:rsid w:val="7E966C81"/>
    <w:rsid w:val="7E96B204"/>
    <w:rsid w:val="7E9F743F"/>
    <w:rsid w:val="7E9FB747"/>
    <w:rsid w:val="7EA7C733"/>
    <w:rsid w:val="7EA81792"/>
    <w:rsid w:val="7EA95E1B"/>
    <w:rsid w:val="7EB1870E"/>
    <w:rsid w:val="7EB3CBFB"/>
    <w:rsid w:val="7EC1C232"/>
    <w:rsid w:val="7EC34402"/>
    <w:rsid w:val="7EC77BE1"/>
    <w:rsid w:val="7ED4BF7B"/>
    <w:rsid w:val="7EDA1BE8"/>
    <w:rsid w:val="7EE04DDC"/>
    <w:rsid w:val="7EE55FCC"/>
    <w:rsid w:val="7EEB5F19"/>
    <w:rsid w:val="7F0E27F3"/>
    <w:rsid w:val="7F10409A"/>
    <w:rsid w:val="7F1188D1"/>
    <w:rsid w:val="7F1F0BFB"/>
    <w:rsid w:val="7F21B437"/>
    <w:rsid w:val="7F309B44"/>
    <w:rsid w:val="7F32E7B9"/>
    <w:rsid w:val="7F441F25"/>
    <w:rsid w:val="7F449959"/>
    <w:rsid w:val="7F48AD39"/>
    <w:rsid w:val="7F4CE641"/>
    <w:rsid w:val="7F579986"/>
    <w:rsid w:val="7F5B2BC0"/>
    <w:rsid w:val="7F60272E"/>
    <w:rsid w:val="7F630AE8"/>
    <w:rsid w:val="7F69B5F0"/>
    <w:rsid w:val="7F6A7EC2"/>
    <w:rsid w:val="7F6EEDC1"/>
    <w:rsid w:val="7F7046B8"/>
    <w:rsid w:val="7F738D84"/>
    <w:rsid w:val="7F7AA9AE"/>
    <w:rsid w:val="7F7D7B0A"/>
    <w:rsid w:val="7F7D9828"/>
    <w:rsid w:val="7F806547"/>
    <w:rsid w:val="7F80F501"/>
    <w:rsid w:val="7F8440AC"/>
    <w:rsid w:val="7F855899"/>
    <w:rsid w:val="7F86DBDC"/>
    <w:rsid w:val="7F86DC10"/>
    <w:rsid w:val="7F8D9A86"/>
    <w:rsid w:val="7F8FD2E4"/>
    <w:rsid w:val="7F90F0B3"/>
    <w:rsid w:val="7F911AB4"/>
    <w:rsid w:val="7F98F3B9"/>
    <w:rsid w:val="7FA0E56F"/>
    <w:rsid w:val="7FA4FB6C"/>
    <w:rsid w:val="7FAB3936"/>
    <w:rsid w:val="7FABD0A2"/>
    <w:rsid w:val="7FADA3B5"/>
    <w:rsid w:val="7FAE6146"/>
    <w:rsid w:val="7FB336C7"/>
    <w:rsid w:val="7FB95A38"/>
    <w:rsid w:val="7FBE23C9"/>
    <w:rsid w:val="7FC33B3D"/>
    <w:rsid w:val="7FC7147F"/>
    <w:rsid w:val="7FCE9A49"/>
    <w:rsid w:val="7FD23AA1"/>
    <w:rsid w:val="7FDD55A3"/>
    <w:rsid w:val="7FE1213F"/>
    <w:rsid w:val="7FED9E24"/>
    <w:rsid w:val="7FF1E428"/>
    <w:rsid w:val="7FF2210B"/>
    <w:rsid w:val="7FF2A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829E3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065A"/>
    <w:pPr>
      <w:spacing w:after="0" w:line="240" w:lineRule="auto"/>
    </w:pPr>
    <w:rPr>
      <w:sz w:val="24"/>
      <w:szCs w:val="24"/>
      <w:lang w:bidi="fa-IR"/>
    </w:rPr>
  </w:style>
  <w:style w:type="paragraph" w:styleId="Nagwek1">
    <w:name w:val="heading 1"/>
    <w:basedOn w:val="Normalny"/>
    <w:link w:val="Nagwek1Znak"/>
    <w:uiPriority w:val="9"/>
    <w:qFormat/>
    <w:rsid w:val="00E71FDB"/>
    <w:pPr>
      <w:numPr>
        <w:numId w:val="36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E71FDB"/>
    <w:pPr>
      <w:keepNext/>
      <w:numPr>
        <w:ilvl w:val="1"/>
        <w:numId w:val="36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1FDB"/>
    <w:pPr>
      <w:numPr>
        <w:ilvl w:val="2"/>
        <w:numId w:val="36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71FDB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71FDB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71FDB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1FDB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1FDB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1FDB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1FDB"/>
    <w:rPr>
      <w:rFonts w:cs="Times New Roman"/>
      <w:b/>
      <w:bCs/>
      <w:kern w:val="36"/>
      <w:sz w:val="24"/>
      <w:szCs w:val="48"/>
      <w:lang w:eastAsia="en-GB" w:bidi="fa-IR"/>
    </w:rPr>
  </w:style>
  <w:style w:type="character" w:customStyle="1" w:styleId="Nagwek2Znak">
    <w:name w:val="Nagłówek 2 Znak"/>
    <w:basedOn w:val="Domylnaczcionkaakapitu"/>
    <w:link w:val="Nagwek2"/>
    <w:uiPriority w:val="9"/>
    <w:rsid w:val="00E71FDB"/>
    <w:rPr>
      <w:rFonts w:cs="Times New Roman"/>
      <w:b/>
      <w:bCs/>
      <w:szCs w:val="36"/>
      <w:lang w:eastAsia="en-GB" w:bidi="fa-IR"/>
    </w:rPr>
  </w:style>
  <w:style w:type="character" w:customStyle="1" w:styleId="Nagwek3Znak">
    <w:name w:val="Nagłówek 3 Znak"/>
    <w:basedOn w:val="Domylnaczcionkaakapitu"/>
    <w:link w:val="Nagwek3"/>
    <w:uiPriority w:val="9"/>
    <w:rsid w:val="00E71FDB"/>
    <w:rPr>
      <w:rFonts w:eastAsiaTheme="majorEastAsia" w:cstheme="majorBidi"/>
      <w:sz w:val="20"/>
      <w:szCs w:val="24"/>
      <w:lang w:bidi="fa-IR"/>
    </w:rPr>
  </w:style>
  <w:style w:type="character" w:customStyle="1" w:styleId="Nagwek4Znak">
    <w:name w:val="Nagłówek 4 Znak"/>
    <w:basedOn w:val="Domylnaczcionkaakapitu"/>
    <w:link w:val="Nagwek4"/>
    <w:uiPriority w:val="9"/>
    <w:rsid w:val="00E71FD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bidi="fa-IR"/>
    </w:rPr>
  </w:style>
  <w:style w:type="character" w:customStyle="1" w:styleId="Nagwek5Znak">
    <w:name w:val="Nagłówek 5 Znak"/>
    <w:basedOn w:val="Domylnaczcionkaakapitu"/>
    <w:link w:val="Nagwek5"/>
    <w:uiPriority w:val="9"/>
    <w:rsid w:val="00E71FD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bidi="fa-IR"/>
    </w:rPr>
  </w:style>
  <w:style w:type="character" w:customStyle="1" w:styleId="Nagwek6Znak">
    <w:name w:val="Nagłówek 6 Znak"/>
    <w:basedOn w:val="Domylnaczcionkaakapitu"/>
    <w:link w:val="Nagwek6"/>
    <w:uiPriority w:val="9"/>
    <w:rsid w:val="00E71FD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bidi="fa-IR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1FDB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bidi="fa-IR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1F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fa-IR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1FD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fa-IR"/>
    </w:rPr>
  </w:style>
  <w:style w:type="character" w:styleId="Hipercze">
    <w:name w:val="Hyperlink"/>
    <w:basedOn w:val="Domylnaczcionkaakapitu"/>
    <w:uiPriority w:val="99"/>
    <w:unhideWhenUsed/>
    <w:rsid w:val="00E71FD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71FDB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E71FDB"/>
  </w:style>
  <w:style w:type="character" w:customStyle="1" w:styleId="active">
    <w:name w:val="active"/>
    <w:basedOn w:val="Domylnaczcionkaakapitu"/>
    <w:rsid w:val="00E71FDB"/>
  </w:style>
  <w:style w:type="paragraph" w:styleId="NormalnyWeb">
    <w:name w:val="Normal (Web)"/>
    <w:basedOn w:val="Normalny"/>
    <w:uiPriority w:val="99"/>
    <w:semiHidden/>
    <w:unhideWhenUsed/>
    <w:rsid w:val="00E71FDB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71FDB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1FDB"/>
    <w:rPr>
      <w:sz w:val="24"/>
      <w:szCs w:val="24"/>
      <w:lang w:bidi="fa-IR"/>
    </w:rPr>
  </w:style>
  <w:style w:type="paragraph" w:styleId="Stopka">
    <w:name w:val="footer"/>
    <w:basedOn w:val="Normalny"/>
    <w:link w:val="StopkaZnak"/>
    <w:uiPriority w:val="99"/>
    <w:unhideWhenUsed/>
    <w:rsid w:val="00E71FDB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FDB"/>
    <w:rPr>
      <w:sz w:val="24"/>
      <w:szCs w:val="24"/>
      <w:lang w:bidi="fa-IR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71FDB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71FDB"/>
    <w:rPr>
      <w:rFonts w:ascii="Times New Roman" w:hAnsi="Times New Roman" w:cs="Times New Roman"/>
      <w:sz w:val="24"/>
      <w:szCs w:val="24"/>
      <w:lang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1FDB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1FDB"/>
    <w:rPr>
      <w:rFonts w:ascii="Times New Roman" w:hAnsi="Times New Roman" w:cs="Times New Roman"/>
      <w:sz w:val="18"/>
      <w:szCs w:val="18"/>
      <w:lang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1F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1F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1FDB"/>
    <w:rPr>
      <w:sz w:val="20"/>
      <w:szCs w:val="20"/>
      <w:lang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1F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1FDB"/>
    <w:rPr>
      <w:b/>
      <w:bCs/>
      <w:sz w:val="20"/>
      <w:szCs w:val="20"/>
      <w:lang w:bidi="fa-IR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qFormat/>
    <w:rsid w:val="00E71FDB"/>
    <w:pPr>
      <w:ind w:left="720"/>
      <w:contextualSpacing/>
    </w:pPr>
  </w:style>
  <w:style w:type="table" w:styleId="Tabela-Siatka">
    <w:name w:val="Table Grid"/>
    <w:basedOn w:val="Standardowy"/>
    <w:uiPriority w:val="59"/>
    <w:rsid w:val="00E71F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E71FDB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E71FDB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E71FDB"/>
    <w:pPr>
      <w:tabs>
        <w:tab w:val="right" w:leader="dot" w:pos="9010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E71FDB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E71FDB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E71FDB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E71FDB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E71FDB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E71FDB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E71FDB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E71FDB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E71FDB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E71FDB"/>
    <w:pPr>
      <w:spacing w:after="0" w:line="240" w:lineRule="auto"/>
    </w:pPr>
    <w:rPr>
      <w:sz w:val="24"/>
      <w:szCs w:val="24"/>
      <w:lang w:val="en-GB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locked/>
    <w:rsid w:val="00E71FDB"/>
    <w:rPr>
      <w:sz w:val="24"/>
      <w:szCs w:val="24"/>
      <w:lang w:bidi="fa-IR"/>
    </w:rPr>
  </w:style>
  <w:style w:type="paragraph" w:styleId="Legenda">
    <w:name w:val="caption"/>
    <w:basedOn w:val="Normalny"/>
    <w:next w:val="Normalny"/>
    <w:uiPriority w:val="35"/>
    <w:unhideWhenUsed/>
    <w:qFormat/>
    <w:rsid w:val="00E71FDB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1FD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1FDB"/>
    <w:rPr>
      <w:sz w:val="20"/>
      <w:szCs w:val="20"/>
      <w:lang w:bidi="fa-IR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1FDB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E71FDB"/>
  </w:style>
  <w:style w:type="table" w:customStyle="1" w:styleId="Tabela-Siatka1">
    <w:name w:val="Tabela - Siatka1"/>
    <w:basedOn w:val="Standardowy"/>
    <w:next w:val="Tabela-Siatka"/>
    <w:uiPriority w:val="39"/>
    <w:rsid w:val="00E71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71FDB"/>
    <w:rPr>
      <w:color w:val="808080"/>
    </w:rPr>
  </w:style>
  <w:style w:type="paragraph" w:styleId="Bezodstpw">
    <w:name w:val="No Spacing"/>
    <w:basedOn w:val="Normalny"/>
    <w:uiPriority w:val="1"/>
    <w:qFormat/>
    <w:rsid w:val="00E71FDB"/>
    <w:rPr>
      <w:rFonts w:ascii="Calibri" w:hAnsi="Calibri" w:cs="Calibri"/>
      <w:sz w:val="22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E71FDB"/>
  </w:style>
  <w:style w:type="table" w:customStyle="1" w:styleId="Tabela-Siatka2">
    <w:name w:val="Tabela - Siatka2"/>
    <w:basedOn w:val="Standardowy"/>
    <w:next w:val="Tabela-Siatka"/>
    <w:uiPriority w:val="39"/>
    <w:rsid w:val="00E71F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E71FDB"/>
  </w:style>
  <w:style w:type="character" w:customStyle="1" w:styleId="eop">
    <w:name w:val="eop"/>
    <w:basedOn w:val="Domylnaczcionkaakapitu"/>
    <w:rsid w:val="00E71FDB"/>
  </w:style>
  <w:style w:type="table" w:customStyle="1" w:styleId="Tabela-Siatka3">
    <w:name w:val="Tabela - Siatka3"/>
    <w:basedOn w:val="Standardowy"/>
    <w:next w:val="Tabela-Siatka"/>
    <w:uiPriority w:val="39"/>
    <w:rsid w:val="00306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basedOn w:val="Normalny"/>
    <w:rsid w:val="00BC2FC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6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E684A-5332-47C5-BDAD-1C4E4E373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10754</Words>
  <Characters>64530</Characters>
  <Application>Microsoft Office Word</Application>
  <DocSecurity>0</DocSecurity>
  <Lines>537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2021-05-12T12:50:00Z</dcterms:created>
  <dcterms:modified xsi:type="dcterms:W3CDTF">2021-05-12T12:51:00Z</dcterms:modified>
</cp:coreProperties>
</file>